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9"/>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7D5175" w:rsidRPr="00796F0B" w14:paraId="62CCBDE8" w14:textId="77777777">
        <w:trPr>
          <w:trHeight w:hRule="exact" w:val="2948"/>
        </w:trPr>
        <w:tc>
          <w:tcPr>
            <w:tcW w:w="11185" w:type="dxa"/>
            <w:vAlign w:val="center"/>
          </w:tcPr>
          <w:p w14:paraId="223B94EB" w14:textId="77777777" w:rsidR="007D5175" w:rsidRPr="00796F0B" w:rsidRDefault="00061990">
            <w:pPr>
              <w:pStyle w:val="Documenttype"/>
            </w:pPr>
            <w:r w:rsidRPr="00796F0B">
              <w:t>I</w:t>
            </w:r>
            <w:bookmarkStart w:id="0" w:name="_Ref446317644"/>
            <w:bookmarkEnd w:id="0"/>
            <w:r w:rsidRPr="00796F0B">
              <w:t>ALA Guideline</w:t>
            </w:r>
          </w:p>
        </w:tc>
      </w:tr>
    </w:tbl>
    <w:p w14:paraId="639E5282" w14:textId="77777777" w:rsidR="007D5175" w:rsidRPr="00796F0B" w:rsidRDefault="007D5175"/>
    <w:p w14:paraId="4BD02E47" w14:textId="77777777" w:rsidR="007D5175" w:rsidRPr="00796F0B" w:rsidRDefault="007D5175"/>
    <w:p w14:paraId="0C8C2699" w14:textId="77777777" w:rsidR="007D5175" w:rsidRPr="00796F0B" w:rsidRDefault="00061990">
      <w:pPr>
        <w:pStyle w:val="Documentnumber"/>
      </w:pPr>
      <w:r w:rsidRPr="00796F0B">
        <w:rPr>
          <w:highlight w:val="yellow"/>
        </w:rPr>
        <w:t>DRAFT</w:t>
      </w:r>
      <w:bookmarkStart w:id="1" w:name="_GoBack"/>
      <w:bookmarkEnd w:id="1"/>
    </w:p>
    <w:p w14:paraId="77B17606" w14:textId="77777777" w:rsidR="007D5175" w:rsidRPr="00796F0B" w:rsidRDefault="007D5175"/>
    <w:p w14:paraId="6E09B817" w14:textId="6B21E3E6" w:rsidR="007D5175" w:rsidRPr="00796F0B" w:rsidRDefault="00061990">
      <w:proofErr w:type="gramStart"/>
      <w:r w:rsidRPr="00796F0B">
        <w:rPr>
          <w:bCs/>
          <w:color w:val="00558C"/>
          <w:sz w:val="50"/>
          <w:szCs w:val="50"/>
        </w:rPr>
        <w:t>on</w:t>
      </w:r>
      <w:proofErr w:type="gramEnd"/>
      <w:r w:rsidRPr="00796F0B">
        <w:rPr>
          <w:bCs/>
          <w:color w:val="00558C"/>
          <w:sz w:val="50"/>
          <w:szCs w:val="50"/>
        </w:rPr>
        <w:t xml:space="preserve"> </w:t>
      </w:r>
      <w:r w:rsidR="00771B9D" w:rsidRPr="00796F0B">
        <w:rPr>
          <w:bCs/>
          <w:color w:val="00558C"/>
          <w:sz w:val="50"/>
          <w:szCs w:val="50"/>
        </w:rPr>
        <w:t>Medium Frequency R-Mode signal</w:t>
      </w:r>
      <w:r w:rsidR="003B464B" w:rsidRPr="00796F0B">
        <w:rPr>
          <w:bCs/>
          <w:color w:val="00558C"/>
          <w:sz w:val="50"/>
          <w:szCs w:val="50"/>
        </w:rPr>
        <w:t xml:space="preserve"> structure and navigation message</w:t>
      </w:r>
    </w:p>
    <w:p w14:paraId="05E84A90" w14:textId="77777777" w:rsidR="007D5175" w:rsidRPr="00796F0B" w:rsidRDefault="007D5175"/>
    <w:p w14:paraId="3B8121B2" w14:textId="77777777" w:rsidR="007D5175" w:rsidRPr="00796F0B" w:rsidRDefault="007D5175"/>
    <w:p w14:paraId="63F68A05" w14:textId="77777777" w:rsidR="007D5175" w:rsidRPr="00796F0B" w:rsidRDefault="007D5175"/>
    <w:p w14:paraId="0419D24A" w14:textId="77777777" w:rsidR="007D5175" w:rsidRPr="00796F0B" w:rsidRDefault="007D5175"/>
    <w:p w14:paraId="6DA506A5" w14:textId="77777777" w:rsidR="007D5175" w:rsidRPr="00796F0B" w:rsidRDefault="007D5175"/>
    <w:p w14:paraId="6EFCD6C2" w14:textId="77777777" w:rsidR="007D5175" w:rsidRPr="00796F0B" w:rsidRDefault="007D5175"/>
    <w:p w14:paraId="74C7C330" w14:textId="77777777" w:rsidR="007D5175" w:rsidRPr="00796F0B" w:rsidRDefault="007D5175"/>
    <w:p w14:paraId="2E980C3D" w14:textId="77777777" w:rsidR="007D5175" w:rsidRPr="00796F0B" w:rsidRDefault="007D5175"/>
    <w:p w14:paraId="1A1A471F" w14:textId="77777777" w:rsidR="007D5175" w:rsidRPr="00796F0B" w:rsidRDefault="007D5175"/>
    <w:p w14:paraId="7D272442" w14:textId="77777777" w:rsidR="007D5175" w:rsidRPr="00796F0B" w:rsidRDefault="007D5175"/>
    <w:p w14:paraId="61A6FA6D" w14:textId="77777777" w:rsidR="007D5175" w:rsidRPr="00796F0B" w:rsidRDefault="007D5175"/>
    <w:p w14:paraId="5DE20A94" w14:textId="77777777" w:rsidR="007D5175" w:rsidRPr="00796F0B" w:rsidRDefault="007D5175"/>
    <w:p w14:paraId="43BCA795" w14:textId="77777777" w:rsidR="007D5175" w:rsidRPr="00796F0B" w:rsidRDefault="007D5175"/>
    <w:p w14:paraId="3775D479" w14:textId="77777777" w:rsidR="007D5175" w:rsidRPr="00796F0B" w:rsidRDefault="007D5175"/>
    <w:p w14:paraId="3E64FB87" w14:textId="77777777" w:rsidR="007D5175" w:rsidRPr="00796F0B" w:rsidRDefault="007D5175"/>
    <w:p w14:paraId="43122E27" w14:textId="77777777" w:rsidR="007D5175" w:rsidRPr="00796F0B" w:rsidRDefault="007D5175"/>
    <w:p w14:paraId="2B816C48" w14:textId="77777777" w:rsidR="007D5175" w:rsidRPr="00796F0B" w:rsidRDefault="007D5175"/>
    <w:p w14:paraId="1F23BF07" w14:textId="77777777" w:rsidR="007D5175" w:rsidRPr="00796F0B" w:rsidRDefault="007D5175"/>
    <w:p w14:paraId="39644436" w14:textId="77777777" w:rsidR="007D5175" w:rsidRPr="00796F0B" w:rsidRDefault="007D5175"/>
    <w:p w14:paraId="5699AF32" w14:textId="77777777" w:rsidR="007D5175" w:rsidRPr="00796F0B" w:rsidRDefault="007D5175"/>
    <w:p w14:paraId="60E2FA5D" w14:textId="77777777" w:rsidR="007D5175" w:rsidRPr="00796F0B" w:rsidRDefault="007D5175"/>
    <w:p w14:paraId="7EAB9C85" w14:textId="77777777" w:rsidR="007D5175" w:rsidRPr="00796F0B" w:rsidRDefault="00061990">
      <w:pPr>
        <w:pStyle w:val="Editionnumber"/>
      </w:pPr>
      <w:r w:rsidRPr="00796F0B">
        <w:t xml:space="preserve">Edition </w:t>
      </w:r>
      <w:proofErr w:type="spellStart"/>
      <w:r w:rsidRPr="00796F0B">
        <w:t>x.x</w:t>
      </w:r>
      <w:proofErr w:type="spellEnd"/>
    </w:p>
    <w:p w14:paraId="18A0993F" w14:textId="77777777" w:rsidR="007D5175" w:rsidRPr="00796F0B" w:rsidRDefault="00061990">
      <w:pPr>
        <w:pStyle w:val="Documentdate"/>
      </w:pPr>
      <w:r w:rsidRPr="00796F0B">
        <w:t>Document date</w:t>
      </w:r>
    </w:p>
    <w:p w14:paraId="6423D456" w14:textId="77777777" w:rsidR="007D5175" w:rsidRPr="00796F0B" w:rsidRDefault="007D5175">
      <w:pPr>
        <w:sectPr w:rsidR="007D5175" w:rsidRPr="00796F0B">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4D95C7E6" w14:textId="77777777" w:rsidR="007D5175" w:rsidRPr="00796F0B" w:rsidRDefault="007D5175">
      <w:pPr>
        <w:pStyle w:val="a2"/>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7D5175" w:rsidRPr="00796F0B" w14:paraId="3892F27F" w14:textId="77777777" w:rsidTr="00B873F0">
        <w:tc>
          <w:tcPr>
            <w:tcW w:w="1908" w:type="dxa"/>
          </w:tcPr>
          <w:p w14:paraId="0622A889" w14:textId="77777777" w:rsidR="007D5175" w:rsidRPr="003060CA" w:rsidRDefault="00061990">
            <w:pPr>
              <w:pStyle w:val="Tableheading"/>
              <w:rPr>
                <w:lang w:val="en-GB"/>
              </w:rPr>
            </w:pPr>
            <w:r w:rsidRPr="003060CA">
              <w:rPr>
                <w:lang w:val="en-GB"/>
              </w:rPr>
              <w:t>Date</w:t>
            </w:r>
          </w:p>
        </w:tc>
        <w:tc>
          <w:tcPr>
            <w:tcW w:w="3576" w:type="dxa"/>
          </w:tcPr>
          <w:p w14:paraId="7AA84B69" w14:textId="77777777" w:rsidR="007D5175" w:rsidRPr="003060CA" w:rsidRDefault="00061990">
            <w:pPr>
              <w:pStyle w:val="Tableheading"/>
              <w:rPr>
                <w:lang w:val="en-GB"/>
              </w:rPr>
            </w:pPr>
            <w:r w:rsidRPr="003060CA">
              <w:rPr>
                <w:lang w:val="en-GB"/>
              </w:rPr>
              <w:t>Details</w:t>
            </w:r>
          </w:p>
        </w:tc>
        <w:tc>
          <w:tcPr>
            <w:tcW w:w="5001" w:type="dxa"/>
          </w:tcPr>
          <w:p w14:paraId="2561EB77" w14:textId="77777777" w:rsidR="007D5175" w:rsidRPr="003060CA" w:rsidRDefault="00061990">
            <w:pPr>
              <w:pStyle w:val="Tableheading"/>
              <w:rPr>
                <w:lang w:val="en-GB"/>
              </w:rPr>
            </w:pPr>
            <w:r w:rsidRPr="003060CA">
              <w:rPr>
                <w:lang w:val="en-GB"/>
              </w:rPr>
              <w:t>Approval</w:t>
            </w:r>
          </w:p>
        </w:tc>
      </w:tr>
      <w:tr w:rsidR="007D5175" w:rsidRPr="00796F0B" w14:paraId="39576FFD" w14:textId="77777777" w:rsidTr="00B873F0">
        <w:trPr>
          <w:trHeight w:val="851"/>
        </w:trPr>
        <w:tc>
          <w:tcPr>
            <w:tcW w:w="1908" w:type="dxa"/>
            <w:vAlign w:val="center"/>
          </w:tcPr>
          <w:p w14:paraId="786DC9CD" w14:textId="08EB21BE" w:rsidR="007D5175" w:rsidRPr="00796F0B" w:rsidRDefault="007D5175">
            <w:pPr>
              <w:pStyle w:val="Tabletext"/>
            </w:pPr>
          </w:p>
        </w:tc>
        <w:tc>
          <w:tcPr>
            <w:tcW w:w="3576" w:type="dxa"/>
            <w:vAlign w:val="center"/>
          </w:tcPr>
          <w:p w14:paraId="072D476A" w14:textId="62198AB5" w:rsidR="007D5175" w:rsidRPr="00796F0B" w:rsidRDefault="007D5175" w:rsidP="00771B9D">
            <w:pPr>
              <w:pStyle w:val="Tabletext"/>
              <w:ind w:left="473"/>
            </w:pPr>
          </w:p>
        </w:tc>
        <w:tc>
          <w:tcPr>
            <w:tcW w:w="5001" w:type="dxa"/>
            <w:vAlign w:val="center"/>
          </w:tcPr>
          <w:p w14:paraId="6F195179" w14:textId="77777777" w:rsidR="007D5175" w:rsidRPr="00796F0B" w:rsidRDefault="007D5175">
            <w:pPr>
              <w:pStyle w:val="Tabletext"/>
            </w:pPr>
          </w:p>
        </w:tc>
      </w:tr>
      <w:tr w:rsidR="007D5175" w:rsidRPr="00796F0B" w14:paraId="3AF804DF" w14:textId="77777777" w:rsidTr="00B873F0">
        <w:trPr>
          <w:trHeight w:val="851"/>
        </w:trPr>
        <w:tc>
          <w:tcPr>
            <w:tcW w:w="1908" w:type="dxa"/>
            <w:vAlign w:val="center"/>
          </w:tcPr>
          <w:p w14:paraId="6A701F70" w14:textId="4AC25A40" w:rsidR="007D5175" w:rsidRPr="00796F0B" w:rsidRDefault="007D5175" w:rsidP="0079562D">
            <w:pPr>
              <w:pStyle w:val="Tabletext"/>
            </w:pPr>
          </w:p>
        </w:tc>
        <w:tc>
          <w:tcPr>
            <w:tcW w:w="3576" w:type="dxa"/>
            <w:vAlign w:val="center"/>
          </w:tcPr>
          <w:p w14:paraId="6A73066B" w14:textId="3F7A1D49" w:rsidR="007D5175" w:rsidRPr="00796F0B" w:rsidRDefault="007D5175" w:rsidP="00712088">
            <w:pPr>
              <w:pStyle w:val="Tabletext"/>
            </w:pPr>
          </w:p>
        </w:tc>
        <w:tc>
          <w:tcPr>
            <w:tcW w:w="5001" w:type="dxa"/>
            <w:vAlign w:val="center"/>
          </w:tcPr>
          <w:p w14:paraId="59CA24F1" w14:textId="77777777" w:rsidR="007D5175" w:rsidRPr="00796F0B" w:rsidRDefault="007D5175">
            <w:pPr>
              <w:pStyle w:val="Tabletext"/>
            </w:pPr>
          </w:p>
        </w:tc>
      </w:tr>
      <w:tr w:rsidR="007D5175" w:rsidRPr="00796F0B" w14:paraId="4F41A63C" w14:textId="77777777" w:rsidTr="00B873F0">
        <w:trPr>
          <w:trHeight w:val="851"/>
        </w:trPr>
        <w:tc>
          <w:tcPr>
            <w:tcW w:w="1908" w:type="dxa"/>
            <w:vAlign w:val="center"/>
          </w:tcPr>
          <w:p w14:paraId="57DFB840" w14:textId="1EE4FA0D" w:rsidR="007D5175" w:rsidRPr="00796F0B" w:rsidRDefault="007D5175">
            <w:pPr>
              <w:pStyle w:val="Tabletext"/>
            </w:pPr>
          </w:p>
        </w:tc>
        <w:tc>
          <w:tcPr>
            <w:tcW w:w="3576" w:type="dxa"/>
            <w:vAlign w:val="center"/>
          </w:tcPr>
          <w:p w14:paraId="3CAC55E7" w14:textId="1D0D3633" w:rsidR="007D5175" w:rsidRPr="00796F0B" w:rsidRDefault="007D5175">
            <w:pPr>
              <w:pStyle w:val="Tabletext"/>
            </w:pPr>
          </w:p>
        </w:tc>
        <w:tc>
          <w:tcPr>
            <w:tcW w:w="5001" w:type="dxa"/>
            <w:vAlign w:val="center"/>
          </w:tcPr>
          <w:p w14:paraId="3A6852EA" w14:textId="77777777" w:rsidR="007D5175" w:rsidRPr="00796F0B" w:rsidRDefault="007D5175">
            <w:pPr>
              <w:pStyle w:val="Tabletext"/>
            </w:pPr>
          </w:p>
        </w:tc>
      </w:tr>
      <w:tr w:rsidR="007D5175" w:rsidRPr="00796F0B" w14:paraId="17D835E8" w14:textId="77777777" w:rsidTr="00B873F0">
        <w:trPr>
          <w:trHeight w:val="851"/>
        </w:trPr>
        <w:tc>
          <w:tcPr>
            <w:tcW w:w="1908" w:type="dxa"/>
            <w:vAlign w:val="center"/>
          </w:tcPr>
          <w:p w14:paraId="249333B9" w14:textId="73D1C6C1" w:rsidR="007D5175" w:rsidRPr="00796F0B" w:rsidRDefault="007D5175">
            <w:pPr>
              <w:pStyle w:val="Tabletext"/>
            </w:pPr>
          </w:p>
        </w:tc>
        <w:tc>
          <w:tcPr>
            <w:tcW w:w="3576" w:type="dxa"/>
            <w:vAlign w:val="center"/>
          </w:tcPr>
          <w:p w14:paraId="3E341793" w14:textId="51598F0D" w:rsidR="007D5175" w:rsidRPr="00796F0B" w:rsidRDefault="007D5175" w:rsidP="00CC5253">
            <w:pPr>
              <w:pStyle w:val="Tabletext"/>
            </w:pPr>
          </w:p>
        </w:tc>
        <w:tc>
          <w:tcPr>
            <w:tcW w:w="5001" w:type="dxa"/>
            <w:vAlign w:val="center"/>
          </w:tcPr>
          <w:p w14:paraId="6F79344C" w14:textId="77777777" w:rsidR="007D5175" w:rsidRPr="00796F0B" w:rsidRDefault="007D5175">
            <w:pPr>
              <w:pStyle w:val="Tabletext"/>
            </w:pPr>
          </w:p>
        </w:tc>
      </w:tr>
      <w:tr w:rsidR="007D5175" w:rsidRPr="00796F0B" w14:paraId="4EA28E65" w14:textId="77777777" w:rsidTr="00B873F0">
        <w:trPr>
          <w:trHeight w:val="851"/>
        </w:trPr>
        <w:tc>
          <w:tcPr>
            <w:tcW w:w="1908" w:type="dxa"/>
            <w:vAlign w:val="center"/>
          </w:tcPr>
          <w:p w14:paraId="5C98C724" w14:textId="36C8FA97" w:rsidR="007D5175" w:rsidRPr="00796F0B" w:rsidRDefault="007D5175">
            <w:pPr>
              <w:pStyle w:val="Tabletext"/>
            </w:pPr>
          </w:p>
        </w:tc>
        <w:tc>
          <w:tcPr>
            <w:tcW w:w="3576" w:type="dxa"/>
            <w:vAlign w:val="center"/>
          </w:tcPr>
          <w:p w14:paraId="6C1CA351" w14:textId="51C2BC91" w:rsidR="004F6A4E" w:rsidRPr="00796F0B" w:rsidRDefault="004F6A4E">
            <w:pPr>
              <w:pStyle w:val="Tabletext"/>
            </w:pPr>
          </w:p>
        </w:tc>
        <w:tc>
          <w:tcPr>
            <w:tcW w:w="5001" w:type="dxa"/>
            <w:vAlign w:val="center"/>
          </w:tcPr>
          <w:p w14:paraId="21B24234" w14:textId="77777777" w:rsidR="007D5175" w:rsidRPr="00796F0B" w:rsidRDefault="007D5175">
            <w:pPr>
              <w:pStyle w:val="Tabletext"/>
            </w:pPr>
          </w:p>
        </w:tc>
      </w:tr>
      <w:tr w:rsidR="007D5175" w:rsidRPr="00796F0B" w14:paraId="58DDBBEC" w14:textId="77777777" w:rsidTr="00B873F0">
        <w:trPr>
          <w:trHeight w:val="851"/>
        </w:trPr>
        <w:tc>
          <w:tcPr>
            <w:tcW w:w="1908" w:type="dxa"/>
            <w:vAlign w:val="center"/>
          </w:tcPr>
          <w:p w14:paraId="4D3D99CC" w14:textId="25823A78" w:rsidR="007D5175" w:rsidRPr="00796F0B" w:rsidRDefault="007D5175">
            <w:pPr>
              <w:pStyle w:val="Tabletext"/>
            </w:pPr>
          </w:p>
        </w:tc>
        <w:tc>
          <w:tcPr>
            <w:tcW w:w="3576" w:type="dxa"/>
            <w:vAlign w:val="center"/>
          </w:tcPr>
          <w:p w14:paraId="4F421088" w14:textId="57424C9E" w:rsidR="007D5175" w:rsidRPr="00796F0B" w:rsidRDefault="007D5175">
            <w:pPr>
              <w:pStyle w:val="Tabletext"/>
            </w:pPr>
          </w:p>
        </w:tc>
        <w:tc>
          <w:tcPr>
            <w:tcW w:w="5001" w:type="dxa"/>
            <w:vAlign w:val="center"/>
          </w:tcPr>
          <w:p w14:paraId="3481210D" w14:textId="77777777" w:rsidR="007D5175" w:rsidRPr="00796F0B" w:rsidRDefault="007D5175">
            <w:pPr>
              <w:pStyle w:val="Tabletext"/>
            </w:pPr>
          </w:p>
        </w:tc>
      </w:tr>
      <w:tr w:rsidR="007D5175" w:rsidRPr="00796F0B" w14:paraId="2D25B01B" w14:textId="77777777" w:rsidTr="00B873F0">
        <w:trPr>
          <w:trHeight w:val="851"/>
        </w:trPr>
        <w:tc>
          <w:tcPr>
            <w:tcW w:w="1908" w:type="dxa"/>
            <w:vAlign w:val="center"/>
          </w:tcPr>
          <w:p w14:paraId="4D7F4285" w14:textId="61CD7ADF" w:rsidR="007D5175" w:rsidRPr="00796F0B" w:rsidRDefault="007D5175">
            <w:pPr>
              <w:pStyle w:val="Tabletext"/>
            </w:pPr>
          </w:p>
        </w:tc>
        <w:tc>
          <w:tcPr>
            <w:tcW w:w="3576" w:type="dxa"/>
            <w:vAlign w:val="center"/>
          </w:tcPr>
          <w:p w14:paraId="2627D6D6" w14:textId="1009C4BF" w:rsidR="007D5175" w:rsidRPr="00796F0B" w:rsidRDefault="007D5175">
            <w:pPr>
              <w:pStyle w:val="Tabletext"/>
            </w:pPr>
          </w:p>
        </w:tc>
        <w:tc>
          <w:tcPr>
            <w:tcW w:w="5001" w:type="dxa"/>
            <w:vAlign w:val="center"/>
          </w:tcPr>
          <w:p w14:paraId="6169A682" w14:textId="77777777" w:rsidR="007D5175" w:rsidRPr="00796F0B" w:rsidRDefault="007D5175">
            <w:pPr>
              <w:pStyle w:val="Tabletext"/>
            </w:pPr>
          </w:p>
        </w:tc>
      </w:tr>
    </w:tbl>
    <w:p w14:paraId="19E1BE59" w14:textId="77777777" w:rsidR="007D5175" w:rsidRPr="00796F0B" w:rsidRDefault="007D5175"/>
    <w:p w14:paraId="04501B33" w14:textId="77777777" w:rsidR="007D5175" w:rsidRPr="00796F0B" w:rsidRDefault="007D5175">
      <w:pPr>
        <w:spacing w:after="200" w:line="276" w:lineRule="auto"/>
        <w:sectPr w:rsidR="007D5175" w:rsidRPr="00796F0B">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000580A7" w14:textId="447E0F1C" w:rsidR="00FB7866" w:rsidRDefault="00061990">
      <w:pPr>
        <w:pStyle w:val="10"/>
        <w:rPr>
          <w:b w:val="0"/>
          <w:color w:val="auto"/>
          <w:lang w:val="de-DE" w:eastAsia="de-DE"/>
        </w:rPr>
      </w:pPr>
      <w:r w:rsidRPr="00796F0B">
        <w:rPr>
          <w:rFonts w:eastAsia="Times New Roman" w:cs="Times New Roman"/>
          <w:szCs w:val="20"/>
        </w:rPr>
        <w:lastRenderedPageBreak/>
        <w:fldChar w:fldCharType="begin"/>
      </w:r>
      <w:r w:rsidRPr="00796F0B">
        <w:rPr>
          <w:rFonts w:eastAsia="Times New Roman" w:cs="Times New Roman"/>
          <w:szCs w:val="20"/>
        </w:rPr>
        <w:instrText xml:space="preserve"> TOC \o "1-3" \t "Annex,4,Appendix,5" </w:instrText>
      </w:r>
      <w:r w:rsidRPr="00796F0B">
        <w:rPr>
          <w:rFonts w:eastAsia="Times New Roman" w:cs="Times New Roman"/>
          <w:szCs w:val="20"/>
        </w:rPr>
        <w:fldChar w:fldCharType="separate"/>
      </w:r>
      <w:r w:rsidR="00FB7866" w:rsidRPr="00E62CFB">
        <w:t>1.</w:t>
      </w:r>
      <w:r w:rsidR="00FB7866">
        <w:rPr>
          <w:b w:val="0"/>
          <w:color w:val="auto"/>
          <w:lang w:val="de-DE" w:eastAsia="de-DE"/>
        </w:rPr>
        <w:tab/>
      </w:r>
      <w:r w:rsidR="00FB7866">
        <w:t>Introduction</w:t>
      </w:r>
      <w:r w:rsidR="00FB7866">
        <w:tab/>
      </w:r>
      <w:r w:rsidR="00FB7866">
        <w:fldChar w:fldCharType="begin"/>
      </w:r>
      <w:r w:rsidR="00FB7866">
        <w:instrText xml:space="preserve"> PAGEREF _Toc145695644 \h </w:instrText>
      </w:r>
      <w:r w:rsidR="00FB7866">
        <w:fldChar w:fldCharType="separate"/>
      </w:r>
      <w:r w:rsidR="00FB7866">
        <w:t>5</w:t>
      </w:r>
      <w:r w:rsidR="00FB7866">
        <w:fldChar w:fldCharType="end"/>
      </w:r>
    </w:p>
    <w:p w14:paraId="6E253845" w14:textId="11DF776F" w:rsidR="00FB7866" w:rsidRDefault="00FB7866">
      <w:pPr>
        <w:pStyle w:val="20"/>
        <w:rPr>
          <w:color w:val="auto"/>
          <w:lang w:val="de-DE" w:eastAsia="de-DE"/>
        </w:rPr>
      </w:pPr>
      <w:r w:rsidRPr="00E62CFB">
        <w:t>1.1.</w:t>
      </w:r>
      <w:r>
        <w:rPr>
          <w:color w:val="auto"/>
          <w:lang w:val="de-DE" w:eastAsia="de-DE"/>
        </w:rPr>
        <w:tab/>
      </w:r>
      <w:r>
        <w:t>Scope of Document</w:t>
      </w:r>
      <w:r>
        <w:tab/>
      </w:r>
      <w:r>
        <w:fldChar w:fldCharType="begin"/>
      </w:r>
      <w:r>
        <w:instrText xml:space="preserve"> PAGEREF _Toc145695645 \h </w:instrText>
      </w:r>
      <w:r>
        <w:fldChar w:fldCharType="separate"/>
      </w:r>
      <w:r>
        <w:t>5</w:t>
      </w:r>
      <w:r>
        <w:fldChar w:fldCharType="end"/>
      </w:r>
    </w:p>
    <w:p w14:paraId="24EC925A" w14:textId="11B15406" w:rsidR="00FB7866" w:rsidRDefault="00FB7866">
      <w:pPr>
        <w:pStyle w:val="20"/>
        <w:rPr>
          <w:color w:val="auto"/>
          <w:lang w:val="de-DE" w:eastAsia="de-DE"/>
        </w:rPr>
      </w:pPr>
      <w:r w:rsidRPr="00E62CFB">
        <w:t>1.2.</w:t>
      </w:r>
      <w:r>
        <w:rPr>
          <w:color w:val="auto"/>
          <w:lang w:val="de-DE" w:eastAsia="de-DE"/>
        </w:rPr>
        <w:tab/>
      </w:r>
      <w:r>
        <w:t>Structure of document</w:t>
      </w:r>
      <w:r>
        <w:tab/>
      </w:r>
      <w:r>
        <w:fldChar w:fldCharType="begin"/>
      </w:r>
      <w:r>
        <w:instrText xml:space="preserve"> PAGEREF _Toc145695646 \h </w:instrText>
      </w:r>
      <w:r>
        <w:fldChar w:fldCharType="separate"/>
      </w:r>
      <w:r>
        <w:t>5</w:t>
      </w:r>
      <w:r>
        <w:fldChar w:fldCharType="end"/>
      </w:r>
    </w:p>
    <w:p w14:paraId="22B73B86" w14:textId="43FB3F88" w:rsidR="00FB7866" w:rsidRPr="00FB7866" w:rsidRDefault="00FB7866">
      <w:pPr>
        <w:pStyle w:val="10"/>
        <w:rPr>
          <w:b w:val="0"/>
          <w:color w:val="auto"/>
          <w:lang w:val="en-US" w:eastAsia="de-DE"/>
        </w:rPr>
      </w:pPr>
      <w:r w:rsidRPr="00E62CFB">
        <w:t>2.</w:t>
      </w:r>
      <w:r w:rsidRPr="00FB7866">
        <w:rPr>
          <w:b w:val="0"/>
          <w:color w:val="auto"/>
          <w:lang w:val="en-US" w:eastAsia="de-DE"/>
        </w:rPr>
        <w:tab/>
      </w:r>
      <w:r>
        <w:t>MF R-Mode System and service</w:t>
      </w:r>
      <w:r>
        <w:tab/>
      </w:r>
      <w:r>
        <w:fldChar w:fldCharType="begin"/>
      </w:r>
      <w:r>
        <w:instrText xml:space="preserve"> PAGEREF _Toc145695647 \h </w:instrText>
      </w:r>
      <w:r>
        <w:fldChar w:fldCharType="separate"/>
      </w:r>
      <w:r>
        <w:t>6</w:t>
      </w:r>
      <w:r>
        <w:fldChar w:fldCharType="end"/>
      </w:r>
    </w:p>
    <w:p w14:paraId="6A733953" w14:textId="586E04EC" w:rsidR="00FB7866" w:rsidRPr="00FB7866" w:rsidRDefault="00FB7866">
      <w:pPr>
        <w:pStyle w:val="20"/>
        <w:rPr>
          <w:color w:val="auto"/>
          <w:lang w:val="en-US" w:eastAsia="de-DE"/>
        </w:rPr>
      </w:pPr>
      <w:r w:rsidRPr="00E62CFB">
        <w:t>2.1.</w:t>
      </w:r>
      <w:r w:rsidRPr="00FB7866">
        <w:rPr>
          <w:color w:val="auto"/>
          <w:lang w:val="en-US" w:eastAsia="de-DE"/>
        </w:rPr>
        <w:tab/>
      </w:r>
      <w:r>
        <w:t>R-Mode System architecture</w:t>
      </w:r>
      <w:r>
        <w:tab/>
      </w:r>
      <w:r>
        <w:fldChar w:fldCharType="begin"/>
      </w:r>
      <w:r>
        <w:instrText xml:space="preserve"> PAGEREF _Toc145695648 \h </w:instrText>
      </w:r>
      <w:r>
        <w:fldChar w:fldCharType="separate"/>
      </w:r>
      <w:r>
        <w:t>6</w:t>
      </w:r>
      <w:r>
        <w:fldChar w:fldCharType="end"/>
      </w:r>
    </w:p>
    <w:p w14:paraId="616B2773" w14:textId="7AB41138" w:rsidR="00FB7866" w:rsidRPr="00FB7866" w:rsidRDefault="00FB7866">
      <w:pPr>
        <w:pStyle w:val="20"/>
        <w:rPr>
          <w:color w:val="auto"/>
          <w:lang w:val="en-US" w:eastAsia="de-DE"/>
        </w:rPr>
      </w:pPr>
      <w:r w:rsidRPr="00E62CFB">
        <w:t>2.2.</w:t>
      </w:r>
      <w:r w:rsidRPr="00FB7866">
        <w:rPr>
          <w:color w:val="auto"/>
          <w:lang w:val="en-US" w:eastAsia="de-DE"/>
        </w:rPr>
        <w:tab/>
      </w:r>
      <w:r>
        <w:t>R-Mode System Time (RMST)</w:t>
      </w:r>
      <w:r>
        <w:tab/>
      </w:r>
      <w:r>
        <w:fldChar w:fldCharType="begin"/>
      </w:r>
      <w:r>
        <w:instrText xml:space="preserve"> PAGEREF _Toc145695649 \h </w:instrText>
      </w:r>
      <w:r>
        <w:fldChar w:fldCharType="separate"/>
      </w:r>
      <w:r>
        <w:t>7</w:t>
      </w:r>
      <w:r>
        <w:fldChar w:fldCharType="end"/>
      </w:r>
    </w:p>
    <w:p w14:paraId="66D5621B" w14:textId="5103C539" w:rsidR="00FB7866" w:rsidRPr="00FB7866" w:rsidRDefault="00FB7866">
      <w:pPr>
        <w:pStyle w:val="20"/>
        <w:rPr>
          <w:color w:val="auto"/>
          <w:lang w:val="en-US" w:eastAsia="de-DE"/>
        </w:rPr>
      </w:pPr>
      <w:r w:rsidRPr="00E62CFB">
        <w:t>2.3.</w:t>
      </w:r>
      <w:r w:rsidRPr="00FB7866">
        <w:rPr>
          <w:color w:val="auto"/>
          <w:lang w:val="en-US" w:eastAsia="de-DE"/>
        </w:rPr>
        <w:tab/>
      </w:r>
      <w:r>
        <w:t>Sources for MF R-Mode signal imperfection</w:t>
      </w:r>
      <w:r>
        <w:tab/>
      </w:r>
      <w:r>
        <w:fldChar w:fldCharType="begin"/>
      </w:r>
      <w:r>
        <w:instrText xml:space="preserve"> PAGEREF _Toc145695650 \h </w:instrText>
      </w:r>
      <w:r>
        <w:fldChar w:fldCharType="separate"/>
      </w:r>
      <w:r>
        <w:t>9</w:t>
      </w:r>
      <w:r>
        <w:fldChar w:fldCharType="end"/>
      </w:r>
    </w:p>
    <w:p w14:paraId="2321A544" w14:textId="1CA6F296" w:rsidR="00FB7866" w:rsidRPr="00FB7866" w:rsidRDefault="00FB7866">
      <w:pPr>
        <w:pStyle w:val="10"/>
        <w:rPr>
          <w:b w:val="0"/>
          <w:color w:val="auto"/>
          <w:lang w:val="en-US" w:eastAsia="de-DE"/>
        </w:rPr>
      </w:pPr>
      <w:r w:rsidRPr="00E62CFB">
        <w:rPr>
          <w:lang w:eastAsia="da-DK"/>
        </w:rPr>
        <w:t>3.</w:t>
      </w:r>
      <w:r w:rsidRPr="00FB7866">
        <w:rPr>
          <w:b w:val="0"/>
          <w:color w:val="auto"/>
          <w:lang w:val="en-US" w:eastAsia="de-DE"/>
        </w:rPr>
        <w:tab/>
      </w:r>
      <w:r>
        <w:rPr>
          <w:lang w:eastAsia="da-DK"/>
        </w:rPr>
        <w:t>MF R-Mode signal</w:t>
      </w:r>
      <w:r>
        <w:tab/>
      </w:r>
      <w:r>
        <w:fldChar w:fldCharType="begin"/>
      </w:r>
      <w:r>
        <w:instrText xml:space="preserve"> PAGEREF _Toc145695651 \h </w:instrText>
      </w:r>
      <w:r>
        <w:fldChar w:fldCharType="separate"/>
      </w:r>
      <w:r>
        <w:t>10</w:t>
      </w:r>
      <w:r>
        <w:fldChar w:fldCharType="end"/>
      </w:r>
    </w:p>
    <w:p w14:paraId="5CCDD40E" w14:textId="3B3DB2A2" w:rsidR="00FB7866" w:rsidRPr="00FB7866" w:rsidRDefault="00FB7866">
      <w:pPr>
        <w:pStyle w:val="20"/>
        <w:rPr>
          <w:color w:val="auto"/>
          <w:lang w:val="en-US" w:eastAsia="de-DE"/>
        </w:rPr>
      </w:pPr>
      <w:r w:rsidRPr="00E62CFB">
        <w:t>3.1.</w:t>
      </w:r>
      <w:r w:rsidRPr="00FB7866">
        <w:rPr>
          <w:color w:val="auto"/>
          <w:lang w:val="en-US" w:eastAsia="de-DE"/>
        </w:rPr>
        <w:tab/>
      </w:r>
      <w:r>
        <w:t>Signal specification</w:t>
      </w:r>
      <w:r>
        <w:tab/>
      </w:r>
      <w:r>
        <w:fldChar w:fldCharType="begin"/>
      </w:r>
      <w:r>
        <w:instrText xml:space="preserve"> PAGEREF _Toc145695652 \h </w:instrText>
      </w:r>
      <w:r>
        <w:fldChar w:fldCharType="separate"/>
      </w:r>
      <w:r>
        <w:t>10</w:t>
      </w:r>
      <w:r>
        <w:fldChar w:fldCharType="end"/>
      </w:r>
    </w:p>
    <w:p w14:paraId="5F4CF952" w14:textId="5F8FC94F" w:rsidR="00FB7866" w:rsidRPr="00FB7866" w:rsidRDefault="00FB7866">
      <w:pPr>
        <w:pStyle w:val="20"/>
        <w:rPr>
          <w:color w:val="auto"/>
          <w:lang w:val="en-US" w:eastAsia="de-DE"/>
        </w:rPr>
      </w:pPr>
      <w:r w:rsidRPr="00E62CFB">
        <w:t>3.2.</w:t>
      </w:r>
      <w:r w:rsidRPr="00FB7866">
        <w:rPr>
          <w:color w:val="auto"/>
          <w:lang w:val="en-US" w:eastAsia="de-DE"/>
        </w:rPr>
        <w:tab/>
      </w:r>
      <w:r>
        <w:t>Signal spectrum</w:t>
      </w:r>
      <w:r>
        <w:tab/>
      </w:r>
      <w:r>
        <w:fldChar w:fldCharType="begin"/>
      </w:r>
      <w:r>
        <w:instrText xml:space="preserve"> PAGEREF _Toc145695653 \h </w:instrText>
      </w:r>
      <w:r>
        <w:fldChar w:fldCharType="separate"/>
      </w:r>
      <w:r>
        <w:t>10</w:t>
      </w:r>
      <w:r>
        <w:fldChar w:fldCharType="end"/>
      </w:r>
    </w:p>
    <w:p w14:paraId="2705AFA2" w14:textId="4C367CD4" w:rsidR="00FB7866" w:rsidRPr="00FB7866" w:rsidRDefault="00FB7866">
      <w:pPr>
        <w:pStyle w:val="20"/>
        <w:rPr>
          <w:color w:val="auto"/>
          <w:lang w:val="en-US" w:eastAsia="de-DE"/>
        </w:rPr>
      </w:pPr>
      <w:r w:rsidRPr="00E62CFB">
        <w:t>3.3.</w:t>
      </w:r>
      <w:r w:rsidRPr="00FB7866">
        <w:rPr>
          <w:color w:val="auto"/>
          <w:lang w:val="en-US" w:eastAsia="de-DE"/>
        </w:rPr>
        <w:tab/>
      </w:r>
      <w:r>
        <w:t>CW frequency considerations</w:t>
      </w:r>
      <w:r>
        <w:tab/>
      </w:r>
      <w:r>
        <w:fldChar w:fldCharType="begin"/>
      </w:r>
      <w:r>
        <w:instrText xml:space="preserve"> PAGEREF _Toc145695654 \h </w:instrText>
      </w:r>
      <w:r>
        <w:fldChar w:fldCharType="separate"/>
      </w:r>
      <w:r>
        <w:t>10</w:t>
      </w:r>
      <w:r>
        <w:fldChar w:fldCharType="end"/>
      </w:r>
    </w:p>
    <w:p w14:paraId="202FA276" w14:textId="377F4BBE" w:rsidR="00FB7866" w:rsidRPr="00FB7866" w:rsidRDefault="00FB7866">
      <w:pPr>
        <w:pStyle w:val="10"/>
        <w:rPr>
          <w:b w:val="0"/>
          <w:color w:val="auto"/>
          <w:lang w:val="en-US" w:eastAsia="de-DE"/>
        </w:rPr>
      </w:pPr>
      <w:r w:rsidRPr="00E62CFB">
        <w:t>4.</w:t>
      </w:r>
      <w:r w:rsidRPr="00FB7866">
        <w:rPr>
          <w:b w:val="0"/>
          <w:color w:val="auto"/>
          <w:lang w:val="en-US" w:eastAsia="de-DE"/>
        </w:rPr>
        <w:tab/>
      </w:r>
      <w:r>
        <w:t>R-Mode navigation message</w:t>
      </w:r>
      <w:r>
        <w:tab/>
      </w:r>
      <w:r>
        <w:fldChar w:fldCharType="begin"/>
      </w:r>
      <w:r>
        <w:instrText xml:space="preserve"> PAGEREF _Toc145695655 \h </w:instrText>
      </w:r>
      <w:r>
        <w:fldChar w:fldCharType="separate"/>
      </w:r>
      <w:r>
        <w:t>10</w:t>
      </w:r>
      <w:r>
        <w:fldChar w:fldCharType="end"/>
      </w:r>
    </w:p>
    <w:p w14:paraId="5E783CB7" w14:textId="2CB578F3" w:rsidR="00FB7866" w:rsidRPr="00FB7866" w:rsidRDefault="00FB7866">
      <w:pPr>
        <w:pStyle w:val="20"/>
        <w:rPr>
          <w:color w:val="auto"/>
          <w:lang w:val="en-US" w:eastAsia="de-DE"/>
        </w:rPr>
      </w:pPr>
      <w:r w:rsidRPr="00E62CFB">
        <w:t>4.1.</w:t>
      </w:r>
      <w:r w:rsidRPr="00FB7866">
        <w:rPr>
          <w:color w:val="auto"/>
          <w:lang w:val="en-US" w:eastAsia="de-DE"/>
        </w:rPr>
        <w:tab/>
      </w:r>
      <w:r>
        <w:t>R-Mode navigation information</w:t>
      </w:r>
      <w:r>
        <w:tab/>
      </w:r>
      <w:r>
        <w:fldChar w:fldCharType="begin"/>
      </w:r>
      <w:r>
        <w:instrText xml:space="preserve"> PAGEREF _Toc145695656 \h </w:instrText>
      </w:r>
      <w:r>
        <w:fldChar w:fldCharType="separate"/>
      </w:r>
      <w:r>
        <w:t>11</w:t>
      </w:r>
      <w:r>
        <w:fldChar w:fldCharType="end"/>
      </w:r>
    </w:p>
    <w:p w14:paraId="45BE2CFE" w14:textId="6EF32830" w:rsidR="00FB7866" w:rsidRPr="00FB7866" w:rsidRDefault="00FB7866">
      <w:pPr>
        <w:pStyle w:val="20"/>
        <w:rPr>
          <w:color w:val="auto"/>
          <w:lang w:val="en-US" w:eastAsia="de-DE"/>
        </w:rPr>
      </w:pPr>
      <w:r w:rsidRPr="00E62CFB">
        <w:t>4.2.</w:t>
      </w:r>
      <w:r w:rsidRPr="00FB7866">
        <w:rPr>
          <w:color w:val="auto"/>
          <w:lang w:val="en-US" w:eastAsia="de-DE"/>
        </w:rPr>
        <w:tab/>
      </w:r>
      <w:r>
        <w:t>R-Mode time and timing of signal</w:t>
      </w:r>
      <w:r>
        <w:tab/>
      </w:r>
      <w:r>
        <w:fldChar w:fldCharType="begin"/>
      </w:r>
      <w:r>
        <w:instrText xml:space="preserve"> PAGEREF _Toc145695657 \h </w:instrText>
      </w:r>
      <w:r>
        <w:fldChar w:fldCharType="separate"/>
      </w:r>
      <w:r>
        <w:t>11</w:t>
      </w:r>
      <w:r>
        <w:fldChar w:fldCharType="end"/>
      </w:r>
    </w:p>
    <w:p w14:paraId="2BD0F76C" w14:textId="3541164B" w:rsidR="00FB7866" w:rsidRPr="00FB7866" w:rsidRDefault="00FB7866">
      <w:pPr>
        <w:pStyle w:val="20"/>
        <w:rPr>
          <w:color w:val="auto"/>
          <w:lang w:val="en-US" w:eastAsia="de-DE"/>
        </w:rPr>
      </w:pPr>
      <w:r w:rsidRPr="00E62CFB">
        <w:t>4.3.</w:t>
      </w:r>
      <w:r w:rsidRPr="00FB7866">
        <w:rPr>
          <w:color w:val="auto"/>
          <w:lang w:val="en-US" w:eastAsia="de-DE"/>
        </w:rPr>
        <w:tab/>
      </w:r>
      <w:r>
        <w:t>R-Mode messages</w:t>
      </w:r>
      <w:r>
        <w:tab/>
      </w:r>
      <w:r>
        <w:fldChar w:fldCharType="begin"/>
      </w:r>
      <w:r>
        <w:instrText xml:space="preserve"> PAGEREF _Toc145695658 \h </w:instrText>
      </w:r>
      <w:r>
        <w:fldChar w:fldCharType="separate"/>
      </w:r>
      <w:r>
        <w:t>12</w:t>
      </w:r>
      <w:r>
        <w:fldChar w:fldCharType="end"/>
      </w:r>
    </w:p>
    <w:p w14:paraId="0AB0BA56" w14:textId="52BBE849" w:rsidR="00FB7866" w:rsidRPr="00FB7866" w:rsidRDefault="00FB7866">
      <w:pPr>
        <w:pStyle w:val="20"/>
        <w:rPr>
          <w:color w:val="auto"/>
          <w:lang w:val="en-US" w:eastAsia="de-DE"/>
        </w:rPr>
      </w:pPr>
      <w:r w:rsidRPr="00E62CFB">
        <w:t>4.4.</w:t>
      </w:r>
      <w:r w:rsidRPr="00FB7866">
        <w:rPr>
          <w:color w:val="auto"/>
          <w:lang w:val="en-US" w:eastAsia="de-DE"/>
        </w:rPr>
        <w:tab/>
      </w:r>
      <w:r>
        <w:t>RTCM 2.3 header</w:t>
      </w:r>
      <w:r>
        <w:tab/>
      </w:r>
      <w:r>
        <w:fldChar w:fldCharType="begin"/>
      </w:r>
      <w:r>
        <w:instrText xml:space="preserve"> PAGEREF _Toc145695659 \h </w:instrText>
      </w:r>
      <w:r>
        <w:fldChar w:fldCharType="separate"/>
      </w:r>
      <w:r>
        <w:t>12</w:t>
      </w:r>
      <w:r>
        <w:fldChar w:fldCharType="end"/>
      </w:r>
    </w:p>
    <w:p w14:paraId="38E92F63" w14:textId="230659C5" w:rsidR="00FB7866" w:rsidRPr="00FB7866" w:rsidRDefault="00FB7866">
      <w:pPr>
        <w:pStyle w:val="20"/>
        <w:rPr>
          <w:color w:val="auto"/>
          <w:lang w:val="en-US" w:eastAsia="de-DE"/>
        </w:rPr>
      </w:pPr>
      <w:r w:rsidRPr="00E62CFB">
        <w:t>4.5.</w:t>
      </w:r>
      <w:r w:rsidRPr="00FB7866">
        <w:rPr>
          <w:color w:val="auto"/>
          <w:lang w:val="en-US" w:eastAsia="de-DE"/>
        </w:rPr>
        <w:tab/>
      </w:r>
      <w:r>
        <w:t>R-Mode header</w:t>
      </w:r>
      <w:r>
        <w:tab/>
      </w:r>
      <w:r>
        <w:fldChar w:fldCharType="begin"/>
      </w:r>
      <w:r>
        <w:instrText xml:space="preserve"> PAGEREF _Toc145695660 \h </w:instrText>
      </w:r>
      <w:r>
        <w:fldChar w:fldCharType="separate"/>
      </w:r>
      <w:r>
        <w:t>13</w:t>
      </w:r>
      <w:r>
        <w:fldChar w:fldCharType="end"/>
      </w:r>
    </w:p>
    <w:p w14:paraId="64CBC101" w14:textId="1B1B66C4" w:rsidR="00FB7866" w:rsidRPr="00FB7866" w:rsidRDefault="00FB7866">
      <w:pPr>
        <w:pStyle w:val="20"/>
        <w:rPr>
          <w:color w:val="auto"/>
          <w:lang w:val="en-US" w:eastAsia="de-DE"/>
        </w:rPr>
      </w:pPr>
      <w:r w:rsidRPr="00E62CFB">
        <w:t>4.6.</w:t>
      </w:r>
      <w:r w:rsidRPr="00FB7866">
        <w:rPr>
          <w:color w:val="auto"/>
          <w:lang w:val="en-US" w:eastAsia="de-DE"/>
        </w:rPr>
        <w:tab/>
      </w:r>
      <w:r>
        <w:t>Submessage 1: RMST week, signal delays and offset</w:t>
      </w:r>
      <w:r>
        <w:tab/>
      </w:r>
      <w:r>
        <w:fldChar w:fldCharType="begin"/>
      </w:r>
      <w:r>
        <w:instrText xml:space="preserve"> PAGEREF _Toc145695661 \h </w:instrText>
      </w:r>
      <w:r>
        <w:fldChar w:fldCharType="separate"/>
      </w:r>
      <w:r>
        <w:t>15</w:t>
      </w:r>
      <w:r>
        <w:fldChar w:fldCharType="end"/>
      </w:r>
    </w:p>
    <w:p w14:paraId="77B82D9C" w14:textId="1480739F" w:rsidR="00FB7866" w:rsidRPr="00FB7866" w:rsidRDefault="00FB7866">
      <w:pPr>
        <w:pStyle w:val="20"/>
        <w:rPr>
          <w:color w:val="auto"/>
          <w:lang w:val="en-US" w:eastAsia="de-DE"/>
        </w:rPr>
      </w:pPr>
      <w:r w:rsidRPr="00E62CFB">
        <w:t>4.7.</w:t>
      </w:r>
      <w:r w:rsidRPr="00FB7866">
        <w:rPr>
          <w:color w:val="auto"/>
          <w:lang w:val="en-US" w:eastAsia="de-DE"/>
        </w:rPr>
        <w:tab/>
      </w:r>
      <w:r>
        <w:t>Submessage 2: Static navigation data</w:t>
      </w:r>
      <w:r>
        <w:tab/>
      </w:r>
      <w:r>
        <w:fldChar w:fldCharType="begin"/>
      </w:r>
      <w:r>
        <w:instrText xml:space="preserve"> PAGEREF _Toc145695662 \h </w:instrText>
      </w:r>
      <w:r>
        <w:fldChar w:fldCharType="separate"/>
      </w:r>
      <w:r>
        <w:t>17</w:t>
      </w:r>
      <w:r>
        <w:fldChar w:fldCharType="end"/>
      </w:r>
    </w:p>
    <w:p w14:paraId="6FBAA93D" w14:textId="0C9ACF5C" w:rsidR="00FB7866" w:rsidRPr="00FB7866" w:rsidRDefault="00FB7866">
      <w:pPr>
        <w:pStyle w:val="20"/>
        <w:rPr>
          <w:color w:val="auto"/>
          <w:lang w:val="en-US" w:eastAsia="de-DE"/>
        </w:rPr>
      </w:pPr>
      <w:r w:rsidRPr="00E62CFB">
        <w:rPr>
          <w:rFonts w:cstheme="minorHAnsi"/>
        </w:rPr>
        <w:t>4.8.</w:t>
      </w:r>
      <w:r w:rsidRPr="00FB7866">
        <w:rPr>
          <w:color w:val="auto"/>
          <w:lang w:val="en-US" w:eastAsia="de-DE"/>
        </w:rPr>
        <w:tab/>
      </w:r>
      <w:r>
        <w:t xml:space="preserve">Submessage 3: </w:t>
      </w:r>
      <w:r w:rsidRPr="00E62CFB">
        <w:rPr>
          <w:rFonts w:cstheme="minorHAnsi"/>
        </w:rPr>
        <w:t>RMST to UTC conversion</w:t>
      </w:r>
      <w:r>
        <w:tab/>
      </w:r>
      <w:r>
        <w:fldChar w:fldCharType="begin"/>
      </w:r>
      <w:r>
        <w:instrText xml:space="preserve"> PAGEREF _Toc145695663 \h </w:instrText>
      </w:r>
      <w:r>
        <w:fldChar w:fldCharType="separate"/>
      </w:r>
      <w:r>
        <w:t>18</w:t>
      </w:r>
      <w:r>
        <w:fldChar w:fldCharType="end"/>
      </w:r>
    </w:p>
    <w:p w14:paraId="66FB74D4" w14:textId="50D2C34C" w:rsidR="00FB7866" w:rsidRPr="00FB7866" w:rsidRDefault="00FB7866">
      <w:pPr>
        <w:pStyle w:val="20"/>
        <w:rPr>
          <w:color w:val="auto"/>
          <w:lang w:val="en-US" w:eastAsia="de-DE"/>
        </w:rPr>
      </w:pPr>
      <w:r w:rsidRPr="00E62CFB">
        <w:rPr>
          <w:rFonts w:cstheme="minorHAnsi"/>
        </w:rPr>
        <w:t>4.9.</w:t>
      </w:r>
      <w:r w:rsidRPr="00FB7866">
        <w:rPr>
          <w:color w:val="auto"/>
          <w:lang w:val="en-US" w:eastAsia="de-DE"/>
        </w:rPr>
        <w:tab/>
      </w:r>
      <w:r>
        <w:t xml:space="preserve">Submessage 4: </w:t>
      </w:r>
      <w:r w:rsidRPr="00E62CFB">
        <w:rPr>
          <w:rFonts w:cstheme="minorHAnsi"/>
        </w:rPr>
        <w:t>Free running clock offset</w:t>
      </w:r>
      <w:r>
        <w:tab/>
      </w:r>
      <w:r>
        <w:fldChar w:fldCharType="begin"/>
      </w:r>
      <w:r>
        <w:instrText xml:space="preserve"> PAGEREF _Toc145695664 \h </w:instrText>
      </w:r>
      <w:r>
        <w:fldChar w:fldCharType="separate"/>
      </w:r>
      <w:r>
        <w:t>20</w:t>
      </w:r>
      <w:r>
        <w:fldChar w:fldCharType="end"/>
      </w:r>
    </w:p>
    <w:p w14:paraId="57BDE9F7" w14:textId="372AEDA4" w:rsidR="00FB7866" w:rsidRPr="00FB7866" w:rsidRDefault="00FB7866">
      <w:pPr>
        <w:pStyle w:val="20"/>
        <w:rPr>
          <w:color w:val="auto"/>
          <w:lang w:val="en-US" w:eastAsia="de-DE"/>
        </w:rPr>
      </w:pPr>
      <w:r w:rsidRPr="00E62CFB">
        <w:rPr>
          <w:rFonts w:cstheme="minorHAnsi"/>
        </w:rPr>
        <w:t>4.10.</w:t>
      </w:r>
      <w:r w:rsidRPr="00FB7866">
        <w:rPr>
          <w:color w:val="auto"/>
          <w:lang w:val="en-US" w:eastAsia="de-DE"/>
        </w:rPr>
        <w:tab/>
      </w:r>
      <w:r>
        <w:t>Submessage 5: Differential R-Mode corrections and UDREs</w:t>
      </w:r>
      <w:r w:rsidRPr="00E62CFB">
        <w:rPr>
          <w:rFonts w:cstheme="minorHAnsi"/>
        </w:rPr>
        <w:t xml:space="preserve"> (Will be updated with separate input to ENG17)</w:t>
      </w:r>
      <w:r>
        <w:tab/>
      </w:r>
      <w:r>
        <w:fldChar w:fldCharType="begin"/>
      </w:r>
      <w:r>
        <w:instrText xml:space="preserve"> PAGEREF _Toc145695665 \h </w:instrText>
      </w:r>
      <w:r>
        <w:fldChar w:fldCharType="separate"/>
      </w:r>
      <w:r>
        <w:t>21</w:t>
      </w:r>
      <w:r>
        <w:fldChar w:fldCharType="end"/>
      </w:r>
    </w:p>
    <w:p w14:paraId="2BC599B9" w14:textId="1B8A7D7E" w:rsidR="00FB7866" w:rsidRPr="00FB7866" w:rsidRDefault="00FB7866">
      <w:pPr>
        <w:pStyle w:val="10"/>
        <w:rPr>
          <w:b w:val="0"/>
          <w:color w:val="auto"/>
          <w:lang w:val="en-US" w:eastAsia="de-DE"/>
        </w:rPr>
      </w:pPr>
      <w:r w:rsidRPr="00E62CFB">
        <w:t>5.</w:t>
      </w:r>
      <w:r w:rsidRPr="00FB7866">
        <w:rPr>
          <w:b w:val="0"/>
          <w:color w:val="auto"/>
          <w:lang w:val="en-US" w:eastAsia="de-DE"/>
        </w:rPr>
        <w:tab/>
      </w:r>
      <w:r>
        <w:t>ACRONYMS &amp; Definitions</w:t>
      </w:r>
      <w:r>
        <w:tab/>
      </w:r>
      <w:r>
        <w:fldChar w:fldCharType="begin"/>
      </w:r>
      <w:r>
        <w:instrText xml:space="preserve"> PAGEREF _Toc145695666 \h </w:instrText>
      </w:r>
      <w:r>
        <w:fldChar w:fldCharType="separate"/>
      </w:r>
      <w:r>
        <w:t>22</w:t>
      </w:r>
      <w:r>
        <w:fldChar w:fldCharType="end"/>
      </w:r>
    </w:p>
    <w:p w14:paraId="56A724C0" w14:textId="6187E620" w:rsidR="00FB7866" w:rsidRPr="00FB7866" w:rsidRDefault="00FB7866">
      <w:pPr>
        <w:pStyle w:val="20"/>
        <w:rPr>
          <w:color w:val="auto"/>
          <w:lang w:val="en-US" w:eastAsia="de-DE"/>
        </w:rPr>
      </w:pPr>
      <w:r w:rsidRPr="00E62CFB">
        <w:t>5.1.</w:t>
      </w:r>
      <w:r w:rsidRPr="00FB7866">
        <w:rPr>
          <w:color w:val="auto"/>
          <w:lang w:val="en-US" w:eastAsia="de-DE"/>
        </w:rPr>
        <w:tab/>
      </w:r>
      <w:r>
        <w:t>Acronyms</w:t>
      </w:r>
      <w:r>
        <w:tab/>
      </w:r>
      <w:r>
        <w:fldChar w:fldCharType="begin"/>
      </w:r>
      <w:r>
        <w:instrText xml:space="preserve"> PAGEREF _Toc145695667 \h </w:instrText>
      </w:r>
      <w:r>
        <w:fldChar w:fldCharType="separate"/>
      </w:r>
      <w:r>
        <w:t>22</w:t>
      </w:r>
      <w:r>
        <w:fldChar w:fldCharType="end"/>
      </w:r>
    </w:p>
    <w:p w14:paraId="6539ABB8" w14:textId="1D5B1045" w:rsidR="00FB7866" w:rsidRPr="00FB7866" w:rsidRDefault="00FB7866">
      <w:pPr>
        <w:pStyle w:val="20"/>
        <w:rPr>
          <w:color w:val="auto"/>
          <w:lang w:val="en-US" w:eastAsia="de-DE"/>
        </w:rPr>
      </w:pPr>
      <w:r w:rsidRPr="00E62CFB">
        <w:t>5.2.</w:t>
      </w:r>
      <w:r w:rsidRPr="00FB7866">
        <w:rPr>
          <w:color w:val="auto"/>
          <w:lang w:val="en-US" w:eastAsia="de-DE"/>
        </w:rPr>
        <w:tab/>
      </w:r>
      <w:r>
        <w:t>Definitions</w:t>
      </w:r>
      <w:r>
        <w:tab/>
      </w:r>
      <w:r>
        <w:fldChar w:fldCharType="begin"/>
      </w:r>
      <w:r>
        <w:instrText xml:space="preserve"> PAGEREF _Toc145695668 \h </w:instrText>
      </w:r>
      <w:r>
        <w:fldChar w:fldCharType="separate"/>
      </w:r>
      <w:r>
        <w:t>23</w:t>
      </w:r>
      <w:r>
        <w:fldChar w:fldCharType="end"/>
      </w:r>
    </w:p>
    <w:p w14:paraId="707DA71B" w14:textId="29261DBD" w:rsidR="00FB7866" w:rsidRPr="00FB7866" w:rsidRDefault="00FB7866">
      <w:pPr>
        <w:pStyle w:val="10"/>
        <w:rPr>
          <w:b w:val="0"/>
          <w:color w:val="auto"/>
          <w:lang w:val="en-US" w:eastAsia="de-DE"/>
        </w:rPr>
      </w:pPr>
      <w:r w:rsidRPr="00E62CFB">
        <w:t>6.</w:t>
      </w:r>
      <w:r w:rsidRPr="00FB7866">
        <w:rPr>
          <w:b w:val="0"/>
          <w:color w:val="auto"/>
          <w:lang w:val="en-US" w:eastAsia="de-DE"/>
        </w:rPr>
        <w:tab/>
      </w:r>
      <w:r>
        <w:t>References</w:t>
      </w:r>
      <w:r>
        <w:tab/>
      </w:r>
      <w:r>
        <w:fldChar w:fldCharType="begin"/>
      </w:r>
      <w:r>
        <w:instrText xml:space="preserve"> PAGEREF _Toc145695669 \h </w:instrText>
      </w:r>
      <w:r>
        <w:fldChar w:fldCharType="separate"/>
      </w:r>
      <w:r>
        <w:t>23</w:t>
      </w:r>
      <w:r>
        <w:fldChar w:fldCharType="end"/>
      </w:r>
    </w:p>
    <w:p w14:paraId="7AC00799" w14:textId="5D6A3263" w:rsidR="007D5175" w:rsidRPr="00FB7866" w:rsidRDefault="00061990">
      <w:pPr>
        <w:rPr>
          <w:rFonts w:eastAsia="Times New Roman" w:cs="Times New Roman"/>
          <w:b/>
          <w:noProof/>
          <w:color w:val="00558C" w:themeColor="accent1"/>
          <w:sz w:val="22"/>
          <w:szCs w:val="20"/>
          <w:lang w:val="en-US"/>
        </w:rPr>
      </w:pPr>
      <w:r w:rsidRPr="00796F0B">
        <w:rPr>
          <w:rFonts w:eastAsia="Times New Roman" w:cs="Times New Roman"/>
          <w:b/>
          <w:noProof/>
          <w:color w:val="00558C" w:themeColor="accent1"/>
          <w:sz w:val="22"/>
          <w:szCs w:val="20"/>
        </w:rPr>
        <w:fldChar w:fldCharType="end"/>
      </w:r>
    </w:p>
    <w:p w14:paraId="33F080E1" w14:textId="77777777" w:rsidR="007D5175" w:rsidRPr="00FB7866" w:rsidRDefault="007D5175">
      <w:pPr>
        <w:rPr>
          <w:rFonts w:eastAsia="Times New Roman" w:cs="Times New Roman"/>
          <w:b/>
          <w:noProof/>
          <w:color w:val="00558C" w:themeColor="accent1"/>
          <w:sz w:val="22"/>
          <w:szCs w:val="20"/>
          <w:lang w:val="en-US"/>
        </w:rPr>
      </w:pPr>
    </w:p>
    <w:p w14:paraId="2C8CFACD" w14:textId="77777777" w:rsidR="007D5175" w:rsidRPr="00FB7866" w:rsidRDefault="007D5175">
      <w:pPr>
        <w:rPr>
          <w:b/>
          <w:noProof/>
          <w:color w:val="00558C" w:themeColor="accent1"/>
          <w:sz w:val="22"/>
          <w:lang w:val="en-US"/>
        </w:rPr>
      </w:pPr>
    </w:p>
    <w:p w14:paraId="377E53C1" w14:textId="77777777" w:rsidR="007D5175" w:rsidRPr="00FB7866" w:rsidRDefault="00061990">
      <w:pPr>
        <w:pStyle w:val="ListofFigures"/>
        <w:rPr>
          <w:lang w:val="en-US"/>
        </w:rPr>
      </w:pPr>
      <w:r w:rsidRPr="00FB7866">
        <w:rPr>
          <w:lang w:val="en-US"/>
        </w:rPr>
        <w:t>List of Tables</w:t>
      </w:r>
    </w:p>
    <w:p w14:paraId="4496BBD7" w14:textId="5589105B" w:rsidR="00FB7866" w:rsidRPr="00FB7866" w:rsidRDefault="008A1BBD">
      <w:pPr>
        <w:pStyle w:val="ad"/>
        <w:rPr>
          <w:i w:val="0"/>
          <w:noProof/>
          <w:lang w:val="en-US" w:eastAsia="de-DE"/>
        </w:rPr>
      </w:pPr>
      <w:r>
        <w:fldChar w:fldCharType="begin"/>
      </w:r>
      <w:r>
        <w:instrText xml:space="preserve"> TOC \t "Table caption;1" \c "Table" </w:instrText>
      </w:r>
      <w:r>
        <w:fldChar w:fldCharType="separate"/>
      </w:r>
      <w:r w:rsidR="00FB7866">
        <w:rPr>
          <w:noProof/>
        </w:rPr>
        <w:t>Table 1 R-Mode static and dynamic navigation data</w:t>
      </w:r>
      <w:r w:rsidR="00FB7866">
        <w:rPr>
          <w:noProof/>
        </w:rPr>
        <w:tab/>
      </w:r>
      <w:r w:rsidR="00FB7866">
        <w:rPr>
          <w:noProof/>
        </w:rPr>
        <w:fldChar w:fldCharType="begin"/>
      </w:r>
      <w:r w:rsidR="00FB7866">
        <w:rPr>
          <w:noProof/>
        </w:rPr>
        <w:instrText xml:space="preserve"> PAGEREF _Toc145695670 \h </w:instrText>
      </w:r>
      <w:r w:rsidR="00FB7866">
        <w:rPr>
          <w:noProof/>
        </w:rPr>
      </w:r>
      <w:r w:rsidR="00FB7866">
        <w:rPr>
          <w:noProof/>
        </w:rPr>
        <w:fldChar w:fldCharType="separate"/>
      </w:r>
      <w:r w:rsidR="00FB7866">
        <w:rPr>
          <w:noProof/>
        </w:rPr>
        <w:t>11</w:t>
      </w:r>
      <w:r w:rsidR="00FB7866">
        <w:rPr>
          <w:noProof/>
        </w:rPr>
        <w:fldChar w:fldCharType="end"/>
      </w:r>
    </w:p>
    <w:p w14:paraId="65B0F3D4" w14:textId="34165D39" w:rsidR="00FB7866" w:rsidRPr="00FB7866" w:rsidRDefault="00FB7866">
      <w:pPr>
        <w:pStyle w:val="ad"/>
        <w:rPr>
          <w:i w:val="0"/>
          <w:noProof/>
          <w:lang w:val="en-US" w:eastAsia="de-DE"/>
        </w:rPr>
      </w:pPr>
      <w:r>
        <w:rPr>
          <w:noProof/>
        </w:rPr>
        <w:t>Table 2 Content of the third R-Mode message word</w:t>
      </w:r>
      <w:r>
        <w:rPr>
          <w:noProof/>
        </w:rPr>
        <w:tab/>
      </w:r>
      <w:r>
        <w:rPr>
          <w:noProof/>
        </w:rPr>
        <w:fldChar w:fldCharType="begin"/>
      </w:r>
      <w:r>
        <w:rPr>
          <w:noProof/>
        </w:rPr>
        <w:instrText xml:space="preserve"> PAGEREF _Toc145695671 \h </w:instrText>
      </w:r>
      <w:r>
        <w:rPr>
          <w:noProof/>
        </w:rPr>
      </w:r>
      <w:r>
        <w:rPr>
          <w:noProof/>
        </w:rPr>
        <w:fldChar w:fldCharType="separate"/>
      </w:r>
      <w:r>
        <w:rPr>
          <w:noProof/>
        </w:rPr>
        <w:t>14</w:t>
      </w:r>
      <w:r>
        <w:rPr>
          <w:noProof/>
        </w:rPr>
        <w:fldChar w:fldCharType="end"/>
      </w:r>
    </w:p>
    <w:p w14:paraId="50870C38" w14:textId="25F47F94" w:rsidR="00FB7866" w:rsidRPr="00FB7866" w:rsidRDefault="00FB7866">
      <w:pPr>
        <w:pStyle w:val="ad"/>
        <w:rPr>
          <w:i w:val="0"/>
          <w:noProof/>
          <w:lang w:val="en-US" w:eastAsia="de-DE"/>
        </w:rPr>
      </w:pPr>
      <w:r>
        <w:rPr>
          <w:noProof/>
        </w:rPr>
        <w:t>Table 3 Parameter values for planned service interruption</w:t>
      </w:r>
      <w:r>
        <w:rPr>
          <w:noProof/>
        </w:rPr>
        <w:tab/>
      </w:r>
      <w:r>
        <w:rPr>
          <w:noProof/>
        </w:rPr>
        <w:fldChar w:fldCharType="begin"/>
      </w:r>
      <w:r>
        <w:rPr>
          <w:noProof/>
        </w:rPr>
        <w:instrText xml:space="preserve"> PAGEREF _Toc145695672 \h </w:instrText>
      </w:r>
      <w:r>
        <w:rPr>
          <w:noProof/>
        </w:rPr>
      </w:r>
      <w:r>
        <w:rPr>
          <w:noProof/>
        </w:rPr>
        <w:fldChar w:fldCharType="separate"/>
      </w:r>
      <w:r>
        <w:rPr>
          <w:noProof/>
        </w:rPr>
        <w:t>15</w:t>
      </w:r>
      <w:r>
        <w:rPr>
          <w:noProof/>
        </w:rPr>
        <w:fldChar w:fldCharType="end"/>
      </w:r>
    </w:p>
    <w:p w14:paraId="67EC9203" w14:textId="2CB4756E" w:rsidR="00FB7866" w:rsidRPr="00FB7866" w:rsidRDefault="00FB7866">
      <w:pPr>
        <w:pStyle w:val="ad"/>
        <w:rPr>
          <w:i w:val="0"/>
          <w:noProof/>
          <w:lang w:val="en-US" w:eastAsia="de-DE"/>
        </w:rPr>
      </w:pPr>
      <w:r>
        <w:rPr>
          <w:noProof/>
        </w:rPr>
        <w:t>Table 4 Content of R-Mode submessage 1: RMST week, signal delays and offset</w:t>
      </w:r>
      <w:r>
        <w:rPr>
          <w:noProof/>
        </w:rPr>
        <w:tab/>
      </w:r>
      <w:r>
        <w:rPr>
          <w:noProof/>
        </w:rPr>
        <w:fldChar w:fldCharType="begin"/>
      </w:r>
      <w:r>
        <w:rPr>
          <w:noProof/>
        </w:rPr>
        <w:instrText xml:space="preserve"> PAGEREF _Toc145695673 \h </w:instrText>
      </w:r>
      <w:r>
        <w:rPr>
          <w:noProof/>
        </w:rPr>
      </w:r>
      <w:r>
        <w:rPr>
          <w:noProof/>
        </w:rPr>
        <w:fldChar w:fldCharType="separate"/>
      </w:r>
      <w:r>
        <w:rPr>
          <w:noProof/>
        </w:rPr>
        <w:t>16</w:t>
      </w:r>
      <w:r>
        <w:rPr>
          <w:noProof/>
        </w:rPr>
        <w:fldChar w:fldCharType="end"/>
      </w:r>
    </w:p>
    <w:p w14:paraId="79AA7CD7" w14:textId="11DE5512" w:rsidR="00FB7866" w:rsidRPr="00FB7866" w:rsidRDefault="00FB7866">
      <w:pPr>
        <w:pStyle w:val="ad"/>
        <w:rPr>
          <w:i w:val="0"/>
          <w:noProof/>
          <w:lang w:val="en-US" w:eastAsia="de-DE"/>
        </w:rPr>
      </w:pPr>
      <w:r>
        <w:rPr>
          <w:noProof/>
        </w:rPr>
        <w:t>Table 5 Parameter values for station clock offset uncertainty</w:t>
      </w:r>
      <w:r>
        <w:rPr>
          <w:noProof/>
        </w:rPr>
        <w:tab/>
      </w:r>
      <w:r>
        <w:rPr>
          <w:noProof/>
        </w:rPr>
        <w:fldChar w:fldCharType="begin"/>
      </w:r>
      <w:r>
        <w:rPr>
          <w:noProof/>
        </w:rPr>
        <w:instrText xml:space="preserve"> PAGEREF _Toc145695674 \h </w:instrText>
      </w:r>
      <w:r>
        <w:rPr>
          <w:noProof/>
        </w:rPr>
      </w:r>
      <w:r>
        <w:rPr>
          <w:noProof/>
        </w:rPr>
        <w:fldChar w:fldCharType="separate"/>
      </w:r>
      <w:r>
        <w:rPr>
          <w:noProof/>
        </w:rPr>
        <w:t>17</w:t>
      </w:r>
      <w:r>
        <w:rPr>
          <w:noProof/>
        </w:rPr>
        <w:fldChar w:fldCharType="end"/>
      </w:r>
    </w:p>
    <w:p w14:paraId="1C8438B2" w14:textId="138C2F39" w:rsidR="00FB7866" w:rsidRPr="00FB7866" w:rsidRDefault="00FB7866">
      <w:pPr>
        <w:pStyle w:val="ad"/>
        <w:rPr>
          <w:i w:val="0"/>
          <w:noProof/>
          <w:lang w:val="en-US" w:eastAsia="de-DE"/>
        </w:rPr>
      </w:pPr>
      <w:r>
        <w:rPr>
          <w:noProof/>
        </w:rPr>
        <w:t>Table 6 Content of R-Mode submessage 2: Static navigation data</w:t>
      </w:r>
      <w:r>
        <w:rPr>
          <w:noProof/>
        </w:rPr>
        <w:tab/>
      </w:r>
      <w:r>
        <w:rPr>
          <w:noProof/>
        </w:rPr>
        <w:fldChar w:fldCharType="begin"/>
      </w:r>
      <w:r>
        <w:rPr>
          <w:noProof/>
        </w:rPr>
        <w:instrText xml:space="preserve"> PAGEREF _Toc145695675 \h </w:instrText>
      </w:r>
      <w:r>
        <w:rPr>
          <w:noProof/>
        </w:rPr>
      </w:r>
      <w:r>
        <w:rPr>
          <w:noProof/>
        </w:rPr>
        <w:fldChar w:fldCharType="separate"/>
      </w:r>
      <w:r>
        <w:rPr>
          <w:noProof/>
        </w:rPr>
        <w:t>18</w:t>
      </w:r>
      <w:r>
        <w:rPr>
          <w:noProof/>
        </w:rPr>
        <w:fldChar w:fldCharType="end"/>
      </w:r>
    </w:p>
    <w:p w14:paraId="177FD06B" w14:textId="1E327DC0" w:rsidR="00FB7866" w:rsidRPr="00FB7866" w:rsidRDefault="00FB7866">
      <w:pPr>
        <w:pStyle w:val="ad"/>
        <w:rPr>
          <w:i w:val="0"/>
          <w:noProof/>
          <w:lang w:val="en-US" w:eastAsia="de-DE"/>
        </w:rPr>
      </w:pPr>
      <w:r>
        <w:rPr>
          <w:noProof/>
        </w:rPr>
        <w:t>Table 7 Content of R-Mode submessage 3: RMST to UTC conversion</w:t>
      </w:r>
      <w:r>
        <w:rPr>
          <w:noProof/>
        </w:rPr>
        <w:tab/>
      </w:r>
      <w:r>
        <w:rPr>
          <w:noProof/>
        </w:rPr>
        <w:fldChar w:fldCharType="begin"/>
      </w:r>
      <w:r>
        <w:rPr>
          <w:noProof/>
        </w:rPr>
        <w:instrText xml:space="preserve"> PAGEREF _Toc145695676 \h </w:instrText>
      </w:r>
      <w:r>
        <w:rPr>
          <w:noProof/>
        </w:rPr>
      </w:r>
      <w:r>
        <w:rPr>
          <w:noProof/>
        </w:rPr>
        <w:fldChar w:fldCharType="separate"/>
      </w:r>
      <w:r>
        <w:rPr>
          <w:noProof/>
        </w:rPr>
        <w:t>19</w:t>
      </w:r>
      <w:r>
        <w:rPr>
          <w:noProof/>
        </w:rPr>
        <w:fldChar w:fldCharType="end"/>
      </w:r>
    </w:p>
    <w:p w14:paraId="1D6B64DA" w14:textId="15E6D986" w:rsidR="00FB7866" w:rsidRPr="00FB7866" w:rsidRDefault="00FB7866">
      <w:pPr>
        <w:pStyle w:val="ad"/>
        <w:rPr>
          <w:i w:val="0"/>
          <w:noProof/>
          <w:lang w:val="en-US" w:eastAsia="de-DE"/>
        </w:rPr>
      </w:pPr>
      <w:r>
        <w:rPr>
          <w:noProof/>
        </w:rPr>
        <w:t>Table 8 Content of R-Mode submessage 4: Free running clock offset</w:t>
      </w:r>
      <w:r>
        <w:rPr>
          <w:noProof/>
        </w:rPr>
        <w:tab/>
      </w:r>
      <w:r>
        <w:rPr>
          <w:noProof/>
        </w:rPr>
        <w:fldChar w:fldCharType="begin"/>
      </w:r>
      <w:r>
        <w:rPr>
          <w:noProof/>
        </w:rPr>
        <w:instrText xml:space="preserve"> PAGEREF _Toc145695677 \h </w:instrText>
      </w:r>
      <w:r>
        <w:rPr>
          <w:noProof/>
        </w:rPr>
      </w:r>
      <w:r>
        <w:rPr>
          <w:noProof/>
        </w:rPr>
        <w:fldChar w:fldCharType="separate"/>
      </w:r>
      <w:r>
        <w:rPr>
          <w:noProof/>
        </w:rPr>
        <w:t>20</w:t>
      </w:r>
      <w:r>
        <w:rPr>
          <w:noProof/>
        </w:rPr>
        <w:fldChar w:fldCharType="end"/>
      </w:r>
    </w:p>
    <w:p w14:paraId="3C08B9B7" w14:textId="295D7F07" w:rsidR="00FB7866" w:rsidRPr="00FB7866" w:rsidRDefault="00FB7866">
      <w:pPr>
        <w:pStyle w:val="ad"/>
        <w:rPr>
          <w:i w:val="0"/>
          <w:noProof/>
          <w:lang w:val="en-US" w:eastAsia="de-DE"/>
        </w:rPr>
      </w:pPr>
      <w:r>
        <w:rPr>
          <w:noProof/>
        </w:rPr>
        <w:t>Table 9 Content of R-Mode submessage 5: Differential R-Mode corrections and UDREs</w:t>
      </w:r>
      <w:r>
        <w:rPr>
          <w:noProof/>
        </w:rPr>
        <w:tab/>
      </w:r>
      <w:r>
        <w:rPr>
          <w:noProof/>
        </w:rPr>
        <w:fldChar w:fldCharType="begin"/>
      </w:r>
      <w:r>
        <w:rPr>
          <w:noProof/>
        </w:rPr>
        <w:instrText xml:space="preserve"> PAGEREF _Toc145695678 \h </w:instrText>
      </w:r>
      <w:r>
        <w:rPr>
          <w:noProof/>
        </w:rPr>
      </w:r>
      <w:r>
        <w:rPr>
          <w:noProof/>
        </w:rPr>
        <w:fldChar w:fldCharType="separate"/>
      </w:r>
      <w:r>
        <w:rPr>
          <w:noProof/>
        </w:rPr>
        <w:t>21</w:t>
      </w:r>
      <w:r>
        <w:rPr>
          <w:noProof/>
        </w:rPr>
        <w:fldChar w:fldCharType="end"/>
      </w:r>
    </w:p>
    <w:p w14:paraId="35C97600" w14:textId="1F94EC71" w:rsidR="00FB7866" w:rsidRPr="00FB7866" w:rsidRDefault="00FB7866">
      <w:pPr>
        <w:pStyle w:val="ad"/>
        <w:rPr>
          <w:i w:val="0"/>
          <w:noProof/>
          <w:lang w:val="en-US" w:eastAsia="de-DE"/>
        </w:rPr>
      </w:pPr>
      <w:r>
        <w:rPr>
          <w:noProof/>
        </w:rPr>
        <w:t>Table 10 Parameter values for UDRE of lower and higher CW</w:t>
      </w:r>
      <w:r>
        <w:rPr>
          <w:noProof/>
        </w:rPr>
        <w:tab/>
      </w:r>
      <w:r>
        <w:rPr>
          <w:noProof/>
        </w:rPr>
        <w:fldChar w:fldCharType="begin"/>
      </w:r>
      <w:r>
        <w:rPr>
          <w:noProof/>
        </w:rPr>
        <w:instrText xml:space="preserve"> PAGEREF _Toc145695679 \h </w:instrText>
      </w:r>
      <w:r>
        <w:rPr>
          <w:noProof/>
        </w:rPr>
      </w:r>
      <w:r>
        <w:rPr>
          <w:noProof/>
        </w:rPr>
        <w:fldChar w:fldCharType="separate"/>
      </w:r>
      <w:r>
        <w:rPr>
          <w:noProof/>
        </w:rPr>
        <w:t>22</w:t>
      </w:r>
      <w:r>
        <w:rPr>
          <w:noProof/>
        </w:rPr>
        <w:fldChar w:fldCharType="end"/>
      </w:r>
    </w:p>
    <w:p w14:paraId="045FDF52" w14:textId="06C53FF0" w:rsidR="007D5175" w:rsidRPr="00FB7866" w:rsidRDefault="008A1BBD">
      <w:pPr>
        <w:pStyle w:val="a2"/>
        <w:rPr>
          <w:lang w:val="en-US"/>
        </w:rPr>
      </w:pPr>
      <w:r>
        <w:fldChar w:fldCharType="end"/>
      </w:r>
    </w:p>
    <w:p w14:paraId="6D06F5D9" w14:textId="77777777" w:rsidR="007D5175" w:rsidRPr="003060CA" w:rsidRDefault="00061990">
      <w:pPr>
        <w:pStyle w:val="ListofFigures"/>
      </w:pPr>
      <w:r w:rsidRPr="003060CA">
        <w:t>List of Figures</w:t>
      </w:r>
    </w:p>
    <w:p w14:paraId="58DF04F6" w14:textId="4AC29BAC" w:rsidR="00FB7866" w:rsidRPr="00FB7866" w:rsidRDefault="00061990">
      <w:pPr>
        <w:pStyle w:val="ad"/>
        <w:rPr>
          <w:i w:val="0"/>
          <w:noProof/>
          <w:lang w:val="en-US" w:eastAsia="de-DE"/>
        </w:rPr>
      </w:pPr>
      <w:r w:rsidRPr="00796F0B">
        <w:fldChar w:fldCharType="begin"/>
      </w:r>
      <w:r w:rsidRPr="00796F0B">
        <w:instrText xml:space="preserve"> TOC \t "Figure caption;1" \c "Figure" </w:instrText>
      </w:r>
      <w:r w:rsidRPr="00796F0B">
        <w:fldChar w:fldCharType="separate"/>
      </w:r>
      <w:r w:rsidR="00FB7866">
        <w:rPr>
          <w:noProof/>
        </w:rPr>
        <w:t xml:space="preserve">Figure 1 </w:t>
      </w:r>
      <w:r w:rsidR="00FB7866" w:rsidRPr="007F3E26">
        <w:rPr>
          <w:i w:val="0"/>
          <w:noProof/>
        </w:rPr>
        <w:t>Logical R-Mode architecture</w:t>
      </w:r>
      <w:r w:rsidR="00FB7866">
        <w:rPr>
          <w:noProof/>
        </w:rPr>
        <w:tab/>
      </w:r>
      <w:r w:rsidR="00FB7866">
        <w:rPr>
          <w:noProof/>
        </w:rPr>
        <w:fldChar w:fldCharType="begin"/>
      </w:r>
      <w:r w:rsidR="00FB7866">
        <w:rPr>
          <w:noProof/>
        </w:rPr>
        <w:instrText xml:space="preserve"> PAGEREF _Toc145695680 \h </w:instrText>
      </w:r>
      <w:r w:rsidR="00FB7866">
        <w:rPr>
          <w:noProof/>
        </w:rPr>
      </w:r>
      <w:r w:rsidR="00FB7866">
        <w:rPr>
          <w:noProof/>
        </w:rPr>
        <w:fldChar w:fldCharType="separate"/>
      </w:r>
      <w:r w:rsidR="00FB7866">
        <w:rPr>
          <w:noProof/>
        </w:rPr>
        <w:t>6</w:t>
      </w:r>
      <w:r w:rsidR="00FB7866">
        <w:rPr>
          <w:noProof/>
        </w:rPr>
        <w:fldChar w:fldCharType="end"/>
      </w:r>
    </w:p>
    <w:p w14:paraId="7ECE30BF" w14:textId="5BBCB769" w:rsidR="00FB7866" w:rsidRPr="00FB7866" w:rsidRDefault="00FB7866">
      <w:pPr>
        <w:pStyle w:val="ad"/>
        <w:rPr>
          <w:i w:val="0"/>
          <w:noProof/>
          <w:lang w:val="en-US" w:eastAsia="de-DE"/>
        </w:rPr>
      </w:pPr>
      <w:r>
        <w:rPr>
          <w:noProof/>
        </w:rPr>
        <w:t>Figure 2 Different ways to realise the traceability of RMST to UTC</w:t>
      </w:r>
      <w:r>
        <w:rPr>
          <w:noProof/>
        </w:rPr>
        <w:tab/>
      </w:r>
      <w:r>
        <w:rPr>
          <w:noProof/>
        </w:rPr>
        <w:fldChar w:fldCharType="begin"/>
      </w:r>
      <w:r>
        <w:rPr>
          <w:noProof/>
        </w:rPr>
        <w:instrText xml:space="preserve"> PAGEREF _Toc145695681 \h </w:instrText>
      </w:r>
      <w:r>
        <w:rPr>
          <w:noProof/>
        </w:rPr>
      </w:r>
      <w:r>
        <w:rPr>
          <w:noProof/>
        </w:rPr>
        <w:fldChar w:fldCharType="separate"/>
      </w:r>
      <w:r>
        <w:rPr>
          <w:noProof/>
        </w:rPr>
        <w:t>8</w:t>
      </w:r>
      <w:r>
        <w:rPr>
          <w:noProof/>
        </w:rPr>
        <w:fldChar w:fldCharType="end"/>
      </w:r>
    </w:p>
    <w:p w14:paraId="4731185B" w14:textId="71AB4AA6" w:rsidR="00FB7866" w:rsidRPr="00FB7866" w:rsidRDefault="00FB7866">
      <w:pPr>
        <w:pStyle w:val="ad"/>
        <w:rPr>
          <w:i w:val="0"/>
          <w:noProof/>
          <w:lang w:val="en-US" w:eastAsia="de-DE"/>
        </w:rPr>
      </w:pPr>
      <w:r>
        <w:rPr>
          <w:noProof/>
        </w:rPr>
        <w:t>Figure 3 Steps which take the time information from UTC to the receiver</w:t>
      </w:r>
      <w:r>
        <w:rPr>
          <w:noProof/>
        </w:rPr>
        <w:tab/>
      </w:r>
      <w:r>
        <w:rPr>
          <w:noProof/>
        </w:rPr>
        <w:fldChar w:fldCharType="begin"/>
      </w:r>
      <w:r>
        <w:rPr>
          <w:noProof/>
        </w:rPr>
        <w:instrText xml:space="preserve"> PAGEREF _Toc145695682 \h </w:instrText>
      </w:r>
      <w:r>
        <w:rPr>
          <w:noProof/>
        </w:rPr>
      </w:r>
      <w:r>
        <w:rPr>
          <w:noProof/>
        </w:rPr>
        <w:fldChar w:fldCharType="separate"/>
      </w:r>
      <w:r>
        <w:rPr>
          <w:noProof/>
        </w:rPr>
        <w:t>9</w:t>
      </w:r>
      <w:r>
        <w:rPr>
          <w:noProof/>
        </w:rPr>
        <w:fldChar w:fldCharType="end"/>
      </w:r>
    </w:p>
    <w:p w14:paraId="41803665" w14:textId="76190497" w:rsidR="00FB7866" w:rsidRPr="00FB7866" w:rsidRDefault="00FB7866">
      <w:pPr>
        <w:pStyle w:val="ad"/>
        <w:rPr>
          <w:i w:val="0"/>
          <w:noProof/>
          <w:lang w:val="en-US" w:eastAsia="de-DE"/>
        </w:rPr>
      </w:pPr>
      <w:r>
        <w:rPr>
          <w:noProof/>
        </w:rPr>
        <w:t>Figure 4 First and second word of RTCM 2.3 messages</w:t>
      </w:r>
      <w:r>
        <w:rPr>
          <w:noProof/>
        </w:rPr>
        <w:tab/>
      </w:r>
      <w:r>
        <w:rPr>
          <w:noProof/>
        </w:rPr>
        <w:fldChar w:fldCharType="begin"/>
      </w:r>
      <w:r>
        <w:rPr>
          <w:noProof/>
        </w:rPr>
        <w:instrText xml:space="preserve"> PAGEREF _Toc145695683 \h </w:instrText>
      </w:r>
      <w:r>
        <w:rPr>
          <w:noProof/>
        </w:rPr>
      </w:r>
      <w:r>
        <w:rPr>
          <w:noProof/>
        </w:rPr>
        <w:fldChar w:fldCharType="separate"/>
      </w:r>
      <w:r>
        <w:rPr>
          <w:noProof/>
        </w:rPr>
        <w:t>13</w:t>
      </w:r>
      <w:r>
        <w:rPr>
          <w:noProof/>
        </w:rPr>
        <w:fldChar w:fldCharType="end"/>
      </w:r>
    </w:p>
    <w:p w14:paraId="6EB3AAA3" w14:textId="52867CE5" w:rsidR="00FB7866" w:rsidRPr="00FB7866" w:rsidRDefault="00FB7866">
      <w:pPr>
        <w:pStyle w:val="ad"/>
        <w:rPr>
          <w:i w:val="0"/>
          <w:noProof/>
          <w:lang w:val="en-US" w:eastAsia="de-DE"/>
        </w:rPr>
      </w:pPr>
      <w:r>
        <w:rPr>
          <w:noProof/>
        </w:rPr>
        <w:t>Figure 5 Third R-Mode message word</w:t>
      </w:r>
      <w:r>
        <w:rPr>
          <w:noProof/>
        </w:rPr>
        <w:tab/>
      </w:r>
      <w:r>
        <w:rPr>
          <w:noProof/>
        </w:rPr>
        <w:fldChar w:fldCharType="begin"/>
      </w:r>
      <w:r>
        <w:rPr>
          <w:noProof/>
        </w:rPr>
        <w:instrText xml:space="preserve"> PAGEREF _Toc145695684 \h </w:instrText>
      </w:r>
      <w:r>
        <w:rPr>
          <w:noProof/>
        </w:rPr>
      </w:r>
      <w:r>
        <w:rPr>
          <w:noProof/>
        </w:rPr>
        <w:fldChar w:fldCharType="separate"/>
      </w:r>
      <w:r>
        <w:rPr>
          <w:noProof/>
        </w:rPr>
        <w:t>15</w:t>
      </w:r>
      <w:r>
        <w:rPr>
          <w:noProof/>
        </w:rPr>
        <w:fldChar w:fldCharType="end"/>
      </w:r>
    </w:p>
    <w:p w14:paraId="7DA62945" w14:textId="71B5AEC8" w:rsidR="00FB7866" w:rsidRPr="00FB7866" w:rsidRDefault="00FB7866">
      <w:pPr>
        <w:pStyle w:val="ad"/>
        <w:rPr>
          <w:i w:val="0"/>
          <w:noProof/>
          <w:lang w:val="en-US" w:eastAsia="de-DE"/>
        </w:rPr>
      </w:pPr>
      <w:r>
        <w:rPr>
          <w:noProof/>
        </w:rPr>
        <w:t>Figure 6 R-Mode submessage 1: RMST week, signal delays and offset</w:t>
      </w:r>
      <w:r>
        <w:rPr>
          <w:noProof/>
        </w:rPr>
        <w:tab/>
      </w:r>
      <w:r>
        <w:rPr>
          <w:noProof/>
        </w:rPr>
        <w:fldChar w:fldCharType="begin"/>
      </w:r>
      <w:r>
        <w:rPr>
          <w:noProof/>
        </w:rPr>
        <w:instrText xml:space="preserve"> PAGEREF _Toc145695685 \h </w:instrText>
      </w:r>
      <w:r>
        <w:rPr>
          <w:noProof/>
        </w:rPr>
      </w:r>
      <w:r>
        <w:rPr>
          <w:noProof/>
        </w:rPr>
        <w:fldChar w:fldCharType="separate"/>
      </w:r>
      <w:r>
        <w:rPr>
          <w:noProof/>
        </w:rPr>
        <w:t>17</w:t>
      </w:r>
      <w:r>
        <w:rPr>
          <w:noProof/>
        </w:rPr>
        <w:fldChar w:fldCharType="end"/>
      </w:r>
    </w:p>
    <w:p w14:paraId="6A8A3838" w14:textId="1C7DF5AF" w:rsidR="00FB7866" w:rsidRPr="00FB7866" w:rsidRDefault="00FB7866">
      <w:pPr>
        <w:pStyle w:val="ad"/>
        <w:rPr>
          <w:i w:val="0"/>
          <w:noProof/>
          <w:lang w:val="en-US" w:eastAsia="de-DE"/>
        </w:rPr>
      </w:pPr>
      <w:r>
        <w:rPr>
          <w:noProof/>
        </w:rPr>
        <w:t>Figure 7 R-Mode submessage 2: Static navigation data</w:t>
      </w:r>
      <w:r>
        <w:rPr>
          <w:noProof/>
        </w:rPr>
        <w:tab/>
      </w:r>
      <w:r>
        <w:rPr>
          <w:noProof/>
        </w:rPr>
        <w:fldChar w:fldCharType="begin"/>
      </w:r>
      <w:r>
        <w:rPr>
          <w:noProof/>
        </w:rPr>
        <w:instrText xml:space="preserve"> PAGEREF _Toc145695686 \h </w:instrText>
      </w:r>
      <w:r>
        <w:rPr>
          <w:noProof/>
        </w:rPr>
      </w:r>
      <w:r>
        <w:rPr>
          <w:noProof/>
        </w:rPr>
        <w:fldChar w:fldCharType="separate"/>
      </w:r>
      <w:r>
        <w:rPr>
          <w:noProof/>
        </w:rPr>
        <w:t>18</w:t>
      </w:r>
      <w:r>
        <w:rPr>
          <w:noProof/>
        </w:rPr>
        <w:fldChar w:fldCharType="end"/>
      </w:r>
    </w:p>
    <w:p w14:paraId="539BBBCC" w14:textId="1FD37B6F" w:rsidR="00FB7866" w:rsidRPr="00FB7866" w:rsidRDefault="00FB7866">
      <w:pPr>
        <w:pStyle w:val="ad"/>
        <w:rPr>
          <w:i w:val="0"/>
          <w:noProof/>
          <w:lang w:val="en-US" w:eastAsia="de-DE"/>
        </w:rPr>
      </w:pPr>
      <w:r>
        <w:rPr>
          <w:noProof/>
        </w:rPr>
        <w:t>Figure 8 R-Mode submessage 3: RMST to UTC conversion</w:t>
      </w:r>
      <w:r>
        <w:rPr>
          <w:noProof/>
        </w:rPr>
        <w:tab/>
      </w:r>
      <w:r>
        <w:rPr>
          <w:noProof/>
        </w:rPr>
        <w:fldChar w:fldCharType="begin"/>
      </w:r>
      <w:r>
        <w:rPr>
          <w:noProof/>
        </w:rPr>
        <w:instrText xml:space="preserve"> PAGEREF _Toc145695687 \h </w:instrText>
      </w:r>
      <w:r>
        <w:rPr>
          <w:noProof/>
        </w:rPr>
      </w:r>
      <w:r>
        <w:rPr>
          <w:noProof/>
        </w:rPr>
        <w:fldChar w:fldCharType="separate"/>
      </w:r>
      <w:r>
        <w:rPr>
          <w:noProof/>
        </w:rPr>
        <w:t>20</w:t>
      </w:r>
      <w:r>
        <w:rPr>
          <w:noProof/>
        </w:rPr>
        <w:fldChar w:fldCharType="end"/>
      </w:r>
    </w:p>
    <w:p w14:paraId="188059D4" w14:textId="5034E881" w:rsidR="00FB7866" w:rsidRPr="00FB7866" w:rsidRDefault="00FB7866">
      <w:pPr>
        <w:pStyle w:val="ad"/>
        <w:rPr>
          <w:i w:val="0"/>
          <w:noProof/>
          <w:lang w:val="en-US" w:eastAsia="de-DE"/>
        </w:rPr>
      </w:pPr>
      <w:r>
        <w:rPr>
          <w:noProof/>
        </w:rPr>
        <w:t>Figure 9 R-Mode submessage 4: Free running clock offset</w:t>
      </w:r>
      <w:r>
        <w:rPr>
          <w:noProof/>
        </w:rPr>
        <w:tab/>
      </w:r>
      <w:r>
        <w:rPr>
          <w:noProof/>
        </w:rPr>
        <w:fldChar w:fldCharType="begin"/>
      </w:r>
      <w:r>
        <w:rPr>
          <w:noProof/>
        </w:rPr>
        <w:instrText xml:space="preserve"> PAGEREF _Toc145695688 \h </w:instrText>
      </w:r>
      <w:r>
        <w:rPr>
          <w:noProof/>
        </w:rPr>
      </w:r>
      <w:r>
        <w:rPr>
          <w:noProof/>
        </w:rPr>
        <w:fldChar w:fldCharType="separate"/>
      </w:r>
      <w:r>
        <w:rPr>
          <w:noProof/>
        </w:rPr>
        <w:t>21</w:t>
      </w:r>
      <w:r>
        <w:rPr>
          <w:noProof/>
        </w:rPr>
        <w:fldChar w:fldCharType="end"/>
      </w:r>
    </w:p>
    <w:p w14:paraId="0F02CFE4" w14:textId="10A6BB83" w:rsidR="00FB7866" w:rsidRPr="00FB7866" w:rsidRDefault="00FB7866">
      <w:pPr>
        <w:pStyle w:val="ad"/>
        <w:rPr>
          <w:i w:val="0"/>
          <w:noProof/>
          <w:lang w:val="en-US" w:eastAsia="de-DE"/>
        </w:rPr>
      </w:pPr>
      <w:r>
        <w:rPr>
          <w:noProof/>
        </w:rPr>
        <w:t>Figure 10 R-Mode submessage 5: Differential R-Mode corrections and UDREs</w:t>
      </w:r>
      <w:r>
        <w:rPr>
          <w:noProof/>
        </w:rPr>
        <w:tab/>
      </w:r>
      <w:r>
        <w:rPr>
          <w:noProof/>
        </w:rPr>
        <w:fldChar w:fldCharType="begin"/>
      </w:r>
      <w:r>
        <w:rPr>
          <w:noProof/>
        </w:rPr>
        <w:instrText xml:space="preserve"> PAGEREF _Toc145695689 \h </w:instrText>
      </w:r>
      <w:r>
        <w:rPr>
          <w:noProof/>
        </w:rPr>
      </w:r>
      <w:r>
        <w:rPr>
          <w:noProof/>
        </w:rPr>
        <w:fldChar w:fldCharType="separate"/>
      </w:r>
      <w:r>
        <w:rPr>
          <w:noProof/>
        </w:rPr>
        <w:t>22</w:t>
      </w:r>
      <w:r>
        <w:rPr>
          <w:noProof/>
        </w:rPr>
        <w:fldChar w:fldCharType="end"/>
      </w:r>
    </w:p>
    <w:p w14:paraId="0769D0CA" w14:textId="1C88B059" w:rsidR="007D5175" w:rsidRPr="003060CA" w:rsidRDefault="00061990">
      <w:pPr>
        <w:pStyle w:val="ad"/>
      </w:pPr>
      <w:r w:rsidRPr="00796F0B">
        <w:fldChar w:fldCharType="end"/>
      </w:r>
    </w:p>
    <w:p w14:paraId="7BF34971" w14:textId="76573882" w:rsidR="007D5175" w:rsidRPr="00FB7866" w:rsidRDefault="007D5175">
      <w:pPr>
        <w:pStyle w:val="ad"/>
        <w:rPr>
          <w:lang w:val="en-US"/>
        </w:rPr>
      </w:pPr>
    </w:p>
    <w:p w14:paraId="3F557CB9" w14:textId="77777777" w:rsidR="007D5175" w:rsidRPr="00FB7866" w:rsidRDefault="007D5175">
      <w:pPr>
        <w:rPr>
          <w:lang w:val="en-US"/>
        </w:rPr>
        <w:sectPr w:rsidR="007D5175" w:rsidRPr="00FB7866">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4D9E9036" w14:textId="15D59223" w:rsidR="007D5175" w:rsidRPr="00796F0B" w:rsidRDefault="00061990">
      <w:pPr>
        <w:pStyle w:val="1"/>
      </w:pPr>
      <w:bookmarkStart w:id="2" w:name="_Toc145695644"/>
      <w:r w:rsidRPr="00796F0B">
        <w:t>Introduction</w:t>
      </w:r>
      <w:bookmarkEnd w:id="2"/>
    </w:p>
    <w:p w14:paraId="570F3AA3" w14:textId="3B145B54" w:rsidR="007D5175" w:rsidRPr="00560DAC" w:rsidRDefault="007D5175">
      <w:pPr>
        <w:pStyle w:val="Heading1separatationline"/>
      </w:pPr>
    </w:p>
    <w:p w14:paraId="6332FB33" w14:textId="0FBE0CA5" w:rsidR="00D35345" w:rsidRPr="00796F0B" w:rsidRDefault="002C4C2B" w:rsidP="00D35345">
      <w:pPr>
        <w:autoSpaceDE w:val="0"/>
        <w:autoSpaceDN w:val="0"/>
        <w:adjustRightInd w:val="0"/>
        <w:spacing w:line="240" w:lineRule="auto"/>
        <w:rPr>
          <w:rFonts w:ascii="Calibri" w:hAnsi="Calibri" w:cs="Calibri"/>
          <w:color w:val="000000"/>
          <w:sz w:val="22"/>
        </w:rPr>
      </w:pPr>
      <w:r w:rsidRPr="00533028">
        <w:rPr>
          <w:rFonts w:ascii="Calibri" w:hAnsi="Calibri" w:cs="Calibri"/>
          <w:color w:val="000000"/>
          <w:sz w:val="22"/>
        </w:rPr>
        <w:t xml:space="preserve">This Guideline provides </w:t>
      </w:r>
      <w:r w:rsidR="008D62B1">
        <w:rPr>
          <w:rFonts w:ascii="Calibri" w:hAnsi="Calibri" w:cs="Calibri"/>
          <w:color w:val="000000"/>
          <w:sz w:val="22"/>
        </w:rPr>
        <w:t>a specification of the Medium Frequency (MF) R-Mode signal and the MF R-Mode navigation messages</w:t>
      </w:r>
      <w:r w:rsidRPr="00533028">
        <w:rPr>
          <w:rFonts w:ascii="Calibri" w:hAnsi="Calibri" w:cs="Calibri"/>
          <w:color w:val="000000"/>
          <w:sz w:val="22"/>
        </w:rPr>
        <w:t>.</w:t>
      </w:r>
      <w:bookmarkStart w:id="3" w:name="_Toc474743514"/>
      <w:bookmarkStart w:id="4" w:name="_Toc474758518"/>
      <w:bookmarkStart w:id="5" w:name="_Toc474789208"/>
      <w:bookmarkStart w:id="6" w:name="_Toc474789269"/>
      <w:bookmarkStart w:id="7" w:name="_Toc474789427"/>
      <w:bookmarkStart w:id="8" w:name="_Toc474789504"/>
      <w:bookmarkStart w:id="9" w:name="_Toc474789624"/>
      <w:bookmarkStart w:id="10" w:name="_Toc474789667"/>
      <w:bookmarkStart w:id="11" w:name="_Toc474789797"/>
      <w:bookmarkStart w:id="12" w:name="_Toc474789849"/>
      <w:bookmarkStart w:id="13" w:name="_Toc474790051"/>
      <w:bookmarkStart w:id="14" w:name="_Toc474790236"/>
      <w:bookmarkStart w:id="15" w:name="_Toc474790396"/>
      <w:bookmarkStart w:id="16" w:name="_Toc474790471"/>
      <w:bookmarkStart w:id="17" w:name="_Toc474790619"/>
      <w:bookmarkStart w:id="18" w:name="_Toc474790741"/>
      <w:bookmarkStart w:id="19" w:name="_Toc474790806"/>
      <w:bookmarkStart w:id="20" w:name="_Toc474790866"/>
      <w:bookmarkStart w:id="21" w:name="_Toc474790899"/>
      <w:bookmarkStart w:id="22" w:name="_Toc474791000"/>
      <w:bookmarkStart w:id="23" w:name="_Toc474791032"/>
      <w:bookmarkStart w:id="24" w:name="_Toc474791093"/>
      <w:bookmarkStart w:id="25" w:name="_Toc474791133"/>
      <w:bookmarkStart w:id="26" w:name="_Toc474791222"/>
      <w:bookmarkStart w:id="27" w:name="_Toc474791280"/>
      <w:bookmarkStart w:id="28" w:name="_Toc474791373"/>
      <w:bookmarkStart w:id="29" w:name="_Toc474791420"/>
      <w:bookmarkStart w:id="30" w:name="_Toc474791573"/>
      <w:bookmarkStart w:id="31" w:name="_Toc475051638"/>
      <w:bookmarkStart w:id="32" w:name="_Toc475051783"/>
      <w:bookmarkStart w:id="33" w:name="_Toc475139903"/>
      <w:bookmarkStart w:id="34" w:name="_Toc475297398"/>
      <w:bookmarkStart w:id="35" w:name="_Toc475542328"/>
      <w:bookmarkStart w:id="36" w:name="_Toc475706935"/>
      <w:bookmarkStart w:id="37" w:name="_Toc475870250"/>
      <w:bookmarkStart w:id="38" w:name="_Toc475944790"/>
      <w:bookmarkStart w:id="39" w:name="_Toc475993247"/>
      <w:bookmarkStart w:id="40" w:name="_Toc476061385"/>
      <w:bookmarkStart w:id="41" w:name="_Toc476304526"/>
      <w:bookmarkStart w:id="42" w:name="_Toc476427778"/>
      <w:bookmarkStart w:id="43" w:name="_Toc476475203"/>
      <w:bookmarkStart w:id="44" w:name="_Toc476515058"/>
      <w:bookmarkStart w:id="45" w:name="_Toc476551214"/>
      <w:bookmarkStart w:id="46" w:name="_Toc476561976"/>
      <w:bookmarkStart w:id="47" w:name="_Toc476656505"/>
      <w:bookmarkStart w:id="48" w:name="_Toc476770382"/>
      <w:bookmarkStart w:id="49" w:name="_Toc476853100"/>
      <w:bookmarkStart w:id="50" w:name="_Toc476860619"/>
      <w:bookmarkStart w:id="51" w:name="_Toc476862809"/>
      <w:bookmarkStart w:id="52" w:name="_Toc474743515"/>
      <w:bookmarkStart w:id="53" w:name="_Toc474758519"/>
      <w:bookmarkStart w:id="54" w:name="_Toc474789209"/>
      <w:bookmarkStart w:id="55" w:name="_Toc474789270"/>
      <w:bookmarkStart w:id="56" w:name="_Toc474789428"/>
      <w:bookmarkStart w:id="57" w:name="_Toc474789505"/>
      <w:bookmarkStart w:id="58" w:name="_Toc474789625"/>
      <w:bookmarkStart w:id="59" w:name="_Toc474789668"/>
      <w:bookmarkStart w:id="60" w:name="_Toc474789798"/>
      <w:bookmarkStart w:id="61" w:name="_Toc474789850"/>
      <w:bookmarkStart w:id="62" w:name="_Toc474790052"/>
      <w:bookmarkStart w:id="63" w:name="_Toc474790237"/>
      <w:bookmarkStart w:id="64" w:name="_Toc474790397"/>
      <w:bookmarkStart w:id="65" w:name="_Toc474790472"/>
      <w:bookmarkStart w:id="66" w:name="_Toc474790620"/>
      <w:bookmarkStart w:id="67" w:name="_Toc474790742"/>
      <w:bookmarkStart w:id="68" w:name="_Toc474790807"/>
      <w:bookmarkStart w:id="69" w:name="_Toc474790867"/>
      <w:bookmarkStart w:id="70" w:name="_Toc474790900"/>
      <w:bookmarkStart w:id="71" w:name="_Toc474791001"/>
      <w:bookmarkStart w:id="72" w:name="_Toc474791033"/>
      <w:bookmarkStart w:id="73" w:name="_Toc474791094"/>
      <w:bookmarkStart w:id="74" w:name="_Toc474791134"/>
      <w:bookmarkStart w:id="75" w:name="_Toc474791223"/>
      <w:bookmarkStart w:id="76" w:name="_Toc474791281"/>
      <w:bookmarkStart w:id="77" w:name="_Toc474791374"/>
      <w:bookmarkStart w:id="78" w:name="_Toc474791421"/>
      <w:bookmarkStart w:id="79" w:name="_Toc474791574"/>
      <w:bookmarkStart w:id="80" w:name="_Toc475051639"/>
      <w:bookmarkStart w:id="81" w:name="_Toc475051784"/>
      <w:bookmarkStart w:id="82" w:name="_Toc475139904"/>
      <w:bookmarkStart w:id="83" w:name="_Toc475297399"/>
      <w:bookmarkStart w:id="84" w:name="_Toc475542329"/>
      <w:bookmarkStart w:id="85" w:name="_Toc475706936"/>
      <w:bookmarkStart w:id="86" w:name="_Toc475870251"/>
      <w:bookmarkStart w:id="87" w:name="_Toc475944791"/>
      <w:bookmarkStart w:id="88" w:name="_Toc475993248"/>
      <w:bookmarkStart w:id="89" w:name="_Toc476061386"/>
      <w:bookmarkStart w:id="90" w:name="_Toc476304527"/>
      <w:bookmarkStart w:id="91" w:name="_Toc476427779"/>
      <w:bookmarkStart w:id="92" w:name="_Toc476475204"/>
      <w:bookmarkStart w:id="93" w:name="_Toc476515059"/>
      <w:bookmarkStart w:id="94" w:name="_Toc476551215"/>
      <w:bookmarkStart w:id="95" w:name="_Toc476561977"/>
      <w:bookmarkStart w:id="96" w:name="_Toc476656506"/>
      <w:bookmarkStart w:id="97" w:name="_Toc476770383"/>
      <w:bookmarkStart w:id="98" w:name="_Toc476853101"/>
      <w:bookmarkStart w:id="99" w:name="_Toc476860620"/>
      <w:bookmarkStart w:id="100" w:name="_Toc476862810"/>
      <w:bookmarkStart w:id="101" w:name="_Toc474743516"/>
      <w:bookmarkStart w:id="102" w:name="_Toc474758520"/>
      <w:bookmarkStart w:id="103" w:name="_Toc474789210"/>
      <w:bookmarkStart w:id="104" w:name="_Toc474789271"/>
      <w:bookmarkStart w:id="105" w:name="_Toc474789429"/>
      <w:bookmarkStart w:id="106" w:name="_Toc474789506"/>
      <w:bookmarkStart w:id="107" w:name="_Toc474789626"/>
      <w:bookmarkStart w:id="108" w:name="_Toc474789669"/>
      <w:bookmarkStart w:id="109" w:name="_Toc474789799"/>
      <w:bookmarkStart w:id="110" w:name="_Toc474789851"/>
      <w:bookmarkStart w:id="111" w:name="_Toc474790053"/>
      <w:bookmarkStart w:id="112" w:name="_Toc474790238"/>
      <w:bookmarkStart w:id="113" w:name="_Toc474790398"/>
      <w:bookmarkStart w:id="114" w:name="_Toc474790473"/>
      <w:bookmarkStart w:id="115" w:name="_Toc474790621"/>
      <w:bookmarkStart w:id="116" w:name="_Toc474790743"/>
      <w:bookmarkStart w:id="117" w:name="_Toc474790808"/>
      <w:bookmarkStart w:id="118" w:name="_Toc474790868"/>
      <w:bookmarkStart w:id="119" w:name="_Toc474790901"/>
      <w:bookmarkStart w:id="120" w:name="_Toc474791002"/>
      <w:bookmarkStart w:id="121" w:name="_Toc474791034"/>
      <w:bookmarkStart w:id="122" w:name="_Toc474791095"/>
      <w:bookmarkStart w:id="123" w:name="_Toc474791135"/>
      <w:bookmarkStart w:id="124" w:name="_Toc474791224"/>
      <w:bookmarkStart w:id="125" w:name="_Toc474791282"/>
      <w:bookmarkStart w:id="126" w:name="_Toc474791375"/>
      <w:bookmarkStart w:id="127" w:name="_Toc474791422"/>
      <w:bookmarkStart w:id="128" w:name="_Toc474791575"/>
      <w:bookmarkStart w:id="129" w:name="_Toc475051640"/>
      <w:bookmarkStart w:id="130" w:name="_Toc475051785"/>
      <w:bookmarkStart w:id="131" w:name="_Toc475139905"/>
      <w:bookmarkStart w:id="132" w:name="_Toc475297400"/>
      <w:bookmarkStart w:id="133" w:name="_Toc475542330"/>
      <w:bookmarkStart w:id="134" w:name="_Toc475706937"/>
      <w:bookmarkStart w:id="135" w:name="_Toc475870252"/>
      <w:bookmarkStart w:id="136" w:name="_Toc475944792"/>
      <w:bookmarkStart w:id="137" w:name="_Toc475993249"/>
      <w:bookmarkStart w:id="138" w:name="_Toc476061387"/>
      <w:bookmarkStart w:id="139" w:name="_Toc476304528"/>
      <w:bookmarkStart w:id="140" w:name="_Toc476427780"/>
      <w:bookmarkStart w:id="141" w:name="_Toc476475205"/>
      <w:bookmarkStart w:id="142" w:name="_Toc476515060"/>
      <w:bookmarkStart w:id="143" w:name="_Toc476551216"/>
      <w:bookmarkStart w:id="144" w:name="_Toc476561978"/>
      <w:bookmarkStart w:id="145" w:name="_Toc476656507"/>
      <w:bookmarkStart w:id="146" w:name="_Toc476770384"/>
      <w:bookmarkStart w:id="147" w:name="_Toc476853102"/>
      <w:bookmarkStart w:id="148" w:name="_Toc476860621"/>
      <w:bookmarkStart w:id="149" w:name="_Toc476862811"/>
      <w:bookmarkStart w:id="150" w:name="_Toc474743517"/>
      <w:bookmarkStart w:id="151" w:name="_Toc474758521"/>
      <w:bookmarkStart w:id="152" w:name="_Toc474789211"/>
      <w:bookmarkStart w:id="153" w:name="_Toc474789272"/>
      <w:bookmarkStart w:id="154" w:name="_Toc474789430"/>
      <w:bookmarkStart w:id="155" w:name="_Toc474789507"/>
      <w:bookmarkStart w:id="156" w:name="_Toc474789627"/>
      <w:bookmarkStart w:id="157" w:name="_Toc474789670"/>
      <w:bookmarkStart w:id="158" w:name="_Toc474789800"/>
      <w:bookmarkStart w:id="159" w:name="_Toc474789852"/>
      <w:bookmarkStart w:id="160" w:name="_Toc474790054"/>
      <w:bookmarkStart w:id="161" w:name="_Toc474790239"/>
      <w:bookmarkStart w:id="162" w:name="_Toc474790399"/>
      <w:bookmarkStart w:id="163" w:name="_Toc474790474"/>
      <w:bookmarkStart w:id="164" w:name="_Toc474790622"/>
      <w:bookmarkStart w:id="165" w:name="_Toc474790744"/>
      <w:bookmarkStart w:id="166" w:name="_Toc474790809"/>
      <w:bookmarkStart w:id="167" w:name="_Toc474790869"/>
      <w:bookmarkStart w:id="168" w:name="_Toc474790902"/>
      <w:bookmarkStart w:id="169" w:name="_Toc474791003"/>
      <w:bookmarkStart w:id="170" w:name="_Toc474791035"/>
      <w:bookmarkStart w:id="171" w:name="_Toc474791096"/>
      <w:bookmarkStart w:id="172" w:name="_Toc474791136"/>
      <w:bookmarkStart w:id="173" w:name="_Toc474791225"/>
      <w:bookmarkStart w:id="174" w:name="_Toc474791283"/>
      <w:bookmarkStart w:id="175" w:name="_Toc474791376"/>
      <w:bookmarkStart w:id="176" w:name="_Toc474791423"/>
      <w:bookmarkStart w:id="177" w:name="_Toc474791576"/>
      <w:bookmarkStart w:id="178" w:name="_Toc475051641"/>
      <w:bookmarkStart w:id="179" w:name="_Toc475051786"/>
      <w:bookmarkStart w:id="180" w:name="_Toc475139906"/>
      <w:bookmarkStart w:id="181" w:name="_Toc475297401"/>
      <w:bookmarkStart w:id="182" w:name="_Toc475542331"/>
      <w:bookmarkStart w:id="183" w:name="_Toc475706938"/>
      <w:bookmarkStart w:id="184" w:name="_Toc475870253"/>
      <w:bookmarkStart w:id="185" w:name="_Toc475944793"/>
      <w:bookmarkStart w:id="186" w:name="_Toc475993250"/>
      <w:bookmarkStart w:id="187" w:name="_Toc476061388"/>
      <w:bookmarkStart w:id="188" w:name="_Toc476304529"/>
      <w:bookmarkStart w:id="189" w:name="_Toc476427781"/>
      <w:bookmarkStart w:id="190" w:name="_Toc476475206"/>
      <w:bookmarkStart w:id="191" w:name="_Toc476515061"/>
      <w:bookmarkStart w:id="192" w:name="_Toc476551217"/>
      <w:bookmarkStart w:id="193" w:name="_Toc476561979"/>
      <w:bookmarkStart w:id="194" w:name="_Toc476656508"/>
      <w:bookmarkStart w:id="195" w:name="_Toc476770385"/>
      <w:bookmarkStart w:id="196" w:name="_Toc476853103"/>
      <w:bookmarkStart w:id="197" w:name="_Toc476860622"/>
      <w:bookmarkStart w:id="198" w:name="_Toc476862812"/>
      <w:bookmarkStart w:id="199" w:name="_Toc474743518"/>
      <w:bookmarkStart w:id="200" w:name="_Toc474758522"/>
      <w:bookmarkStart w:id="201" w:name="_Toc474789212"/>
      <w:bookmarkStart w:id="202" w:name="_Toc474789273"/>
      <w:bookmarkStart w:id="203" w:name="_Toc474789431"/>
      <w:bookmarkStart w:id="204" w:name="_Toc474789508"/>
      <w:bookmarkStart w:id="205" w:name="_Toc474789628"/>
      <w:bookmarkStart w:id="206" w:name="_Toc474789671"/>
      <w:bookmarkStart w:id="207" w:name="_Toc474789801"/>
      <w:bookmarkStart w:id="208" w:name="_Toc474789853"/>
      <w:bookmarkStart w:id="209" w:name="_Toc474790055"/>
      <w:bookmarkStart w:id="210" w:name="_Toc474790240"/>
      <w:bookmarkStart w:id="211" w:name="_Toc474790400"/>
      <w:bookmarkStart w:id="212" w:name="_Toc474790475"/>
      <w:bookmarkStart w:id="213" w:name="_Toc474790623"/>
      <w:bookmarkStart w:id="214" w:name="_Toc474790745"/>
      <w:bookmarkStart w:id="215" w:name="_Toc474790810"/>
      <w:bookmarkStart w:id="216" w:name="_Toc474790870"/>
      <w:bookmarkStart w:id="217" w:name="_Toc474790903"/>
      <w:bookmarkStart w:id="218" w:name="_Toc474791004"/>
      <w:bookmarkStart w:id="219" w:name="_Toc474791036"/>
      <w:bookmarkStart w:id="220" w:name="_Toc474791097"/>
      <w:bookmarkStart w:id="221" w:name="_Toc474791137"/>
      <w:bookmarkStart w:id="222" w:name="_Toc474791226"/>
      <w:bookmarkStart w:id="223" w:name="_Toc474791284"/>
      <w:bookmarkStart w:id="224" w:name="_Toc474791377"/>
      <w:bookmarkStart w:id="225" w:name="_Toc474791424"/>
      <w:bookmarkStart w:id="226" w:name="_Toc474791577"/>
      <w:bookmarkStart w:id="227" w:name="_Toc475051642"/>
      <w:bookmarkStart w:id="228" w:name="_Toc475051787"/>
      <w:bookmarkStart w:id="229" w:name="_Toc475139907"/>
      <w:bookmarkStart w:id="230" w:name="_Toc475297402"/>
      <w:bookmarkStart w:id="231" w:name="_Toc475542332"/>
      <w:bookmarkStart w:id="232" w:name="_Toc475706939"/>
      <w:bookmarkStart w:id="233" w:name="_Toc475870254"/>
      <w:bookmarkStart w:id="234" w:name="_Toc475944794"/>
      <w:bookmarkStart w:id="235" w:name="_Toc475993251"/>
      <w:bookmarkStart w:id="236" w:name="_Toc476061389"/>
      <w:bookmarkStart w:id="237" w:name="_Toc476304530"/>
      <w:bookmarkStart w:id="238" w:name="_Toc476427782"/>
      <w:bookmarkStart w:id="239" w:name="_Toc476475207"/>
      <w:bookmarkStart w:id="240" w:name="_Toc476515062"/>
      <w:bookmarkStart w:id="241" w:name="_Toc476551218"/>
      <w:bookmarkStart w:id="242" w:name="_Toc476561980"/>
      <w:bookmarkStart w:id="243" w:name="_Toc476656509"/>
      <w:bookmarkStart w:id="244" w:name="_Toc476770386"/>
      <w:bookmarkStart w:id="245" w:name="_Toc476853104"/>
      <w:bookmarkStart w:id="246" w:name="_Toc476860623"/>
      <w:bookmarkStart w:id="247" w:name="_Toc476862813"/>
      <w:bookmarkStart w:id="248" w:name="_Toc474743519"/>
      <w:bookmarkStart w:id="249" w:name="_Toc474758523"/>
      <w:bookmarkStart w:id="250" w:name="_Toc474789213"/>
      <w:bookmarkStart w:id="251" w:name="_Toc474789274"/>
      <w:bookmarkStart w:id="252" w:name="_Toc474789432"/>
      <w:bookmarkStart w:id="253" w:name="_Toc474789509"/>
      <w:bookmarkStart w:id="254" w:name="_Toc474789629"/>
      <w:bookmarkStart w:id="255" w:name="_Toc474789672"/>
      <w:bookmarkStart w:id="256" w:name="_Toc474789802"/>
      <w:bookmarkStart w:id="257" w:name="_Toc474789854"/>
      <w:bookmarkStart w:id="258" w:name="_Toc474790056"/>
      <w:bookmarkStart w:id="259" w:name="_Toc474790241"/>
      <w:bookmarkStart w:id="260" w:name="_Toc474790401"/>
      <w:bookmarkStart w:id="261" w:name="_Toc474790476"/>
      <w:bookmarkStart w:id="262" w:name="_Toc474790624"/>
      <w:bookmarkStart w:id="263" w:name="_Toc474790746"/>
      <w:bookmarkStart w:id="264" w:name="_Toc474790811"/>
      <w:bookmarkStart w:id="265" w:name="_Toc474790871"/>
      <w:bookmarkStart w:id="266" w:name="_Toc474790904"/>
      <w:bookmarkStart w:id="267" w:name="_Toc474791005"/>
      <w:bookmarkStart w:id="268" w:name="_Toc474791037"/>
      <w:bookmarkStart w:id="269" w:name="_Toc474791098"/>
      <w:bookmarkStart w:id="270" w:name="_Toc474791138"/>
      <w:bookmarkStart w:id="271" w:name="_Toc474791227"/>
      <w:bookmarkStart w:id="272" w:name="_Toc474791285"/>
      <w:bookmarkStart w:id="273" w:name="_Toc474791378"/>
      <w:bookmarkStart w:id="274" w:name="_Toc474791425"/>
      <w:bookmarkStart w:id="275" w:name="_Toc474791578"/>
      <w:bookmarkStart w:id="276" w:name="_Toc475051643"/>
      <w:bookmarkStart w:id="277" w:name="_Toc475051788"/>
      <w:bookmarkStart w:id="278" w:name="_Toc475139908"/>
      <w:bookmarkStart w:id="279" w:name="_Toc475297403"/>
      <w:bookmarkStart w:id="280" w:name="_Toc475542333"/>
      <w:bookmarkStart w:id="281" w:name="_Toc475706940"/>
      <w:bookmarkStart w:id="282" w:name="_Toc475870255"/>
      <w:bookmarkStart w:id="283" w:name="_Toc475944795"/>
      <w:bookmarkStart w:id="284" w:name="_Toc475993252"/>
      <w:bookmarkStart w:id="285" w:name="_Toc476061390"/>
      <w:bookmarkStart w:id="286" w:name="_Toc476304531"/>
      <w:bookmarkStart w:id="287" w:name="_Toc476427783"/>
      <w:bookmarkStart w:id="288" w:name="_Toc476475208"/>
      <w:bookmarkStart w:id="289" w:name="_Toc476515063"/>
      <w:bookmarkStart w:id="290" w:name="_Toc476551219"/>
      <w:bookmarkStart w:id="291" w:name="_Toc476561981"/>
      <w:bookmarkStart w:id="292" w:name="_Toc476656510"/>
      <w:bookmarkStart w:id="293" w:name="_Toc476770387"/>
      <w:bookmarkStart w:id="294" w:name="_Toc476853105"/>
      <w:bookmarkStart w:id="295" w:name="_Toc476860624"/>
      <w:bookmarkStart w:id="296" w:name="_Toc476862814"/>
      <w:bookmarkStart w:id="297" w:name="_Toc474743520"/>
      <w:bookmarkStart w:id="298" w:name="_Toc474758524"/>
      <w:bookmarkStart w:id="299" w:name="_Toc474789214"/>
      <w:bookmarkStart w:id="300" w:name="_Toc474789275"/>
      <w:bookmarkStart w:id="301" w:name="_Toc474789433"/>
      <w:bookmarkStart w:id="302" w:name="_Toc474789510"/>
      <w:bookmarkStart w:id="303" w:name="_Toc474789630"/>
      <w:bookmarkStart w:id="304" w:name="_Toc474789673"/>
      <w:bookmarkStart w:id="305" w:name="_Toc474789803"/>
      <w:bookmarkStart w:id="306" w:name="_Toc474789855"/>
      <w:bookmarkStart w:id="307" w:name="_Toc474790057"/>
      <w:bookmarkStart w:id="308" w:name="_Toc474790242"/>
      <w:bookmarkStart w:id="309" w:name="_Toc474790402"/>
      <w:bookmarkStart w:id="310" w:name="_Toc474790477"/>
      <w:bookmarkStart w:id="311" w:name="_Toc474790625"/>
      <w:bookmarkStart w:id="312" w:name="_Toc474790747"/>
      <w:bookmarkStart w:id="313" w:name="_Toc474790812"/>
      <w:bookmarkStart w:id="314" w:name="_Toc474790872"/>
      <w:bookmarkStart w:id="315" w:name="_Toc474790905"/>
      <w:bookmarkStart w:id="316" w:name="_Toc474791006"/>
      <w:bookmarkStart w:id="317" w:name="_Toc474791038"/>
      <w:bookmarkStart w:id="318" w:name="_Toc474791099"/>
      <w:bookmarkStart w:id="319" w:name="_Toc474791139"/>
      <w:bookmarkStart w:id="320" w:name="_Toc474791228"/>
      <w:bookmarkStart w:id="321" w:name="_Toc474791286"/>
      <w:bookmarkStart w:id="322" w:name="_Toc474791379"/>
      <w:bookmarkStart w:id="323" w:name="_Toc474791426"/>
      <w:bookmarkStart w:id="324" w:name="_Toc474791579"/>
      <w:bookmarkStart w:id="325" w:name="_Toc475051644"/>
      <w:bookmarkStart w:id="326" w:name="_Toc475051789"/>
      <w:bookmarkStart w:id="327" w:name="_Toc475139909"/>
      <w:bookmarkStart w:id="328" w:name="_Toc475297404"/>
      <w:bookmarkStart w:id="329" w:name="_Toc475542334"/>
      <w:bookmarkStart w:id="330" w:name="_Toc475706941"/>
      <w:bookmarkStart w:id="331" w:name="_Toc475870256"/>
      <w:bookmarkStart w:id="332" w:name="_Toc475944796"/>
      <w:bookmarkStart w:id="333" w:name="_Toc475993253"/>
      <w:bookmarkStart w:id="334" w:name="_Toc476061391"/>
      <w:bookmarkStart w:id="335" w:name="_Toc476304532"/>
      <w:bookmarkStart w:id="336" w:name="_Toc476427784"/>
      <w:bookmarkStart w:id="337" w:name="_Toc476475209"/>
      <w:bookmarkStart w:id="338" w:name="_Toc476515064"/>
      <w:bookmarkStart w:id="339" w:name="_Toc476551220"/>
      <w:bookmarkStart w:id="340" w:name="_Toc476561982"/>
      <w:bookmarkStart w:id="341" w:name="_Toc476656511"/>
      <w:bookmarkStart w:id="342" w:name="_Toc476770388"/>
      <w:bookmarkStart w:id="343" w:name="_Toc476853106"/>
      <w:bookmarkStart w:id="344" w:name="_Toc476860625"/>
      <w:bookmarkStart w:id="345" w:name="_Toc47686281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14:paraId="7E4962F1" w14:textId="5A8609CE" w:rsidR="007D5175" w:rsidRPr="00796F0B" w:rsidRDefault="00061990" w:rsidP="00C77FFD">
      <w:pPr>
        <w:pStyle w:val="2"/>
      </w:pPr>
      <w:bookmarkStart w:id="346" w:name="_Toc145695645"/>
      <w:r w:rsidRPr="00796F0B">
        <w:t>Scope of Document</w:t>
      </w:r>
      <w:bookmarkEnd w:id="346"/>
    </w:p>
    <w:p w14:paraId="5D0D51E8" w14:textId="12EB3BD0" w:rsidR="002C4C2B" w:rsidRPr="00796F0B" w:rsidRDefault="002C4C2B" w:rsidP="004C15F3">
      <w:pPr>
        <w:pStyle w:val="Heading2separationline"/>
      </w:pPr>
    </w:p>
    <w:p w14:paraId="618BFB26" w14:textId="4AA7DC92" w:rsidR="00BC0EB1" w:rsidRPr="00796F0B" w:rsidRDefault="00BC0EB1" w:rsidP="002C4C2B">
      <w:pPr>
        <w:autoSpaceDE w:val="0"/>
        <w:autoSpaceDN w:val="0"/>
        <w:adjustRightInd w:val="0"/>
        <w:spacing w:line="240" w:lineRule="auto"/>
        <w:rPr>
          <w:rFonts w:ascii="Calibri" w:hAnsi="Calibri" w:cs="Calibri"/>
          <w:color w:val="000000"/>
          <w:sz w:val="22"/>
        </w:rPr>
      </w:pPr>
      <w:r w:rsidRPr="00796F0B">
        <w:rPr>
          <w:rFonts w:ascii="Calibri" w:hAnsi="Calibri" w:cs="Calibri"/>
          <w:color w:val="000000"/>
          <w:sz w:val="22"/>
        </w:rPr>
        <w:t>The members of IALA are developing with R-Mode</w:t>
      </w:r>
      <w:r w:rsidR="008D62B1">
        <w:rPr>
          <w:rFonts w:ascii="Calibri" w:hAnsi="Calibri" w:cs="Calibri"/>
          <w:color w:val="000000"/>
          <w:sz w:val="22"/>
        </w:rPr>
        <w:t xml:space="preserve"> (</w:t>
      </w:r>
      <w:r w:rsidRPr="00796F0B">
        <w:rPr>
          <w:rFonts w:ascii="Calibri" w:hAnsi="Calibri" w:cs="Calibri"/>
          <w:color w:val="000000"/>
          <w:sz w:val="22"/>
        </w:rPr>
        <w:t>abbreviation for Ranging Mode</w:t>
      </w:r>
      <w:r w:rsidR="008D62B1">
        <w:rPr>
          <w:rFonts w:ascii="Calibri" w:hAnsi="Calibri" w:cs="Calibri"/>
          <w:color w:val="000000"/>
          <w:sz w:val="22"/>
        </w:rPr>
        <w:t>)</w:t>
      </w:r>
      <w:r w:rsidRPr="00796F0B">
        <w:rPr>
          <w:rFonts w:ascii="Calibri" w:hAnsi="Calibri" w:cs="Calibri"/>
          <w:color w:val="000000"/>
          <w:sz w:val="22"/>
        </w:rPr>
        <w:t xml:space="preserve"> an alternative terrestrial navigation system</w:t>
      </w:r>
      <w:r w:rsidR="007911EB">
        <w:rPr>
          <w:rFonts w:ascii="Calibri" w:hAnsi="Calibri" w:cs="Calibri"/>
          <w:color w:val="000000"/>
          <w:sz w:val="22"/>
        </w:rPr>
        <w:t xml:space="preserve"> </w:t>
      </w:r>
      <w:sdt>
        <w:sdtPr>
          <w:rPr>
            <w:rFonts w:ascii="Calibri" w:hAnsi="Calibri" w:cs="Calibri"/>
            <w:color w:val="000000"/>
            <w:sz w:val="22"/>
          </w:rPr>
          <w:id w:val="1918979040"/>
          <w:citation/>
        </w:sdtPr>
        <w:sdtEndPr/>
        <w:sdtContent>
          <w:r w:rsidR="007911EB">
            <w:rPr>
              <w:rFonts w:ascii="Calibri" w:hAnsi="Calibri" w:cs="Calibri"/>
              <w:color w:val="000000"/>
              <w:sz w:val="22"/>
            </w:rPr>
            <w:fldChar w:fldCharType="begin"/>
          </w:r>
          <w:r w:rsidR="003C071B">
            <w:rPr>
              <w:rFonts w:ascii="Calibri" w:hAnsi="Calibri" w:cs="Calibri"/>
              <w:color w:val="000000"/>
              <w:sz w:val="22"/>
              <w:lang w:val="en-US"/>
            </w:rPr>
            <w:instrText xml:space="preserve">CITATION Gre17 \l 1031 </w:instrText>
          </w:r>
          <w:r w:rsidR="007911EB">
            <w:rPr>
              <w:rFonts w:ascii="Calibri" w:hAnsi="Calibri" w:cs="Calibri"/>
              <w:color w:val="000000"/>
              <w:sz w:val="22"/>
            </w:rPr>
            <w:fldChar w:fldCharType="separate"/>
          </w:r>
          <w:r w:rsidR="00FB7866" w:rsidRPr="00FB7866">
            <w:rPr>
              <w:rFonts w:ascii="Calibri" w:hAnsi="Calibri" w:cs="Calibri"/>
              <w:noProof/>
              <w:color w:val="000000"/>
              <w:sz w:val="22"/>
              <w:lang w:val="en-US"/>
            </w:rPr>
            <w:t>[1]</w:t>
          </w:r>
          <w:r w:rsidR="007911EB">
            <w:rPr>
              <w:rFonts w:ascii="Calibri" w:hAnsi="Calibri" w:cs="Calibri"/>
              <w:color w:val="000000"/>
              <w:sz w:val="22"/>
            </w:rPr>
            <w:fldChar w:fldCharType="end"/>
          </w:r>
        </w:sdtContent>
      </w:sdt>
      <w:r w:rsidR="007911EB">
        <w:rPr>
          <w:rFonts w:ascii="Calibri" w:hAnsi="Calibri" w:cs="Calibri"/>
          <w:color w:val="000000"/>
          <w:sz w:val="22"/>
        </w:rPr>
        <w:t xml:space="preserve"> </w:t>
      </w:r>
      <w:sdt>
        <w:sdtPr>
          <w:rPr>
            <w:rFonts w:ascii="Calibri" w:hAnsi="Calibri" w:cs="Calibri"/>
            <w:color w:val="000000"/>
            <w:sz w:val="22"/>
          </w:rPr>
          <w:id w:val="1713688506"/>
          <w:citation/>
        </w:sdtPr>
        <w:sdtEndPr/>
        <w:sdtContent>
          <w:r w:rsidR="007911EB">
            <w:rPr>
              <w:rFonts w:ascii="Calibri" w:hAnsi="Calibri" w:cs="Calibri"/>
              <w:color w:val="000000"/>
              <w:sz w:val="22"/>
            </w:rPr>
            <w:fldChar w:fldCharType="begin"/>
          </w:r>
          <w:r w:rsidR="003C071B">
            <w:rPr>
              <w:rFonts w:ascii="Calibri" w:hAnsi="Calibri" w:cs="Calibri"/>
              <w:color w:val="000000"/>
              <w:sz w:val="22"/>
              <w:lang w:val="en-US"/>
            </w:rPr>
            <w:instrText xml:space="preserve">CITATION Lar21 \l 1031 </w:instrText>
          </w:r>
          <w:r w:rsidR="007911EB">
            <w:rPr>
              <w:rFonts w:ascii="Calibri" w:hAnsi="Calibri" w:cs="Calibri"/>
              <w:color w:val="000000"/>
              <w:sz w:val="22"/>
            </w:rPr>
            <w:fldChar w:fldCharType="separate"/>
          </w:r>
          <w:r w:rsidR="00FB7866" w:rsidRPr="00FB7866">
            <w:rPr>
              <w:rFonts w:ascii="Calibri" w:hAnsi="Calibri" w:cs="Calibri"/>
              <w:noProof/>
              <w:color w:val="000000"/>
              <w:sz w:val="22"/>
              <w:lang w:val="en-US"/>
            </w:rPr>
            <w:t>[2]</w:t>
          </w:r>
          <w:r w:rsidR="007911EB">
            <w:rPr>
              <w:rFonts w:ascii="Calibri" w:hAnsi="Calibri" w:cs="Calibri"/>
              <w:color w:val="000000"/>
              <w:sz w:val="22"/>
            </w:rPr>
            <w:fldChar w:fldCharType="end"/>
          </w:r>
        </w:sdtContent>
      </w:sdt>
      <w:r w:rsidR="003C071B">
        <w:rPr>
          <w:rFonts w:ascii="Calibri" w:hAnsi="Calibri" w:cs="Calibri"/>
          <w:color w:val="000000"/>
          <w:sz w:val="22"/>
        </w:rPr>
        <w:t xml:space="preserve"> </w:t>
      </w:r>
      <w:sdt>
        <w:sdtPr>
          <w:rPr>
            <w:rFonts w:ascii="Calibri" w:hAnsi="Calibri" w:cs="Calibri"/>
            <w:color w:val="000000"/>
            <w:sz w:val="22"/>
          </w:rPr>
          <w:id w:val="2050028070"/>
          <w:citation/>
        </w:sdtPr>
        <w:sdtEndPr/>
        <w:sdtContent>
          <w:r w:rsidR="00CD6892">
            <w:rPr>
              <w:rFonts w:ascii="Calibri" w:hAnsi="Calibri" w:cs="Calibri"/>
              <w:color w:val="000000"/>
              <w:sz w:val="22"/>
            </w:rPr>
            <w:fldChar w:fldCharType="begin"/>
          </w:r>
          <w:r w:rsidR="00CD6892" w:rsidRPr="00FB7866">
            <w:rPr>
              <w:rFonts w:ascii="Calibri" w:hAnsi="Calibri" w:cs="Calibri"/>
              <w:color w:val="000000"/>
              <w:sz w:val="22"/>
              <w:lang w:val="en-US"/>
            </w:rPr>
            <w:instrText xml:space="preserve"> CITATION Son23 \l 1031 </w:instrText>
          </w:r>
          <w:r w:rsidR="00CD6892">
            <w:rPr>
              <w:rFonts w:ascii="Calibri" w:hAnsi="Calibri" w:cs="Calibri"/>
              <w:color w:val="000000"/>
              <w:sz w:val="22"/>
            </w:rPr>
            <w:fldChar w:fldCharType="separate"/>
          </w:r>
          <w:r w:rsidR="00FB7866" w:rsidRPr="00FB7866">
            <w:rPr>
              <w:rFonts w:ascii="Calibri" w:hAnsi="Calibri" w:cs="Calibri"/>
              <w:noProof/>
              <w:color w:val="000000"/>
              <w:sz w:val="22"/>
              <w:lang w:val="en-US"/>
            </w:rPr>
            <w:t>[3]</w:t>
          </w:r>
          <w:r w:rsidR="00CD6892">
            <w:rPr>
              <w:rFonts w:ascii="Calibri" w:hAnsi="Calibri" w:cs="Calibri"/>
              <w:color w:val="000000"/>
              <w:sz w:val="22"/>
            </w:rPr>
            <w:fldChar w:fldCharType="end"/>
          </w:r>
        </w:sdtContent>
      </w:sdt>
      <w:r w:rsidRPr="00796F0B">
        <w:rPr>
          <w:rFonts w:ascii="Calibri" w:hAnsi="Calibri" w:cs="Calibri"/>
          <w:color w:val="000000"/>
          <w:sz w:val="22"/>
        </w:rPr>
        <w:t xml:space="preserve"> that can be used together with Global Navigation Satellite Systems (GNSS) and other sensors and services to increase availability, continuity and robustness of </w:t>
      </w:r>
      <w:proofErr w:type="spellStart"/>
      <w:r w:rsidRPr="00796F0B">
        <w:rPr>
          <w:rFonts w:ascii="Calibri" w:hAnsi="Calibri" w:cs="Calibri"/>
          <w:color w:val="000000"/>
          <w:sz w:val="22"/>
        </w:rPr>
        <w:t>electronical</w:t>
      </w:r>
      <w:proofErr w:type="spellEnd"/>
      <w:r w:rsidRPr="00796F0B">
        <w:rPr>
          <w:rFonts w:ascii="Calibri" w:hAnsi="Calibri" w:cs="Calibri"/>
          <w:color w:val="000000"/>
          <w:sz w:val="22"/>
        </w:rPr>
        <w:t xml:space="preserve"> navigation support on vessels.</w:t>
      </w:r>
    </w:p>
    <w:p w14:paraId="0C0955B4" w14:textId="77777777" w:rsidR="00796F0B" w:rsidRPr="00796F0B" w:rsidRDefault="00796F0B" w:rsidP="002C4C2B">
      <w:pPr>
        <w:autoSpaceDE w:val="0"/>
        <w:autoSpaceDN w:val="0"/>
        <w:adjustRightInd w:val="0"/>
        <w:spacing w:line="240" w:lineRule="auto"/>
        <w:rPr>
          <w:rFonts w:ascii="Calibri" w:hAnsi="Calibri" w:cs="Calibri"/>
          <w:color w:val="000000"/>
          <w:sz w:val="22"/>
        </w:rPr>
      </w:pPr>
    </w:p>
    <w:p w14:paraId="66048CA0" w14:textId="470E6B7C" w:rsidR="00796F0B" w:rsidRPr="00796F0B" w:rsidRDefault="00BC0EB1" w:rsidP="00796F0B">
      <w:pPr>
        <w:autoSpaceDE w:val="0"/>
        <w:autoSpaceDN w:val="0"/>
        <w:adjustRightInd w:val="0"/>
        <w:spacing w:line="240" w:lineRule="auto"/>
        <w:rPr>
          <w:rFonts w:ascii="Calibri" w:hAnsi="Calibri" w:cs="Calibri"/>
          <w:color w:val="000000"/>
          <w:sz w:val="22"/>
        </w:rPr>
      </w:pPr>
      <w:r w:rsidRPr="00796F0B">
        <w:rPr>
          <w:rFonts w:ascii="Calibri" w:hAnsi="Calibri" w:cs="Calibri"/>
          <w:color w:val="000000"/>
          <w:sz w:val="22"/>
        </w:rPr>
        <w:t xml:space="preserve">R-Mode follows </w:t>
      </w:r>
      <w:proofErr w:type="gramStart"/>
      <w:r w:rsidRPr="00796F0B">
        <w:rPr>
          <w:rFonts w:ascii="Calibri" w:hAnsi="Calibri" w:cs="Calibri"/>
          <w:color w:val="000000"/>
          <w:sz w:val="22"/>
        </w:rPr>
        <w:t>an</w:t>
      </w:r>
      <w:proofErr w:type="gramEnd"/>
      <w:r w:rsidRPr="00796F0B">
        <w:rPr>
          <w:rFonts w:ascii="Calibri" w:hAnsi="Calibri" w:cs="Calibri"/>
          <w:color w:val="000000"/>
          <w:sz w:val="22"/>
        </w:rPr>
        <w:t xml:space="preserve"> </w:t>
      </w:r>
      <w:r w:rsidR="003C071B">
        <w:rPr>
          <w:rFonts w:ascii="Calibri" w:hAnsi="Calibri" w:cs="Calibri"/>
          <w:color w:val="000000"/>
          <w:sz w:val="22"/>
        </w:rPr>
        <w:t>s</w:t>
      </w:r>
      <w:r w:rsidRPr="00796F0B">
        <w:rPr>
          <w:rFonts w:ascii="Calibri" w:hAnsi="Calibri" w:cs="Calibri"/>
          <w:color w:val="000000"/>
          <w:sz w:val="22"/>
        </w:rPr>
        <w:t>ignal</w:t>
      </w:r>
      <w:r w:rsidR="003C071B">
        <w:rPr>
          <w:rFonts w:ascii="Calibri" w:hAnsi="Calibri" w:cs="Calibri"/>
          <w:color w:val="000000"/>
          <w:sz w:val="22"/>
        </w:rPr>
        <w:t>s</w:t>
      </w:r>
      <w:r w:rsidRPr="00796F0B">
        <w:rPr>
          <w:rFonts w:ascii="Calibri" w:hAnsi="Calibri" w:cs="Calibri"/>
          <w:color w:val="000000"/>
          <w:sz w:val="22"/>
        </w:rPr>
        <w:t xml:space="preserve"> of </w:t>
      </w:r>
      <w:r w:rsidR="003C071B">
        <w:rPr>
          <w:rFonts w:ascii="Calibri" w:hAnsi="Calibri" w:cs="Calibri"/>
          <w:color w:val="000000"/>
          <w:sz w:val="22"/>
        </w:rPr>
        <w:t>op</w:t>
      </w:r>
      <w:r w:rsidRPr="00796F0B">
        <w:rPr>
          <w:rFonts w:ascii="Calibri" w:hAnsi="Calibri" w:cs="Calibri"/>
          <w:color w:val="000000"/>
          <w:sz w:val="22"/>
        </w:rPr>
        <w:t>portunity</w:t>
      </w:r>
      <w:r w:rsidR="00F90B3E">
        <w:rPr>
          <w:rFonts w:ascii="Calibri" w:hAnsi="Calibri" w:cs="Calibri"/>
          <w:color w:val="000000"/>
          <w:sz w:val="22"/>
        </w:rPr>
        <w:t xml:space="preserve"> </w:t>
      </w:r>
      <w:r w:rsidRPr="00796F0B">
        <w:rPr>
          <w:rFonts w:ascii="Calibri" w:hAnsi="Calibri" w:cs="Calibri"/>
          <w:color w:val="000000"/>
          <w:sz w:val="22"/>
        </w:rPr>
        <w:t xml:space="preserve">approach to provide navigation signals from modified existing </w:t>
      </w:r>
      <w:r w:rsidR="00796F0B" w:rsidRPr="00796F0B">
        <w:rPr>
          <w:rFonts w:ascii="Calibri" w:hAnsi="Calibri" w:cs="Calibri"/>
          <w:color w:val="000000"/>
          <w:sz w:val="22"/>
        </w:rPr>
        <w:t xml:space="preserve">maritime </w:t>
      </w:r>
      <w:r w:rsidRPr="00796F0B">
        <w:rPr>
          <w:rFonts w:ascii="Calibri" w:hAnsi="Calibri" w:cs="Calibri"/>
          <w:color w:val="000000"/>
          <w:sz w:val="22"/>
        </w:rPr>
        <w:t>communication infrastructure</w:t>
      </w:r>
      <w:r w:rsidR="00796F0B" w:rsidRPr="00796F0B">
        <w:rPr>
          <w:rFonts w:ascii="Calibri" w:hAnsi="Calibri" w:cs="Calibri"/>
          <w:color w:val="000000"/>
          <w:sz w:val="22"/>
        </w:rPr>
        <w:t>. These are</w:t>
      </w:r>
    </w:p>
    <w:p w14:paraId="5F23331E" w14:textId="3EB8D209" w:rsidR="00BC0EB1" w:rsidRPr="00796F0B" w:rsidRDefault="00796F0B" w:rsidP="003060CA">
      <w:pPr>
        <w:pStyle w:val="afb"/>
        <w:numPr>
          <w:ilvl w:val="0"/>
          <w:numId w:val="51"/>
        </w:numPr>
        <w:autoSpaceDE w:val="0"/>
        <w:autoSpaceDN w:val="0"/>
        <w:adjustRightInd w:val="0"/>
        <w:spacing w:line="240" w:lineRule="auto"/>
        <w:rPr>
          <w:rFonts w:ascii="Calibri" w:hAnsi="Calibri" w:cs="Calibri"/>
          <w:color w:val="000000"/>
          <w:lang w:val="en-GB"/>
        </w:rPr>
      </w:pPr>
      <w:r w:rsidRPr="00796F0B">
        <w:rPr>
          <w:rFonts w:ascii="Calibri" w:hAnsi="Calibri" w:cs="Calibri"/>
          <w:color w:val="000000"/>
          <w:lang w:val="en-GB"/>
        </w:rPr>
        <w:t>enhanced IALA radio beacons, which provide a modified MF signal including the legacy service transmitting</w:t>
      </w:r>
      <w:r w:rsidR="00BC0EB1" w:rsidRPr="00796F0B">
        <w:rPr>
          <w:rFonts w:ascii="Calibri" w:hAnsi="Calibri" w:cs="Calibri"/>
          <w:color w:val="000000"/>
          <w:lang w:val="en-GB"/>
        </w:rPr>
        <w:t xml:space="preserve"> </w:t>
      </w:r>
      <w:r w:rsidRPr="00796F0B">
        <w:rPr>
          <w:rFonts w:ascii="Calibri" w:hAnsi="Calibri" w:cs="Calibri"/>
          <w:color w:val="000000"/>
          <w:lang w:val="en-GB"/>
        </w:rPr>
        <w:t>differential correction for GNSS and</w:t>
      </w:r>
    </w:p>
    <w:p w14:paraId="6E1D4A69" w14:textId="4ECC933D" w:rsidR="00796F0B" w:rsidRPr="00796F0B" w:rsidRDefault="00796F0B" w:rsidP="003060CA">
      <w:pPr>
        <w:pStyle w:val="afb"/>
        <w:numPr>
          <w:ilvl w:val="0"/>
          <w:numId w:val="51"/>
        </w:numPr>
        <w:autoSpaceDE w:val="0"/>
        <w:autoSpaceDN w:val="0"/>
        <w:adjustRightInd w:val="0"/>
        <w:spacing w:line="240" w:lineRule="auto"/>
        <w:rPr>
          <w:rFonts w:ascii="Calibri" w:hAnsi="Calibri" w:cs="Calibri"/>
          <w:color w:val="000000"/>
          <w:lang w:val="en-GB"/>
        </w:rPr>
      </w:pPr>
      <w:r>
        <w:rPr>
          <w:rFonts w:ascii="Calibri" w:hAnsi="Calibri" w:cs="Calibri"/>
          <w:color w:val="000000"/>
          <w:lang w:val="en-GB"/>
        </w:rPr>
        <w:t>Very High frequency data Exchange System (</w:t>
      </w:r>
      <w:r w:rsidRPr="00796F0B">
        <w:rPr>
          <w:rFonts w:ascii="Calibri" w:hAnsi="Calibri" w:cs="Calibri"/>
          <w:color w:val="000000"/>
          <w:lang w:val="en-GB"/>
        </w:rPr>
        <w:t>VDES</w:t>
      </w:r>
      <w:r>
        <w:rPr>
          <w:rFonts w:ascii="Calibri" w:hAnsi="Calibri" w:cs="Calibri"/>
          <w:color w:val="000000"/>
          <w:lang w:val="en-GB"/>
        </w:rPr>
        <w:t>)</w:t>
      </w:r>
      <w:r w:rsidRPr="00796F0B">
        <w:rPr>
          <w:rFonts w:ascii="Calibri" w:hAnsi="Calibri" w:cs="Calibri"/>
          <w:color w:val="000000"/>
          <w:lang w:val="en-GB"/>
        </w:rPr>
        <w:t xml:space="preserve"> base stations, </w:t>
      </w:r>
      <w:r>
        <w:rPr>
          <w:rFonts w:ascii="Calibri" w:hAnsi="Calibri" w:cs="Calibri"/>
          <w:color w:val="000000"/>
          <w:lang w:val="en-GB"/>
        </w:rPr>
        <w:t>whose</w:t>
      </w:r>
      <w:r w:rsidRPr="00796F0B">
        <w:rPr>
          <w:rFonts w:ascii="Calibri" w:hAnsi="Calibri" w:cs="Calibri"/>
          <w:color w:val="000000"/>
          <w:lang w:val="en-GB"/>
        </w:rPr>
        <w:t xml:space="preserve"> clock</w:t>
      </w:r>
      <w:r>
        <w:rPr>
          <w:rFonts w:ascii="Calibri" w:hAnsi="Calibri" w:cs="Calibri"/>
          <w:color w:val="000000"/>
          <w:lang w:val="en-GB"/>
        </w:rPr>
        <w:t>s</w:t>
      </w:r>
      <w:r w:rsidRPr="00796F0B">
        <w:rPr>
          <w:rFonts w:ascii="Calibri" w:hAnsi="Calibri" w:cs="Calibri"/>
          <w:color w:val="000000"/>
          <w:lang w:val="en-GB"/>
        </w:rPr>
        <w:t xml:space="preserve"> are stabilised by an external oscillator </w:t>
      </w:r>
      <w:r w:rsidR="0074682A">
        <w:rPr>
          <w:rFonts w:ascii="Calibri" w:hAnsi="Calibri" w:cs="Calibri"/>
          <w:color w:val="000000"/>
          <w:lang w:val="en-GB"/>
        </w:rPr>
        <w:t>and which implement the VDES R-Mode standard of the IALA Guideline 1158</w:t>
      </w:r>
      <w:r w:rsidR="00E118DD">
        <w:rPr>
          <w:rFonts w:ascii="Calibri" w:hAnsi="Calibri" w:cs="Calibri"/>
          <w:color w:val="000000"/>
          <w:lang w:val="en-GB"/>
        </w:rPr>
        <w:t xml:space="preserve"> </w:t>
      </w:r>
      <w:sdt>
        <w:sdtPr>
          <w:rPr>
            <w:rFonts w:ascii="Calibri" w:hAnsi="Calibri" w:cs="Calibri"/>
            <w:color w:val="000000"/>
            <w:lang w:val="en-GB"/>
          </w:rPr>
          <w:id w:val="167602270"/>
          <w:citation/>
        </w:sdtPr>
        <w:sdtEndPr/>
        <w:sdtContent>
          <w:r w:rsidR="00FB3549">
            <w:rPr>
              <w:rFonts w:ascii="Calibri" w:hAnsi="Calibri" w:cs="Calibri"/>
              <w:color w:val="000000"/>
              <w:lang w:val="en-GB"/>
            </w:rPr>
            <w:fldChar w:fldCharType="begin"/>
          </w:r>
          <w:r w:rsidR="00FB3549" w:rsidRPr="00FB7866">
            <w:rPr>
              <w:rFonts w:ascii="Calibri" w:hAnsi="Calibri" w:cs="Calibri"/>
              <w:color w:val="000000"/>
            </w:rPr>
            <w:instrText xml:space="preserve"> CITATION G1158 \l 1031 </w:instrText>
          </w:r>
          <w:r w:rsidR="00FB3549">
            <w:rPr>
              <w:rFonts w:ascii="Calibri" w:hAnsi="Calibri" w:cs="Calibri"/>
              <w:color w:val="000000"/>
              <w:lang w:val="en-GB"/>
            </w:rPr>
            <w:fldChar w:fldCharType="separate"/>
          </w:r>
          <w:r w:rsidR="00FB7866" w:rsidRPr="00FB7866">
            <w:rPr>
              <w:rFonts w:ascii="Calibri" w:hAnsi="Calibri" w:cs="Calibri"/>
              <w:noProof/>
              <w:color w:val="000000"/>
            </w:rPr>
            <w:t>[4]</w:t>
          </w:r>
          <w:r w:rsidR="00FB3549">
            <w:rPr>
              <w:rFonts w:ascii="Calibri" w:hAnsi="Calibri" w:cs="Calibri"/>
              <w:color w:val="000000"/>
              <w:lang w:val="en-GB"/>
            </w:rPr>
            <w:fldChar w:fldCharType="end"/>
          </w:r>
        </w:sdtContent>
      </w:sdt>
      <w:r w:rsidR="0074682A">
        <w:rPr>
          <w:rFonts w:ascii="Calibri" w:hAnsi="Calibri" w:cs="Calibri"/>
          <w:color w:val="000000"/>
          <w:lang w:val="en-GB"/>
        </w:rPr>
        <w:t>.</w:t>
      </w:r>
    </w:p>
    <w:p w14:paraId="7DF9B94A" w14:textId="6305A87F" w:rsidR="00BC0EB1" w:rsidRDefault="002C689C" w:rsidP="002C4C2B">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 xml:space="preserve">Three signals of MF and / or VDES R-Mode transmitters </w:t>
      </w:r>
      <w:r w:rsidR="00C94852">
        <w:rPr>
          <w:rFonts w:ascii="Calibri" w:hAnsi="Calibri" w:cs="Calibri"/>
          <w:color w:val="000000"/>
          <w:sz w:val="22"/>
        </w:rPr>
        <w:t xml:space="preserve">has to be received </w:t>
      </w:r>
      <w:r>
        <w:rPr>
          <w:rFonts w:ascii="Calibri" w:hAnsi="Calibri" w:cs="Calibri"/>
          <w:color w:val="000000"/>
          <w:sz w:val="22"/>
        </w:rPr>
        <w:t>to perform positioning on the surface of the earth</w:t>
      </w:r>
      <w:r w:rsidR="00C94852">
        <w:rPr>
          <w:rFonts w:ascii="Calibri" w:hAnsi="Calibri" w:cs="Calibri"/>
          <w:color w:val="000000"/>
          <w:sz w:val="22"/>
        </w:rPr>
        <w:t xml:space="preserve">. The receiver altitude cannot be estimated due to transmitter location on the earth </w:t>
      </w:r>
      <w:r w:rsidR="008D62B1">
        <w:rPr>
          <w:rFonts w:ascii="Calibri" w:hAnsi="Calibri" w:cs="Calibri"/>
          <w:color w:val="000000"/>
          <w:sz w:val="22"/>
        </w:rPr>
        <w:t>surface</w:t>
      </w:r>
      <w:r w:rsidR="00C94852">
        <w:rPr>
          <w:rFonts w:ascii="Calibri" w:hAnsi="Calibri" w:cs="Calibri"/>
          <w:color w:val="000000"/>
          <w:sz w:val="22"/>
        </w:rPr>
        <w:t>.</w:t>
      </w:r>
    </w:p>
    <w:p w14:paraId="0E254A9D" w14:textId="77777777" w:rsidR="002C689C" w:rsidRDefault="002C689C" w:rsidP="002C4C2B">
      <w:pPr>
        <w:autoSpaceDE w:val="0"/>
        <w:autoSpaceDN w:val="0"/>
        <w:adjustRightInd w:val="0"/>
        <w:spacing w:line="240" w:lineRule="auto"/>
        <w:rPr>
          <w:rFonts w:ascii="Calibri" w:hAnsi="Calibri" w:cs="Calibri"/>
          <w:color w:val="000000"/>
          <w:sz w:val="22"/>
        </w:rPr>
      </w:pPr>
    </w:p>
    <w:p w14:paraId="7D11C2B9" w14:textId="118F5137" w:rsidR="0074682A" w:rsidRDefault="0074682A" w:rsidP="002C4C2B">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This Guideline focusses on MF</w:t>
      </w:r>
      <w:r w:rsidRPr="00560DAC">
        <w:rPr>
          <w:rFonts w:ascii="Calibri" w:hAnsi="Calibri" w:cs="Calibri"/>
          <w:color w:val="000000"/>
          <w:sz w:val="22"/>
        </w:rPr>
        <w:t xml:space="preserve"> R-Mode signal structure and navigation message</w:t>
      </w:r>
      <w:r>
        <w:rPr>
          <w:rFonts w:ascii="Calibri" w:hAnsi="Calibri" w:cs="Calibri"/>
          <w:color w:val="000000"/>
          <w:sz w:val="22"/>
        </w:rPr>
        <w:t xml:space="preserve"> which will be provided as service of an R-Mode system of a certain region.</w:t>
      </w:r>
    </w:p>
    <w:p w14:paraId="422B6413" w14:textId="3F6ED8C1" w:rsidR="0074682A" w:rsidRDefault="0074682A" w:rsidP="002C4C2B">
      <w:pPr>
        <w:autoSpaceDE w:val="0"/>
        <w:autoSpaceDN w:val="0"/>
        <w:adjustRightInd w:val="0"/>
        <w:spacing w:line="240" w:lineRule="auto"/>
        <w:rPr>
          <w:rFonts w:ascii="Calibri" w:hAnsi="Calibri" w:cs="Calibri"/>
          <w:color w:val="000000"/>
          <w:sz w:val="22"/>
        </w:rPr>
      </w:pPr>
    </w:p>
    <w:p w14:paraId="1A7E344A" w14:textId="3A4BF54F" w:rsidR="0074682A" w:rsidRDefault="0074682A" w:rsidP="002C4C2B">
      <w:pPr>
        <w:autoSpaceDE w:val="0"/>
        <w:autoSpaceDN w:val="0"/>
        <w:adjustRightInd w:val="0"/>
        <w:spacing w:line="240" w:lineRule="auto"/>
        <w:rPr>
          <w:rFonts w:ascii="Calibri" w:hAnsi="Calibri" w:cs="Calibri"/>
          <w:color w:val="000000"/>
          <w:sz w:val="22"/>
        </w:rPr>
      </w:pPr>
      <w:r>
        <w:rPr>
          <w:rFonts w:ascii="Calibri" w:hAnsi="Calibri" w:cs="Calibri"/>
          <w:color w:val="000000"/>
          <w:sz w:val="22"/>
        </w:rPr>
        <w:t xml:space="preserve">R-Mode is a system that provides navigational support especially for the coastal area and ports. In areas between countries R-Mode </w:t>
      </w:r>
      <w:r w:rsidR="008D62B1">
        <w:rPr>
          <w:rFonts w:ascii="Calibri" w:hAnsi="Calibri" w:cs="Calibri"/>
          <w:color w:val="000000"/>
          <w:sz w:val="22"/>
        </w:rPr>
        <w:t xml:space="preserve">signal </w:t>
      </w:r>
      <w:r>
        <w:rPr>
          <w:rFonts w:ascii="Calibri" w:hAnsi="Calibri" w:cs="Calibri"/>
          <w:color w:val="000000"/>
          <w:sz w:val="22"/>
        </w:rPr>
        <w:t xml:space="preserve">reception from different service providers is possible. Furthermore, VDES and MF R-Mode signals should be </w:t>
      </w:r>
      <w:r w:rsidR="008D62B1">
        <w:rPr>
          <w:rFonts w:ascii="Calibri" w:hAnsi="Calibri" w:cs="Calibri"/>
          <w:color w:val="000000"/>
          <w:sz w:val="22"/>
        </w:rPr>
        <w:t xml:space="preserve">together </w:t>
      </w:r>
      <w:r>
        <w:rPr>
          <w:rFonts w:ascii="Calibri" w:hAnsi="Calibri" w:cs="Calibri"/>
          <w:color w:val="000000"/>
          <w:sz w:val="22"/>
        </w:rPr>
        <w:t>usable to perform a navigation solution estimation. Therefore</w:t>
      </w:r>
      <w:r w:rsidR="00560DAC">
        <w:rPr>
          <w:rFonts w:ascii="Calibri" w:hAnsi="Calibri" w:cs="Calibri"/>
          <w:color w:val="000000"/>
          <w:sz w:val="22"/>
        </w:rPr>
        <w:t>,</w:t>
      </w:r>
      <w:r>
        <w:rPr>
          <w:rFonts w:ascii="Calibri" w:hAnsi="Calibri" w:cs="Calibri"/>
          <w:color w:val="000000"/>
          <w:sz w:val="22"/>
        </w:rPr>
        <w:t xml:space="preserve"> </w:t>
      </w:r>
      <w:r w:rsidR="008D62B1">
        <w:rPr>
          <w:rFonts w:ascii="Calibri" w:hAnsi="Calibri" w:cs="Calibri"/>
          <w:color w:val="000000"/>
          <w:sz w:val="22"/>
        </w:rPr>
        <w:t>harmonisation</w:t>
      </w:r>
      <w:r>
        <w:rPr>
          <w:rFonts w:ascii="Calibri" w:hAnsi="Calibri" w:cs="Calibri"/>
          <w:color w:val="000000"/>
          <w:sz w:val="22"/>
        </w:rPr>
        <w:t xml:space="preserve"> between </w:t>
      </w:r>
      <w:r w:rsidR="00560DAC">
        <w:rPr>
          <w:rFonts w:ascii="Calibri" w:hAnsi="Calibri" w:cs="Calibri"/>
          <w:color w:val="000000"/>
          <w:sz w:val="22"/>
        </w:rPr>
        <w:t xml:space="preserve">different R-Mode </w:t>
      </w:r>
      <w:r w:rsidR="008D62B1">
        <w:rPr>
          <w:rFonts w:ascii="Calibri" w:hAnsi="Calibri" w:cs="Calibri"/>
          <w:color w:val="000000"/>
          <w:sz w:val="22"/>
        </w:rPr>
        <w:t xml:space="preserve">service </w:t>
      </w:r>
      <w:r w:rsidR="00560DAC">
        <w:rPr>
          <w:rFonts w:ascii="Calibri" w:hAnsi="Calibri" w:cs="Calibri"/>
          <w:color w:val="000000"/>
          <w:sz w:val="22"/>
        </w:rPr>
        <w:t>implementations is needed.</w:t>
      </w:r>
    </w:p>
    <w:p w14:paraId="3F0A0B7C" w14:textId="027932FC" w:rsidR="00560DAC" w:rsidRDefault="00560DAC" w:rsidP="002C4C2B">
      <w:pPr>
        <w:autoSpaceDE w:val="0"/>
        <w:autoSpaceDN w:val="0"/>
        <w:adjustRightInd w:val="0"/>
        <w:spacing w:line="240" w:lineRule="auto"/>
        <w:rPr>
          <w:rFonts w:ascii="Calibri" w:hAnsi="Calibri" w:cs="Calibri"/>
          <w:color w:val="000000"/>
          <w:sz w:val="22"/>
        </w:rPr>
      </w:pPr>
    </w:p>
    <w:p w14:paraId="7EA598DA" w14:textId="25CA6B36" w:rsidR="00560DAC" w:rsidRPr="00EF0124" w:rsidRDefault="00560DAC" w:rsidP="002C4C2B">
      <w:pPr>
        <w:autoSpaceDE w:val="0"/>
        <w:autoSpaceDN w:val="0"/>
        <w:adjustRightInd w:val="0"/>
        <w:spacing w:line="240" w:lineRule="auto"/>
        <w:rPr>
          <w:rFonts w:ascii="Calibri" w:hAnsi="Calibri" w:cs="Calibri"/>
          <w:color w:val="000000"/>
          <w:sz w:val="22"/>
        </w:rPr>
      </w:pPr>
      <w:r w:rsidRPr="00EF0124">
        <w:rPr>
          <w:rFonts w:ascii="Calibri" w:hAnsi="Calibri" w:cs="Calibri"/>
          <w:color w:val="000000"/>
          <w:sz w:val="22"/>
        </w:rPr>
        <w:t>The navigation messages defined in this Guideline enable</w:t>
      </w:r>
    </w:p>
    <w:p w14:paraId="4D08203D" w14:textId="013ECA32" w:rsidR="00560DAC" w:rsidRPr="004A54D7" w:rsidRDefault="00560DAC" w:rsidP="003060CA">
      <w:pPr>
        <w:pStyle w:val="afb"/>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estimation of current date and time,</w:t>
      </w:r>
    </w:p>
    <w:p w14:paraId="3B0D631F" w14:textId="3ED0A821" w:rsidR="00560DAC" w:rsidRPr="004A54D7" w:rsidRDefault="00560DAC" w:rsidP="003060CA">
      <w:pPr>
        <w:pStyle w:val="afb"/>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transmission of station health status,</w:t>
      </w:r>
    </w:p>
    <w:p w14:paraId="65CEBEB2" w14:textId="737D6941" w:rsidR="00560DAC" w:rsidRPr="004A54D7" w:rsidRDefault="00560DAC" w:rsidP="003060CA">
      <w:pPr>
        <w:pStyle w:val="afb"/>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transmission of transmitter position,</w:t>
      </w:r>
    </w:p>
    <w:p w14:paraId="2D3BCD63" w14:textId="700B6D3E" w:rsidR="00560DAC" w:rsidRPr="004A54D7" w:rsidRDefault="00560DAC" w:rsidP="003060CA">
      <w:pPr>
        <w:pStyle w:val="afb"/>
        <w:numPr>
          <w:ilvl w:val="0"/>
          <w:numId w:val="52"/>
        </w:numPr>
        <w:autoSpaceDE w:val="0"/>
        <w:autoSpaceDN w:val="0"/>
        <w:adjustRightInd w:val="0"/>
        <w:spacing w:line="240" w:lineRule="auto"/>
        <w:rPr>
          <w:rFonts w:ascii="Calibri" w:hAnsi="Calibri" w:cs="Calibri"/>
          <w:color w:val="000000"/>
        </w:rPr>
      </w:pPr>
      <w:r w:rsidRPr="004A54D7">
        <w:rPr>
          <w:rFonts w:ascii="Calibri" w:hAnsi="Calibri" w:cs="Calibri"/>
          <w:color w:val="000000"/>
        </w:rPr>
        <w:t>transmission of detected deviations of the signal components and clock and</w:t>
      </w:r>
    </w:p>
    <w:p w14:paraId="338FF5BE" w14:textId="148D9793" w:rsidR="00560DAC" w:rsidRPr="004A54D7" w:rsidRDefault="008D62B1" w:rsidP="003060CA">
      <w:pPr>
        <w:pStyle w:val="afb"/>
        <w:numPr>
          <w:ilvl w:val="0"/>
          <w:numId w:val="52"/>
        </w:numPr>
        <w:autoSpaceDE w:val="0"/>
        <w:autoSpaceDN w:val="0"/>
        <w:adjustRightInd w:val="0"/>
        <w:spacing w:line="240" w:lineRule="auto"/>
        <w:rPr>
          <w:rFonts w:ascii="Calibri" w:hAnsi="Calibri" w:cs="Calibri"/>
          <w:color w:val="000000"/>
        </w:rPr>
      </w:pPr>
      <w:proofErr w:type="gramStart"/>
      <w:r w:rsidRPr="004A54D7">
        <w:rPr>
          <w:rFonts w:ascii="Calibri" w:hAnsi="Calibri" w:cs="Calibri"/>
          <w:color w:val="000000"/>
        </w:rPr>
        <w:t>combined</w:t>
      </w:r>
      <w:proofErr w:type="gramEnd"/>
      <w:r w:rsidRPr="004A54D7">
        <w:rPr>
          <w:rFonts w:ascii="Calibri" w:hAnsi="Calibri" w:cs="Calibri"/>
          <w:color w:val="000000"/>
        </w:rPr>
        <w:t xml:space="preserve"> use</w:t>
      </w:r>
      <w:r w:rsidR="00560DAC" w:rsidRPr="004A54D7">
        <w:rPr>
          <w:rFonts w:ascii="Calibri" w:hAnsi="Calibri" w:cs="Calibri"/>
          <w:color w:val="000000"/>
        </w:rPr>
        <w:t xml:space="preserve"> of different R-Mode and GNSS services because the </w:t>
      </w:r>
      <w:r w:rsidRPr="004A54D7">
        <w:rPr>
          <w:rFonts w:ascii="Calibri" w:hAnsi="Calibri" w:cs="Calibri"/>
          <w:color w:val="000000"/>
        </w:rPr>
        <w:t xml:space="preserve">provided </w:t>
      </w:r>
      <w:r w:rsidR="00560DAC" w:rsidRPr="004A54D7">
        <w:rPr>
          <w:rFonts w:ascii="Calibri" w:hAnsi="Calibri" w:cs="Calibri"/>
          <w:color w:val="000000"/>
        </w:rPr>
        <w:t>time information is traceable to UTC.</w:t>
      </w:r>
    </w:p>
    <w:p w14:paraId="3984CA1E" w14:textId="06CB7A72" w:rsidR="00560DAC" w:rsidRDefault="00560DAC" w:rsidP="00560DAC">
      <w:pPr>
        <w:autoSpaceDE w:val="0"/>
        <w:autoSpaceDN w:val="0"/>
        <w:adjustRightInd w:val="0"/>
        <w:spacing w:line="240" w:lineRule="auto"/>
        <w:rPr>
          <w:rFonts w:ascii="Calibri" w:hAnsi="Calibri" w:cs="Calibri"/>
          <w:color w:val="000000"/>
        </w:rPr>
      </w:pPr>
    </w:p>
    <w:p w14:paraId="6A13010A" w14:textId="6DBE09A3" w:rsidR="003F736F" w:rsidRPr="00796F0B" w:rsidRDefault="00533028">
      <w:pPr>
        <w:autoSpaceDE w:val="0"/>
        <w:autoSpaceDN w:val="0"/>
        <w:adjustRightInd w:val="0"/>
        <w:spacing w:line="240" w:lineRule="auto"/>
        <w:rPr>
          <w:rFonts w:ascii="Calibri" w:hAnsi="Calibri" w:cs="Calibri"/>
          <w:color w:val="000000"/>
          <w:sz w:val="22"/>
        </w:rPr>
      </w:pPr>
      <w:r w:rsidRPr="00533028">
        <w:rPr>
          <w:rFonts w:ascii="Calibri" w:hAnsi="Calibri" w:cs="Calibri"/>
          <w:color w:val="000000"/>
          <w:sz w:val="22"/>
        </w:rPr>
        <w:t xml:space="preserve">IALA radio beacons </w:t>
      </w:r>
      <w:sdt>
        <w:sdtPr>
          <w:rPr>
            <w:rFonts w:ascii="Calibri" w:hAnsi="Calibri" w:cs="Calibri"/>
            <w:color w:val="000000"/>
            <w:sz w:val="22"/>
          </w:rPr>
          <w:id w:val="1113869445"/>
          <w:citation/>
        </w:sdtPr>
        <w:sdtEndPr/>
        <w:sdtContent>
          <w:r w:rsidR="006809C8">
            <w:rPr>
              <w:rFonts w:ascii="Calibri" w:hAnsi="Calibri" w:cs="Calibri"/>
              <w:color w:val="000000"/>
              <w:sz w:val="22"/>
            </w:rPr>
            <w:fldChar w:fldCharType="begin"/>
          </w:r>
          <w:r w:rsidR="006809C8" w:rsidRPr="00FB7866">
            <w:rPr>
              <w:rFonts w:ascii="Calibri" w:hAnsi="Calibri" w:cs="Calibri"/>
              <w:color w:val="000000"/>
              <w:sz w:val="22"/>
              <w:lang w:val="en-US"/>
            </w:rPr>
            <w:instrText xml:space="preserve"> CITATION IAL15 \l 1031 </w:instrText>
          </w:r>
          <w:r w:rsidR="006809C8">
            <w:rPr>
              <w:rFonts w:ascii="Calibri" w:hAnsi="Calibri" w:cs="Calibri"/>
              <w:color w:val="000000"/>
              <w:sz w:val="22"/>
            </w:rPr>
            <w:fldChar w:fldCharType="separate"/>
          </w:r>
          <w:r w:rsidR="00FB7866" w:rsidRPr="00FB7866">
            <w:rPr>
              <w:rFonts w:ascii="Calibri" w:hAnsi="Calibri" w:cs="Calibri"/>
              <w:noProof/>
              <w:color w:val="000000"/>
              <w:sz w:val="22"/>
              <w:lang w:val="en-US"/>
            </w:rPr>
            <w:t>[5]</w:t>
          </w:r>
          <w:r w:rsidR="006809C8">
            <w:rPr>
              <w:rFonts w:ascii="Calibri" w:hAnsi="Calibri" w:cs="Calibri"/>
              <w:color w:val="000000"/>
              <w:sz w:val="22"/>
            </w:rPr>
            <w:fldChar w:fldCharType="end"/>
          </w:r>
        </w:sdtContent>
      </w:sdt>
      <w:r w:rsidR="005D7626">
        <w:rPr>
          <w:rFonts w:ascii="Calibri" w:hAnsi="Calibri" w:cs="Calibri"/>
          <w:color w:val="000000"/>
          <w:sz w:val="22"/>
        </w:rPr>
        <w:t xml:space="preserve"> </w:t>
      </w:r>
      <w:r w:rsidR="00EF7AAE">
        <w:rPr>
          <w:rFonts w:ascii="Calibri" w:hAnsi="Calibri" w:cs="Calibri"/>
          <w:color w:val="000000"/>
          <w:sz w:val="22"/>
        </w:rPr>
        <w:t xml:space="preserve">implement </w:t>
      </w:r>
      <w:r w:rsidRPr="00533028">
        <w:rPr>
          <w:rFonts w:ascii="Calibri" w:hAnsi="Calibri" w:cs="Calibri"/>
          <w:color w:val="000000"/>
          <w:sz w:val="22"/>
        </w:rPr>
        <w:t xml:space="preserve">the ITU-R </w:t>
      </w:r>
      <w:r w:rsidR="00EF7AAE">
        <w:rPr>
          <w:rFonts w:ascii="Calibri" w:hAnsi="Calibri" w:cs="Calibri"/>
          <w:color w:val="000000"/>
          <w:sz w:val="22"/>
        </w:rPr>
        <w:t xml:space="preserve">M.823-3 </w:t>
      </w:r>
      <w:sdt>
        <w:sdtPr>
          <w:rPr>
            <w:rFonts w:ascii="Calibri" w:hAnsi="Calibri" w:cs="Calibri"/>
            <w:color w:val="000000"/>
            <w:sz w:val="22"/>
          </w:rPr>
          <w:id w:val="281240387"/>
          <w:citation/>
        </w:sdtPr>
        <w:sdtEndPr/>
        <w:sdtContent>
          <w:r w:rsidR="00EF7AAE">
            <w:rPr>
              <w:rFonts w:ascii="Calibri" w:hAnsi="Calibri" w:cs="Calibri"/>
              <w:color w:val="000000"/>
              <w:sz w:val="22"/>
            </w:rPr>
            <w:fldChar w:fldCharType="begin"/>
          </w:r>
          <w:r w:rsidR="00EF7AAE" w:rsidRPr="00FB7866">
            <w:rPr>
              <w:rFonts w:ascii="Calibri" w:hAnsi="Calibri" w:cs="Calibri"/>
              <w:color w:val="000000"/>
              <w:sz w:val="22"/>
              <w:lang w:val="en-US"/>
            </w:rPr>
            <w:instrText xml:space="preserve"> CITATION ITU06 \l 1031 </w:instrText>
          </w:r>
          <w:r w:rsidR="00EF7AAE">
            <w:rPr>
              <w:rFonts w:ascii="Calibri" w:hAnsi="Calibri" w:cs="Calibri"/>
              <w:color w:val="000000"/>
              <w:sz w:val="22"/>
            </w:rPr>
            <w:fldChar w:fldCharType="separate"/>
          </w:r>
          <w:r w:rsidR="00FB7866" w:rsidRPr="00FB7866">
            <w:rPr>
              <w:rFonts w:ascii="Calibri" w:hAnsi="Calibri" w:cs="Calibri"/>
              <w:noProof/>
              <w:color w:val="000000"/>
              <w:sz w:val="22"/>
              <w:lang w:val="en-US"/>
            </w:rPr>
            <w:t>[6]</w:t>
          </w:r>
          <w:r w:rsidR="00EF7AAE">
            <w:rPr>
              <w:rFonts w:ascii="Calibri" w:hAnsi="Calibri" w:cs="Calibri"/>
              <w:color w:val="000000"/>
              <w:sz w:val="22"/>
            </w:rPr>
            <w:fldChar w:fldCharType="end"/>
          </w:r>
        </w:sdtContent>
      </w:sdt>
      <w:r w:rsidR="00EF7AAE">
        <w:rPr>
          <w:rFonts w:ascii="Calibri" w:hAnsi="Calibri" w:cs="Calibri"/>
          <w:color w:val="000000"/>
          <w:sz w:val="22"/>
        </w:rPr>
        <w:t xml:space="preserve"> respectively </w:t>
      </w:r>
      <w:r w:rsidRPr="00533028">
        <w:rPr>
          <w:rFonts w:ascii="Calibri" w:hAnsi="Calibri" w:cs="Calibri"/>
          <w:color w:val="000000"/>
          <w:sz w:val="22"/>
        </w:rPr>
        <w:t>RTCM 2.3</w:t>
      </w:r>
      <w:r w:rsidR="00531A3B">
        <w:rPr>
          <w:rFonts w:ascii="Calibri" w:hAnsi="Calibri" w:cs="Calibri"/>
          <w:color w:val="000000"/>
          <w:sz w:val="22"/>
        </w:rPr>
        <w:t xml:space="preserve"> </w:t>
      </w:r>
      <w:sdt>
        <w:sdtPr>
          <w:rPr>
            <w:rFonts w:ascii="Calibri" w:hAnsi="Calibri" w:cs="Calibri"/>
            <w:color w:val="000000"/>
            <w:sz w:val="22"/>
          </w:rPr>
          <w:id w:val="706529984"/>
          <w:citation/>
        </w:sdtPr>
        <w:sdtEndPr/>
        <w:sdtContent>
          <w:r w:rsidR="00531A3B">
            <w:rPr>
              <w:rFonts w:ascii="Calibri" w:hAnsi="Calibri" w:cs="Calibri"/>
              <w:color w:val="000000"/>
              <w:sz w:val="22"/>
            </w:rPr>
            <w:fldChar w:fldCharType="begin"/>
          </w:r>
          <w:r w:rsidR="00531A3B" w:rsidRPr="00FB7866">
            <w:rPr>
              <w:rFonts w:ascii="Calibri" w:hAnsi="Calibri" w:cs="Calibri"/>
              <w:color w:val="000000"/>
              <w:sz w:val="22"/>
              <w:lang w:val="en-US"/>
            </w:rPr>
            <w:instrText xml:space="preserve"> CITATION RTC13 \l 1031 </w:instrText>
          </w:r>
          <w:r w:rsidR="00531A3B">
            <w:rPr>
              <w:rFonts w:ascii="Calibri" w:hAnsi="Calibri" w:cs="Calibri"/>
              <w:color w:val="000000"/>
              <w:sz w:val="22"/>
            </w:rPr>
            <w:fldChar w:fldCharType="separate"/>
          </w:r>
          <w:r w:rsidR="00FB7866" w:rsidRPr="00FB7866">
            <w:rPr>
              <w:rFonts w:ascii="Calibri" w:hAnsi="Calibri" w:cs="Calibri"/>
              <w:noProof/>
              <w:color w:val="000000"/>
              <w:sz w:val="22"/>
              <w:lang w:val="en-US"/>
            </w:rPr>
            <w:t>[7]</w:t>
          </w:r>
          <w:r w:rsidR="00531A3B">
            <w:rPr>
              <w:rFonts w:ascii="Calibri" w:hAnsi="Calibri" w:cs="Calibri"/>
              <w:color w:val="000000"/>
              <w:sz w:val="22"/>
            </w:rPr>
            <w:fldChar w:fldCharType="end"/>
          </w:r>
        </w:sdtContent>
      </w:sdt>
      <w:r w:rsidRPr="00533028">
        <w:rPr>
          <w:rFonts w:ascii="Calibri" w:hAnsi="Calibri" w:cs="Calibri"/>
          <w:color w:val="000000"/>
          <w:sz w:val="22"/>
        </w:rPr>
        <w:t xml:space="preserve"> </w:t>
      </w:r>
      <w:r w:rsidR="004A54D7">
        <w:rPr>
          <w:rFonts w:ascii="Calibri" w:hAnsi="Calibri" w:cs="Calibri"/>
          <w:color w:val="000000"/>
          <w:sz w:val="22"/>
        </w:rPr>
        <w:t xml:space="preserve">standards </w:t>
      </w:r>
      <w:r w:rsidRPr="00533028">
        <w:rPr>
          <w:rFonts w:ascii="Calibri" w:hAnsi="Calibri" w:cs="Calibri"/>
          <w:color w:val="000000"/>
          <w:sz w:val="22"/>
        </w:rPr>
        <w:t>to transmit differential correction</w:t>
      </w:r>
      <w:r w:rsidR="00EF7AAE">
        <w:rPr>
          <w:rFonts w:ascii="Calibri" w:hAnsi="Calibri" w:cs="Calibri"/>
          <w:color w:val="000000"/>
          <w:sz w:val="22"/>
        </w:rPr>
        <w:t>s</w:t>
      </w:r>
      <w:r w:rsidRPr="00533028">
        <w:rPr>
          <w:rFonts w:ascii="Calibri" w:hAnsi="Calibri" w:cs="Calibri"/>
          <w:color w:val="000000"/>
          <w:sz w:val="22"/>
        </w:rPr>
        <w:t xml:space="preserve"> for GNSS.</w:t>
      </w:r>
      <w:r>
        <w:rPr>
          <w:rFonts w:ascii="Calibri" w:hAnsi="Calibri" w:cs="Calibri"/>
          <w:color w:val="000000"/>
          <w:sz w:val="22"/>
        </w:rPr>
        <w:t xml:space="preserve"> This service shall not be impaired by the extension to R-Mode. Therefore, the design of R-Mode navigation messages follows the </w:t>
      </w:r>
      <w:r w:rsidRPr="00533028">
        <w:rPr>
          <w:rFonts w:ascii="Calibri" w:hAnsi="Calibri" w:cs="Calibri"/>
          <w:color w:val="000000"/>
          <w:sz w:val="22"/>
        </w:rPr>
        <w:t>RTCM 2.3</w:t>
      </w:r>
      <w:r>
        <w:rPr>
          <w:rFonts w:ascii="Calibri" w:hAnsi="Calibri" w:cs="Calibri"/>
          <w:color w:val="000000"/>
          <w:sz w:val="22"/>
        </w:rPr>
        <w:t xml:space="preserve"> standard with keeping the header of </w:t>
      </w:r>
      <w:r w:rsidRPr="00533028">
        <w:rPr>
          <w:rFonts w:ascii="Calibri" w:hAnsi="Calibri" w:cs="Calibri"/>
          <w:color w:val="000000"/>
          <w:sz w:val="22"/>
        </w:rPr>
        <w:t>RTCM 2.3</w:t>
      </w:r>
      <w:r>
        <w:rPr>
          <w:rFonts w:ascii="Calibri" w:hAnsi="Calibri" w:cs="Calibri"/>
          <w:color w:val="000000"/>
          <w:sz w:val="22"/>
        </w:rPr>
        <w:t xml:space="preserve"> and adding </w:t>
      </w:r>
      <w:r w:rsidR="00531A3B">
        <w:rPr>
          <w:rFonts w:ascii="Calibri" w:hAnsi="Calibri" w:cs="Calibri"/>
          <w:color w:val="000000"/>
          <w:sz w:val="22"/>
        </w:rPr>
        <w:t xml:space="preserve">a </w:t>
      </w:r>
      <w:r>
        <w:rPr>
          <w:rFonts w:ascii="Calibri" w:hAnsi="Calibri" w:cs="Calibri"/>
          <w:color w:val="000000"/>
          <w:sz w:val="22"/>
        </w:rPr>
        <w:t xml:space="preserve">new RTCM 2.3 message for R-Mode. In a practical implementation GNSS corrections and R-Mode navigation messages can be sent </w:t>
      </w:r>
      <w:r w:rsidRPr="00533028">
        <w:rPr>
          <w:rFonts w:ascii="Calibri" w:hAnsi="Calibri" w:cs="Calibri"/>
          <w:color w:val="000000"/>
          <w:sz w:val="22"/>
        </w:rPr>
        <w:t>sequentially one after the other</w:t>
      </w:r>
      <w:r>
        <w:rPr>
          <w:rFonts w:ascii="Calibri" w:hAnsi="Calibri" w:cs="Calibri"/>
          <w:color w:val="000000"/>
          <w:sz w:val="22"/>
        </w:rPr>
        <w:t xml:space="preserve">. Which will cause </w:t>
      </w:r>
      <w:r w:rsidRPr="00533028">
        <w:rPr>
          <w:rFonts w:ascii="Calibri" w:hAnsi="Calibri" w:cs="Calibri"/>
          <w:color w:val="000000"/>
          <w:sz w:val="22"/>
        </w:rPr>
        <w:t xml:space="preserve">enlargement of the gaps in the transmission of the </w:t>
      </w:r>
      <w:r>
        <w:rPr>
          <w:rFonts w:ascii="Calibri" w:hAnsi="Calibri" w:cs="Calibri"/>
          <w:color w:val="000000"/>
          <w:sz w:val="22"/>
        </w:rPr>
        <w:t xml:space="preserve">GNSS </w:t>
      </w:r>
      <w:r w:rsidRPr="00533028">
        <w:rPr>
          <w:rFonts w:ascii="Calibri" w:hAnsi="Calibri" w:cs="Calibri"/>
          <w:color w:val="000000"/>
          <w:sz w:val="22"/>
        </w:rPr>
        <w:t>corrections.</w:t>
      </w:r>
      <w:r w:rsidR="001D6B2F" w:rsidRPr="0074682A" w:rsidDel="002C689C">
        <w:rPr>
          <w:rFonts w:ascii="Calibri" w:hAnsi="Calibri" w:cs="Calibri"/>
          <w:color w:val="000000"/>
          <w:sz w:val="22"/>
        </w:rPr>
        <w:t xml:space="preserve"> </w:t>
      </w:r>
    </w:p>
    <w:p w14:paraId="65624917" w14:textId="77777777" w:rsidR="002C4C2B" w:rsidRPr="00796F0B" w:rsidRDefault="002C4C2B" w:rsidP="004C15F3">
      <w:pPr>
        <w:pStyle w:val="a2"/>
      </w:pPr>
    </w:p>
    <w:p w14:paraId="6065AEAF" w14:textId="0AFC2E9E" w:rsidR="007D5175" w:rsidRPr="00796F0B" w:rsidRDefault="00061990" w:rsidP="00C77FFD">
      <w:pPr>
        <w:pStyle w:val="2"/>
      </w:pPr>
      <w:bookmarkStart w:id="347" w:name="_Toc145695646"/>
      <w:r w:rsidRPr="00796F0B">
        <w:t>Structure of document</w:t>
      </w:r>
      <w:bookmarkEnd w:id="347"/>
    </w:p>
    <w:p w14:paraId="0795190D" w14:textId="75290FB8" w:rsidR="002C4C2B" w:rsidRPr="00796F0B" w:rsidRDefault="002C4C2B" w:rsidP="004C15F3">
      <w:pPr>
        <w:pStyle w:val="Heading2separationline"/>
      </w:pPr>
    </w:p>
    <w:p w14:paraId="30B047DD" w14:textId="77777777" w:rsidR="005A5B91" w:rsidRDefault="005A5B91" w:rsidP="009C33D2">
      <w:pPr>
        <w:pStyle w:val="a2"/>
      </w:pPr>
      <w:r>
        <w:t xml:space="preserve">The Guideline consist of 3 chapters beside the introduction. </w:t>
      </w:r>
    </w:p>
    <w:p w14:paraId="434CFA95" w14:textId="78191338" w:rsidR="002C4C2B" w:rsidRDefault="005A5B91" w:rsidP="009C33D2">
      <w:pPr>
        <w:pStyle w:val="a2"/>
      </w:pPr>
      <w:r>
        <w:t xml:space="preserve">Chapter 2 gives an overview about the MF R-Mode system and service. It </w:t>
      </w:r>
      <w:proofErr w:type="gramStart"/>
      <w:r>
        <w:t>Introduces</w:t>
      </w:r>
      <w:proofErr w:type="gramEnd"/>
      <w:r>
        <w:t xml:space="preserve"> the overall system architecture and the components of the system and service. Furthermore, the R-Mode System Time (RMST) is introduced as reference frame for all signal transmission.</w:t>
      </w:r>
    </w:p>
    <w:p w14:paraId="5122808F" w14:textId="19CD4567" w:rsidR="005A5B91" w:rsidRDefault="005A5B91" w:rsidP="009C33D2">
      <w:pPr>
        <w:pStyle w:val="a2"/>
      </w:pPr>
      <w:r>
        <w:t>Chapter 3 explains in detail the structure of the MF R-Mode signals and its timing.</w:t>
      </w:r>
    </w:p>
    <w:p w14:paraId="72EC3996" w14:textId="39B52C72" w:rsidR="005A5B91" w:rsidRPr="005A5B91" w:rsidRDefault="00533028" w:rsidP="009C33D2">
      <w:pPr>
        <w:pStyle w:val="a2"/>
      </w:pPr>
      <w:r>
        <w:t xml:space="preserve">Chapter 4 lists the </w:t>
      </w:r>
      <w:r w:rsidR="007469CB">
        <w:t>R-Mode RTCM 2.3 navigation messages and explains in detail the different parameters.</w:t>
      </w:r>
    </w:p>
    <w:p w14:paraId="1A43D374" w14:textId="77777777" w:rsidR="004456F5" w:rsidRPr="005A5B91" w:rsidRDefault="004456F5" w:rsidP="00704E57">
      <w:pPr>
        <w:pStyle w:val="a2"/>
      </w:pPr>
    </w:p>
    <w:p w14:paraId="7DAF5591" w14:textId="6789B4C6" w:rsidR="007D5175" w:rsidRDefault="00D35345">
      <w:pPr>
        <w:pStyle w:val="1"/>
      </w:pPr>
      <w:bookmarkStart w:id="348" w:name="_Toc145695647"/>
      <w:r w:rsidRPr="00533028">
        <w:t xml:space="preserve">MF R-Mode </w:t>
      </w:r>
      <w:r w:rsidR="00061990" w:rsidRPr="00533028">
        <w:t xml:space="preserve">System </w:t>
      </w:r>
      <w:r w:rsidRPr="00533028">
        <w:t>and service</w:t>
      </w:r>
      <w:bookmarkEnd w:id="348"/>
    </w:p>
    <w:p w14:paraId="05C61D6D" w14:textId="77777777" w:rsidR="004A54D7" w:rsidRPr="00EF0124" w:rsidRDefault="004A54D7" w:rsidP="00FB7866">
      <w:pPr>
        <w:pStyle w:val="Heading1separatationline"/>
      </w:pPr>
    </w:p>
    <w:p w14:paraId="40007753" w14:textId="77777777" w:rsidR="008B7094" w:rsidRPr="0074682A" w:rsidRDefault="008B7094" w:rsidP="008B7094">
      <w:pPr>
        <w:pStyle w:val="ae"/>
        <w:jc w:val="center"/>
        <w:rPr>
          <w:noProof/>
        </w:rPr>
      </w:pPr>
    </w:p>
    <w:p w14:paraId="6CEE7A6D" w14:textId="71F9F289" w:rsidR="008B7094" w:rsidRPr="00560DAC" w:rsidRDefault="008B7094" w:rsidP="00C77FFD">
      <w:pPr>
        <w:pStyle w:val="2"/>
      </w:pPr>
      <w:bookmarkStart w:id="349" w:name="_Toc145695648"/>
      <w:commentRangeStart w:id="350"/>
      <w:r w:rsidRPr="00560DAC">
        <w:t>R-Mode System architecture</w:t>
      </w:r>
      <w:commentRangeEnd w:id="350"/>
      <w:r w:rsidR="009E6162">
        <w:rPr>
          <w:rStyle w:val="af"/>
          <w:rFonts w:asciiTheme="minorHAnsi" w:eastAsiaTheme="minorHAnsi" w:hAnsiTheme="minorHAnsi" w:cstheme="minorBidi"/>
          <w:b w:val="0"/>
          <w:bCs w:val="0"/>
          <w:caps w:val="0"/>
          <w:color w:val="auto"/>
          <w:lang w:eastAsia="en-US"/>
        </w:rPr>
        <w:commentReference w:id="350"/>
      </w:r>
      <w:bookmarkEnd w:id="349"/>
      <w:r w:rsidRPr="00560DAC">
        <w:t xml:space="preserve"> </w:t>
      </w:r>
    </w:p>
    <w:p w14:paraId="13DB882F" w14:textId="77777777" w:rsidR="008B7094" w:rsidRPr="005A5B91" w:rsidRDefault="008B7094" w:rsidP="008B7094">
      <w:pPr>
        <w:pStyle w:val="Heading2separationline"/>
        <w:rPr>
          <w:lang w:eastAsia="da-DK"/>
        </w:rPr>
      </w:pPr>
    </w:p>
    <w:p w14:paraId="68042BCB" w14:textId="340EF9E3" w:rsidR="008B7094" w:rsidRPr="00796F0B" w:rsidRDefault="008B7094" w:rsidP="008B7094">
      <w:pPr>
        <w:pStyle w:val="a2"/>
        <w:rPr>
          <w:lang w:eastAsia="da-DK"/>
        </w:rPr>
      </w:pPr>
      <w:r w:rsidRPr="005A5B91">
        <w:rPr>
          <w:lang w:eastAsia="da-DK"/>
        </w:rPr>
        <w:t>The R-Mode system consists in general of the following components</w:t>
      </w:r>
      <w:r w:rsidR="00E74457" w:rsidRPr="005A5B91">
        <w:rPr>
          <w:lang w:eastAsia="da-DK"/>
        </w:rPr>
        <w:t xml:space="preserve"> (</w:t>
      </w:r>
      <w:r w:rsidR="009E6162">
        <w:rPr>
          <w:lang w:eastAsia="da-DK"/>
        </w:rPr>
        <w:fldChar w:fldCharType="begin"/>
      </w:r>
      <w:r w:rsidR="009E6162">
        <w:rPr>
          <w:lang w:eastAsia="da-DK"/>
        </w:rPr>
        <w:instrText xml:space="preserve"> REF _Ref145695118 \h </w:instrText>
      </w:r>
      <w:r w:rsidR="009E6162">
        <w:rPr>
          <w:lang w:eastAsia="da-DK"/>
        </w:rPr>
      </w:r>
      <w:r w:rsidR="009E6162">
        <w:rPr>
          <w:lang w:eastAsia="da-DK"/>
        </w:rPr>
        <w:fldChar w:fldCharType="separate"/>
      </w:r>
      <w:r w:rsidR="00FB7866" w:rsidRPr="00796F0B">
        <w:t xml:space="preserve">Figure </w:t>
      </w:r>
      <w:r w:rsidR="00FB7866">
        <w:rPr>
          <w:noProof/>
        </w:rPr>
        <w:t>1</w:t>
      </w:r>
      <w:r w:rsidR="009E6162">
        <w:rPr>
          <w:lang w:eastAsia="da-DK"/>
        </w:rPr>
        <w:fldChar w:fldCharType="end"/>
      </w:r>
      <w:r w:rsidR="00E74457" w:rsidRPr="00796F0B">
        <w:rPr>
          <w:lang w:eastAsia="da-DK"/>
        </w:rPr>
        <w:t>)</w:t>
      </w:r>
      <w:r w:rsidRPr="00796F0B">
        <w:rPr>
          <w:lang w:eastAsia="da-DK"/>
        </w:rPr>
        <w:t>:</w:t>
      </w:r>
    </w:p>
    <w:p w14:paraId="68C688C4" w14:textId="58D27ADF" w:rsidR="00E74457" w:rsidRPr="0074682A" w:rsidRDefault="00E74457" w:rsidP="008B7094">
      <w:pPr>
        <w:pStyle w:val="a2"/>
        <w:rPr>
          <w:lang w:eastAsia="da-DK"/>
        </w:rPr>
      </w:pPr>
    </w:p>
    <w:p w14:paraId="1DC09A13" w14:textId="4FA3D517" w:rsidR="00E74457" w:rsidRPr="00796F0B" w:rsidRDefault="00E74457" w:rsidP="00C43333">
      <w:pPr>
        <w:pStyle w:val="a2"/>
        <w:jc w:val="center"/>
        <w:rPr>
          <w:lang w:eastAsia="da-DK"/>
        </w:rPr>
      </w:pPr>
      <w:commentRangeStart w:id="351"/>
      <w:r w:rsidRPr="003060CA">
        <w:rPr>
          <w:noProof/>
          <w:lang w:val="en-US" w:eastAsia="ko-KR"/>
        </w:rPr>
        <w:drawing>
          <wp:inline distT="0" distB="0" distL="0" distR="0" wp14:anchorId="3A15565F" wp14:editId="5F9F50FA">
            <wp:extent cx="3533242" cy="262938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34102" cy="2630021"/>
                    </a:xfrm>
                    <a:prstGeom prst="rect">
                      <a:avLst/>
                    </a:prstGeom>
                    <a:noFill/>
                  </pic:spPr>
                </pic:pic>
              </a:graphicData>
            </a:graphic>
          </wp:inline>
        </w:drawing>
      </w:r>
      <w:commentRangeEnd w:id="351"/>
      <w:r w:rsidR="00C0573C">
        <w:rPr>
          <w:rStyle w:val="af"/>
        </w:rPr>
        <w:commentReference w:id="351"/>
      </w:r>
    </w:p>
    <w:p w14:paraId="1F02980D" w14:textId="589A53F3" w:rsidR="00E74457" w:rsidRPr="00796F0B" w:rsidRDefault="00E74457" w:rsidP="00E74457">
      <w:pPr>
        <w:pStyle w:val="ae"/>
        <w:jc w:val="center"/>
      </w:pPr>
      <w:bookmarkStart w:id="352" w:name="_Ref145695118"/>
      <w:bookmarkStart w:id="353" w:name="_Toc145695680"/>
      <w:r w:rsidRPr="00796F0B">
        <w:t xml:space="preserve">Figure </w:t>
      </w:r>
      <w:r w:rsidRPr="00796F0B">
        <w:fldChar w:fldCharType="begin"/>
      </w:r>
      <w:r w:rsidRPr="00796F0B">
        <w:instrText xml:space="preserve"> SEQ Figure \* ARABIC </w:instrText>
      </w:r>
      <w:r w:rsidRPr="00796F0B">
        <w:fldChar w:fldCharType="separate"/>
      </w:r>
      <w:r w:rsidR="00FB7866">
        <w:rPr>
          <w:noProof/>
        </w:rPr>
        <w:t>1</w:t>
      </w:r>
      <w:r w:rsidRPr="00796F0B">
        <w:fldChar w:fldCharType="end"/>
      </w:r>
      <w:bookmarkEnd w:id="352"/>
      <w:r w:rsidRPr="00796F0B">
        <w:t xml:space="preserve"> </w:t>
      </w:r>
      <w:r w:rsidRPr="00796F0B">
        <w:rPr>
          <w:b w:val="0"/>
          <w:i w:val="0"/>
        </w:rPr>
        <w:t>Logical R-Mode architecture</w:t>
      </w:r>
      <w:bookmarkEnd w:id="353"/>
    </w:p>
    <w:p w14:paraId="5B32A1A7" w14:textId="77777777" w:rsidR="00E74457" w:rsidRPr="0074682A" w:rsidRDefault="00E74457" w:rsidP="008B7094">
      <w:pPr>
        <w:pStyle w:val="a2"/>
        <w:rPr>
          <w:lang w:eastAsia="da-DK"/>
        </w:rPr>
      </w:pPr>
    </w:p>
    <w:p w14:paraId="69BFFCAC" w14:textId="77777777" w:rsidR="00E74457" w:rsidRPr="00560DAC" w:rsidRDefault="00E74457" w:rsidP="008B7094">
      <w:pPr>
        <w:pStyle w:val="a2"/>
        <w:rPr>
          <w:lang w:eastAsia="da-DK"/>
        </w:rPr>
      </w:pPr>
    </w:p>
    <w:p w14:paraId="0310F7D9" w14:textId="12D59DC7" w:rsidR="008B7094" w:rsidRPr="00533028" w:rsidRDefault="008B7094" w:rsidP="003060CA">
      <w:pPr>
        <w:pStyle w:val="a2"/>
        <w:numPr>
          <w:ilvl w:val="0"/>
          <w:numId w:val="33"/>
        </w:numPr>
        <w:rPr>
          <w:lang w:eastAsia="da-DK"/>
        </w:rPr>
      </w:pPr>
      <w:r w:rsidRPr="00533028">
        <w:rPr>
          <w:lang w:eastAsia="da-DK"/>
        </w:rPr>
        <w:t xml:space="preserve">R-Mode </w:t>
      </w:r>
      <w:r w:rsidR="00411F72" w:rsidRPr="00533028">
        <w:rPr>
          <w:lang w:eastAsia="da-DK"/>
        </w:rPr>
        <w:t xml:space="preserve">transmitter </w:t>
      </w:r>
      <w:r w:rsidRPr="00533028">
        <w:rPr>
          <w:lang w:eastAsia="da-DK"/>
        </w:rPr>
        <w:t>station</w:t>
      </w:r>
    </w:p>
    <w:p w14:paraId="007A50D8" w14:textId="237BBAE2" w:rsidR="008B7094" w:rsidRPr="00796F0B" w:rsidRDefault="008B7094" w:rsidP="00FB7866">
      <w:pPr>
        <w:pStyle w:val="a2"/>
        <w:ind w:left="360"/>
      </w:pPr>
      <w:r w:rsidRPr="00533028">
        <w:rPr>
          <w:lang w:eastAsia="da-DK"/>
        </w:rPr>
        <w:t>A station that provides R-Mode service. It is intended to use existing maritime radio beacon installations and VHF (AIS/VDES) shore sites.</w:t>
      </w:r>
      <w:r w:rsidRPr="00796F0B">
        <w:t xml:space="preserve"> </w:t>
      </w:r>
    </w:p>
    <w:p w14:paraId="6F7C174D" w14:textId="77777777" w:rsidR="008B7094" w:rsidRPr="00796F0B" w:rsidRDefault="008B7094" w:rsidP="003060CA">
      <w:pPr>
        <w:pStyle w:val="a2"/>
        <w:numPr>
          <w:ilvl w:val="0"/>
          <w:numId w:val="33"/>
        </w:numPr>
        <w:rPr>
          <w:lang w:eastAsia="da-DK"/>
        </w:rPr>
      </w:pPr>
      <w:r w:rsidRPr="00796F0B">
        <w:rPr>
          <w:lang w:eastAsia="da-DK"/>
        </w:rPr>
        <w:t>R-Mode monitor</w:t>
      </w:r>
    </w:p>
    <w:p w14:paraId="26B8A009" w14:textId="116AE1F7" w:rsidR="008B7094" w:rsidRPr="00796F0B" w:rsidRDefault="008B7094" w:rsidP="00FB7866">
      <w:pPr>
        <w:pStyle w:val="a2"/>
        <w:ind w:left="360"/>
        <w:rPr>
          <w:lang w:eastAsia="da-DK"/>
        </w:rPr>
      </w:pPr>
      <w:r w:rsidRPr="00796F0B">
        <w:rPr>
          <w:lang w:eastAsia="da-DK"/>
        </w:rPr>
        <w:t>Station that monitors broadcasted signals of R-Mode transmitters.</w:t>
      </w:r>
      <w:r w:rsidRPr="00796F0B">
        <w:t xml:space="preserve"> </w:t>
      </w:r>
    </w:p>
    <w:p w14:paraId="13E03CA2" w14:textId="77777777" w:rsidR="008B7094" w:rsidRPr="00796F0B" w:rsidRDefault="008B7094" w:rsidP="003060CA">
      <w:pPr>
        <w:pStyle w:val="a2"/>
        <w:numPr>
          <w:ilvl w:val="0"/>
          <w:numId w:val="33"/>
        </w:numPr>
        <w:rPr>
          <w:lang w:eastAsia="da-DK"/>
        </w:rPr>
      </w:pPr>
      <w:bookmarkStart w:id="354" w:name="_Hlk53003176"/>
      <w:r w:rsidRPr="00796F0B">
        <w:rPr>
          <w:lang w:eastAsia="da-DK"/>
        </w:rPr>
        <w:t>R-Mode reference time</w:t>
      </w:r>
      <w:bookmarkEnd w:id="354"/>
      <w:r w:rsidRPr="00796F0B">
        <w:rPr>
          <w:lang w:eastAsia="da-DK"/>
        </w:rPr>
        <w:t xml:space="preserve">: </w:t>
      </w:r>
    </w:p>
    <w:p w14:paraId="6D22BE51" w14:textId="4414B006" w:rsidR="008B7094" w:rsidRPr="00796F0B" w:rsidRDefault="008B7094" w:rsidP="00FB7866">
      <w:pPr>
        <w:pStyle w:val="a2"/>
        <w:ind w:left="360"/>
        <w:rPr>
          <w:lang w:eastAsia="da-DK"/>
        </w:rPr>
      </w:pPr>
      <w:r w:rsidRPr="00796F0B">
        <w:rPr>
          <w:lang w:eastAsia="da-DK"/>
        </w:rPr>
        <w:t xml:space="preserve">Time distribution infrastructure that provides in a region the R-Mode reference time which is used for R-Mode service provision. </w:t>
      </w:r>
    </w:p>
    <w:p w14:paraId="68EC09DB" w14:textId="77777777" w:rsidR="008B7094" w:rsidRPr="00796F0B" w:rsidRDefault="008B7094" w:rsidP="003060CA">
      <w:pPr>
        <w:pStyle w:val="a2"/>
        <w:numPr>
          <w:ilvl w:val="0"/>
          <w:numId w:val="33"/>
        </w:numPr>
        <w:rPr>
          <w:lang w:eastAsia="da-DK"/>
        </w:rPr>
      </w:pPr>
      <w:r w:rsidRPr="00796F0B">
        <w:rPr>
          <w:lang w:eastAsia="da-DK"/>
        </w:rPr>
        <w:t xml:space="preserve">Command and control, Security </w:t>
      </w:r>
      <w:proofErr w:type="spellStart"/>
      <w:r w:rsidRPr="00796F0B">
        <w:rPr>
          <w:lang w:eastAsia="da-DK"/>
        </w:rPr>
        <w:t>center</w:t>
      </w:r>
      <w:proofErr w:type="spellEnd"/>
    </w:p>
    <w:p w14:paraId="3840C218" w14:textId="71D05033" w:rsidR="008B7094" w:rsidRPr="00796F0B" w:rsidRDefault="008B7094" w:rsidP="00FB7866">
      <w:pPr>
        <w:pStyle w:val="a2"/>
        <w:ind w:left="360"/>
        <w:rPr>
          <w:lang w:eastAsia="da-DK"/>
        </w:rPr>
      </w:pPr>
      <w:r w:rsidRPr="00796F0B">
        <w:rPr>
          <w:lang w:eastAsia="da-DK"/>
        </w:rPr>
        <w:t>Central infrastructure of a region that is used to control and command the complete network. It provides a security services for the R-Mode system and service.</w:t>
      </w:r>
      <w:r w:rsidRPr="00796F0B">
        <w:t xml:space="preserve"> </w:t>
      </w:r>
    </w:p>
    <w:p w14:paraId="2762EA76" w14:textId="77777777" w:rsidR="008B7094" w:rsidRPr="00796F0B" w:rsidRDefault="008B7094" w:rsidP="003060CA">
      <w:pPr>
        <w:pStyle w:val="a2"/>
        <w:numPr>
          <w:ilvl w:val="0"/>
          <w:numId w:val="33"/>
        </w:numPr>
        <w:rPr>
          <w:lang w:eastAsia="da-DK"/>
        </w:rPr>
      </w:pPr>
      <w:r w:rsidRPr="00796F0B">
        <w:rPr>
          <w:lang w:eastAsia="da-DK"/>
        </w:rPr>
        <w:t xml:space="preserve">R-Mode user </w:t>
      </w:r>
    </w:p>
    <w:p w14:paraId="18C97F3F" w14:textId="77777777" w:rsidR="008B7094" w:rsidRPr="00796F0B" w:rsidRDefault="008B7094" w:rsidP="008B7094">
      <w:pPr>
        <w:pStyle w:val="a2"/>
        <w:ind w:left="360"/>
        <w:rPr>
          <w:lang w:eastAsia="da-DK"/>
        </w:rPr>
      </w:pPr>
      <w:r w:rsidRPr="00796F0B">
        <w:rPr>
          <w:lang w:eastAsia="da-DK"/>
        </w:rPr>
        <w:t>User of R-Mode service.  The functions include:</w:t>
      </w:r>
    </w:p>
    <w:p w14:paraId="05234737" w14:textId="77777777" w:rsidR="008B7094" w:rsidRPr="00796F0B" w:rsidRDefault="008B7094" w:rsidP="003060CA">
      <w:pPr>
        <w:pStyle w:val="a2"/>
        <w:numPr>
          <w:ilvl w:val="0"/>
          <w:numId w:val="37"/>
        </w:numPr>
        <w:rPr>
          <w:lang w:eastAsia="da-DK"/>
        </w:rPr>
      </w:pPr>
      <w:r w:rsidRPr="00796F0B">
        <w:rPr>
          <w:lang w:eastAsia="da-DK"/>
        </w:rPr>
        <w:t>Receive MF/VHF R-Mode Signal</w:t>
      </w:r>
    </w:p>
    <w:p w14:paraId="356FCCB7" w14:textId="77777777" w:rsidR="008B7094" w:rsidRPr="00796F0B" w:rsidRDefault="008B7094" w:rsidP="003060CA">
      <w:pPr>
        <w:pStyle w:val="a2"/>
        <w:numPr>
          <w:ilvl w:val="0"/>
          <w:numId w:val="37"/>
        </w:numPr>
        <w:rPr>
          <w:lang w:eastAsia="da-DK"/>
        </w:rPr>
      </w:pPr>
      <w:r w:rsidRPr="00796F0B">
        <w:rPr>
          <w:lang w:eastAsia="zh-CN"/>
        </w:rPr>
        <w:t>Ranging</w:t>
      </w:r>
    </w:p>
    <w:p w14:paraId="1D0D6A1D" w14:textId="77777777" w:rsidR="008B7094" w:rsidRPr="00796F0B" w:rsidRDefault="008B7094" w:rsidP="003060CA">
      <w:pPr>
        <w:pStyle w:val="a2"/>
        <w:numPr>
          <w:ilvl w:val="0"/>
          <w:numId w:val="37"/>
        </w:numPr>
        <w:rPr>
          <w:lang w:eastAsia="da-DK"/>
        </w:rPr>
      </w:pPr>
      <w:r w:rsidRPr="00796F0B">
        <w:rPr>
          <w:lang w:eastAsia="zh-CN"/>
        </w:rPr>
        <w:t>Positioning</w:t>
      </w:r>
    </w:p>
    <w:p w14:paraId="14D6CC4B" w14:textId="1866C087" w:rsidR="008B7094" w:rsidRPr="00796F0B" w:rsidRDefault="008B7094" w:rsidP="008B7094">
      <w:pPr>
        <w:keepNext/>
        <w:jc w:val="center"/>
      </w:pPr>
    </w:p>
    <w:p w14:paraId="0F681006" w14:textId="77777777" w:rsidR="008B7094" w:rsidRPr="00796F0B" w:rsidRDefault="008B7094" w:rsidP="008B7094">
      <w:pPr>
        <w:rPr>
          <w:lang w:eastAsia="da-DK"/>
        </w:rPr>
      </w:pPr>
    </w:p>
    <w:p w14:paraId="4F0C5251" w14:textId="77777777" w:rsidR="008B7094" w:rsidRPr="00796F0B" w:rsidRDefault="008B7094" w:rsidP="008B7094">
      <w:pPr>
        <w:rPr>
          <w:lang w:eastAsia="da-DK"/>
        </w:rPr>
      </w:pPr>
    </w:p>
    <w:p w14:paraId="2EC61AA5" w14:textId="48B65681" w:rsidR="008B7094" w:rsidRPr="0074682A" w:rsidRDefault="008B7094" w:rsidP="008B7094">
      <w:pPr>
        <w:pStyle w:val="a2"/>
        <w:rPr>
          <w:lang w:eastAsia="da-DK"/>
        </w:rPr>
      </w:pPr>
    </w:p>
    <w:p w14:paraId="1D3A7DA0" w14:textId="77777777" w:rsidR="008B7094" w:rsidRPr="0074682A" w:rsidRDefault="008B7094" w:rsidP="008B7094"/>
    <w:p w14:paraId="4E39710B" w14:textId="0037E30C" w:rsidR="00D35345" w:rsidRPr="00560DAC" w:rsidRDefault="00D35345" w:rsidP="00D35345">
      <w:pPr>
        <w:pStyle w:val="2"/>
      </w:pPr>
      <w:bookmarkStart w:id="355" w:name="_Hlk144726020"/>
      <w:bookmarkStart w:id="356" w:name="_Toc145695649"/>
      <w:r w:rsidRPr="00560DAC">
        <w:t>R-Mode System Time (RMST)</w:t>
      </w:r>
      <w:bookmarkEnd w:id="355"/>
      <w:bookmarkEnd w:id="356"/>
    </w:p>
    <w:p w14:paraId="0CB29B13" w14:textId="77777777" w:rsidR="00D35345" w:rsidRPr="00533028" w:rsidRDefault="00D35345" w:rsidP="00D35345">
      <w:pPr>
        <w:pStyle w:val="Heading2separationline"/>
        <w:rPr>
          <w:lang w:eastAsia="da-DK"/>
        </w:rPr>
      </w:pPr>
    </w:p>
    <w:p w14:paraId="3AF3E6D8" w14:textId="77777777" w:rsidR="00D35345" w:rsidRPr="00796F0B" w:rsidRDefault="00D35345" w:rsidP="00D35345">
      <w:pPr>
        <w:pStyle w:val="a2"/>
      </w:pPr>
      <w:r w:rsidRPr="00533028">
        <w:t>The RMST is as a realisation of UTC the time reference of an R-Mode system which provides R-Mode signals through a limited network of R-Mode stations in a region. Each component of the system consisting of R-Mode station netw</w:t>
      </w:r>
      <w:r w:rsidRPr="00796F0B">
        <w:t xml:space="preserve">ork, monitoring facilities and control segment are synchronized to the RMST. Any deviation of local clocks or deviation of the timing of the signals in the network are reported with respect to the RMST. </w:t>
      </w:r>
    </w:p>
    <w:p w14:paraId="39EBB620" w14:textId="77777777" w:rsidR="00D35345" w:rsidRPr="00796F0B" w:rsidRDefault="00D35345" w:rsidP="00D35345">
      <w:pPr>
        <w:pStyle w:val="a2"/>
      </w:pPr>
      <w:r w:rsidRPr="00796F0B">
        <w:t xml:space="preserve">Compared to a GNSS the R-Mode systems follow a decentralised approach. Therefore, adjacent R-Mode systems which are operated by different service providers may differ in their RMST. Beside a time offset also the stability of the RMST may differ dependent on the used approach for the realisation of UTC, synchronisation and hold-over capabilities in the R-Mode system. </w:t>
      </w:r>
    </w:p>
    <w:p w14:paraId="22B6B24F" w14:textId="77777777" w:rsidR="00D35345" w:rsidRPr="00796F0B" w:rsidRDefault="00D35345" w:rsidP="00D35345">
      <w:pPr>
        <w:pStyle w:val="a2"/>
      </w:pPr>
      <w:r w:rsidRPr="00796F0B">
        <w:t xml:space="preserve">The RMST is traceable to UTC. This is a precondition that the signals of different adjacent R-Mode systems or in general of an R-Mode system and another positioning or navigation systems like GPS can be used for the generation of reliable positioning and timing data without the necessity to estimate the intersystem time offset. Each R-Mode system provides an estimate of the current and predicted offset of the RMST to UTC by its navigation data. </w:t>
      </w:r>
    </w:p>
    <w:p w14:paraId="55E33B84" w14:textId="77777777" w:rsidR="00D35345" w:rsidRPr="00796F0B" w:rsidRDefault="00D35345" w:rsidP="00D35345">
      <w:pPr>
        <w:pStyle w:val="a2"/>
      </w:pPr>
      <w:r w:rsidRPr="00796F0B">
        <w:t>Usually, the RMST is tied to another timing source by appropriate means of synchronisation. Possible RMST sources are:</w:t>
      </w:r>
    </w:p>
    <w:p w14:paraId="096F2759" w14:textId="7B0DEAD8" w:rsidR="00D35345" w:rsidRPr="00796F0B" w:rsidRDefault="00D35345" w:rsidP="003060CA">
      <w:pPr>
        <w:pStyle w:val="afb"/>
        <w:numPr>
          <w:ilvl w:val="0"/>
          <w:numId w:val="31"/>
        </w:numPr>
        <w:spacing w:after="200" w:line="276" w:lineRule="auto"/>
        <w:rPr>
          <w:lang w:val="en-GB"/>
        </w:rPr>
      </w:pPr>
      <w:r w:rsidRPr="00796F0B">
        <w:rPr>
          <w:lang w:val="en-GB"/>
        </w:rPr>
        <w:t xml:space="preserve">Realisations of Coordinated Universal Time, </w:t>
      </w:r>
      <w:proofErr w:type="gramStart"/>
      <w:r w:rsidRPr="00796F0B">
        <w:rPr>
          <w:lang w:val="en-GB"/>
        </w:rPr>
        <w:t>UTC(</w:t>
      </w:r>
      <w:proofErr w:type="gramEnd"/>
      <w:r w:rsidRPr="00796F0B">
        <w:rPr>
          <w:i/>
          <w:lang w:val="en-GB"/>
        </w:rPr>
        <w:t>k</w:t>
      </w:r>
      <w:r w:rsidRPr="00796F0B">
        <w:rPr>
          <w:lang w:val="en-GB"/>
        </w:rPr>
        <w:t xml:space="preserve">), as realised by </w:t>
      </w:r>
      <w:r w:rsidR="00D42BC3">
        <w:rPr>
          <w:lang w:val="en-GB"/>
        </w:rPr>
        <w:t xml:space="preserve">a </w:t>
      </w:r>
      <w:r w:rsidRPr="00796F0B">
        <w:rPr>
          <w:lang w:val="en-GB"/>
        </w:rPr>
        <w:t xml:space="preserve">national metrological institute. Combinations of several </w:t>
      </w:r>
      <w:proofErr w:type="gramStart"/>
      <w:r w:rsidRPr="00796F0B">
        <w:rPr>
          <w:lang w:val="en-GB"/>
        </w:rPr>
        <w:t>UTC(</w:t>
      </w:r>
      <w:proofErr w:type="gramEnd"/>
      <w:r w:rsidRPr="00796F0B">
        <w:rPr>
          <w:lang w:val="en-GB"/>
        </w:rPr>
        <w:t>k) spanning different administrations need to be communicated and applied by the timing devices.</w:t>
      </w:r>
    </w:p>
    <w:p w14:paraId="0845467F" w14:textId="77777777" w:rsidR="00D35345" w:rsidRPr="00796F0B" w:rsidRDefault="00D35345" w:rsidP="003060CA">
      <w:pPr>
        <w:pStyle w:val="afb"/>
        <w:numPr>
          <w:ilvl w:val="0"/>
          <w:numId w:val="31"/>
        </w:numPr>
        <w:spacing w:after="200" w:line="276" w:lineRule="auto"/>
        <w:rPr>
          <w:lang w:val="en-GB"/>
        </w:rPr>
      </w:pPr>
      <w:r w:rsidRPr="00796F0B">
        <w:rPr>
          <w:lang w:val="en-GB"/>
        </w:rPr>
        <w:t xml:space="preserve">Constellation time of one or more GNSS (e.g. Galileo, GPS, GLONASS, </w:t>
      </w:r>
      <w:proofErr w:type="spellStart"/>
      <w:r w:rsidRPr="00796F0B">
        <w:rPr>
          <w:lang w:val="en-GB"/>
        </w:rPr>
        <w:t>BeiDou</w:t>
      </w:r>
      <w:proofErr w:type="spellEnd"/>
      <w:r w:rsidRPr="00796F0B">
        <w:rPr>
          <w:lang w:val="en-GB"/>
        </w:rPr>
        <w:t xml:space="preserve">, etc.). In this case RMST will be the same as the GNSS time. Combinations of different GNSS need to take system offsets into account. </w:t>
      </w:r>
    </w:p>
    <w:p w14:paraId="64AE1C59" w14:textId="3EFBF13F" w:rsidR="00D35345" w:rsidRDefault="00D35345" w:rsidP="003060CA">
      <w:pPr>
        <w:pStyle w:val="afb"/>
        <w:numPr>
          <w:ilvl w:val="0"/>
          <w:numId w:val="31"/>
        </w:numPr>
        <w:spacing w:after="200" w:line="276" w:lineRule="auto"/>
        <w:rPr>
          <w:lang w:val="en-GB"/>
        </w:rPr>
      </w:pPr>
      <w:r w:rsidRPr="00796F0B">
        <w:rPr>
          <w:lang w:val="en-GB"/>
        </w:rPr>
        <w:t>R-Mode own central timing scale.  It is strongly suggested to keep the time scale traceable to UTC and regularly publish its offset and uncertainty.</w:t>
      </w:r>
    </w:p>
    <w:p w14:paraId="6262E489" w14:textId="761785CB" w:rsidR="007405B7" w:rsidRPr="007405B7" w:rsidRDefault="007405B7" w:rsidP="00FB7866">
      <w:pPr>
        <w:pStyle w:val="a2"/>
      </w:pPr>
      <w:r>
        <w:fldChar w:fldCharType="begin"/>
      </w:r>
      <w:r>
        <w:instrText xml:space="preserve"> REF _Ref144730366 \h  \* MERGEFORMAT </w:instrText>
      </w:r>
      <w:r>
        <w:fldChar w:fldCharType="separate"/>
      </w:r>
      <w:r w:rsidR="00FB7866">
        <w:t>Figure 2</w:t>
      </w:r>
      <w:r>
        <w:fldChar w:fldCharType="end"/>
      </w:r>
      <w:r>
        <w:t xml:space="preserve"> shows three different approaches to realise the traceability of the RMST to UTC. Here, </w:t>
      </w:r>
      <w:r w:rsidRPr="00FB7866">
        <w:rPr>
          <w:i/>
        </w:rPr>
        <w:t>xx</w:t>
      </w:r>
      <w:r>
        <w:t xml:space="preserve"> and </w:t>
      </w:r>
      <w:r w:rsidRPr="00FB7866">
        <w:rPr>
          <w:i/>
        </w:rPr>
        <w:t>xxx</w:t>
      </w:r>
      <w:r>
        <w:t xml:space="preserve"> are typically small numbers. In reality, more complicated s</w:t>
      </w:r>
      <w:r w:rsidRPr="007405B7">
        <w:t xml:space="preserve">chemes </w:t>
      </w:r>
      <w:r>
        <w:t xml:space="preserve">then give in </w:t>
      </w:r>
      <w:r>
        <w:fldChar w:fldCharType="begin"/>
      </w:r>
      <w:r>
        <w:instrText xml:space="preserve"> REF _Ref144730366 \h  \* MERGEFORMAT </w:instrText>
      </w:r>
      <w:r>
        <w:fldChar w:fldCharType="separate"/>
      </w:r>
      <w:r w:rsidR="00FB7866">
        <w:t>Figure 2</w:t>
      </w:r>
      <w:r>
        <w:fldChar w:fldCharType="end"/>
      </w:r>
      <w:r>
        <w:t xml:space="preserve"> </w:t>
      </w:r>
      <w:r w:rsidRPr="007405B7">
        <w:t xml:space="preserve">are </w:t>
      </w:r>
      <w:r>
        <w:t>used.</w:t>
      </w:r>
    </w:p>
    <w:p w14:paraId="3EBA3FC7" w14:textId="77777777" w:rsidR="00D35345" w:rsidRPr="00560DAC" w:rsidRDefault="00D35345" w:rsidP="00D35345">
      <w:pPr>
        <w:pStyle w:val="a2"/>
      </w:pPr>
    </w:p>
    <w:p w14:paraId="27C6D072" w14:textId="77777777" w:rsidR="007405B7" w:rsidRDefault="00D35345" w:rsidP="00FB7866">
      <w:pPr>
        <w:pStyle w:val="a2"/>
        <w:keepNext/>
        <w:jc w:val="center"/>
      </w:pPr>
      <w:r w:rsidRPr="003060CA">
        <w:rPr>
          <w:noProof/>
          <w:lang w:val="en-US" w:eastAsia="ko-KR"/>
        </w:rPr>
        <w:drawing>
          <wp:inline distT="0" distB="0" distL="0" distR="0" wp14:anchorId="6CDA4A96" wp14:editId="42C45F78">
            <wp:extent cx="5102302" cy="2957885"/>
            <wp:effectExtent l="0" t="0" r="317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8">
                      <a:extLst>
                        <a:ext uri="{28A0092B-C50C-407E-A947-70E740481C1C}">
                          <a14:useLocalDpi xmlns:a14="http://schemas.microsoft.com/office/drawing/2010/main" val="0"/>
                        </a:ext>
                      </a:extLst>
                    </a:blip>
                    <a:stretch>
                      <a:fillRect/>
                    </a:stretch>
                  </pic:blipFill>
                  <pic:spPr>
                    <a:xfrm>
                      <a:off x="0" y="0"/>
                      <a:ext cx="5123891" cy="2970400"/>
                    </a:xfrm>
                    <a:prstGeom prst="rect">
                      <a:avLst/>
                    </a:prstGeom>
                  </pic:spPr>
                </pic:pic>
              </a:graphicData>
            </a:graphic>
          </wp:inline>
        </w:drawing>
      </w:r>
    </w:p>
    <w:p w14:paraId="0A2D8A91" w14:textId="46AE9A7D" w:rsidR="00D35345" w:rsidRPr="00796F0B" w:rsidRDefault="007405B7" w:rsidP="00D218E8">
      <w:pPr>
        <w:pStyle w:val="ae"/>
      </w:pPr>
      <w:bookmarkStart w:id="357" w:name="_Ref144730366"/>
      <w:bookmarkStart w:id="358" w:name="_Toc145695681"/>
      <w:r>
        <w:t xml:space="preserve">Figure </w:t>
      </w:r>
      <w:r>
        <w:fldChar w:fldCharType="begin"/>
      </w:r>
      <w:r>
        <w:instrText xml:space="preserve"> SEQ Figure \* ARABIC </w:instrText>
      </w:r>
      <w:r>
        <w:fldChar w:fldCharType="separate"/>
      </w:r>
      <w:r w:rsidR="00FB7866">
        <w:rPr>
          <w:noProof/>
        </w:rPr>
        <w:t>2</w:t>
      </w:r>
      <w:r>
        <w:fldChar w:fldCharType="end"/>
      </w:r>
      <w:bookmarkEnd w:id="357"/>
      <w:r>
        <w:t xml:space="preserve"> Different ways to realise the traceability of RMST to UTC</w:t>
      </w:r>
      <w:bookmarkEnd w:id="358"/>
    </w:p>
    <w:p w14:paraId="102984EA" w14:textId="77777777" w:rsidR="00D35345" w:rsidRPr="0074682A" w:rsidRDefault="00D35345" w:rsidP="00D35345">
      <w:pPr>
        <w:pStyle w:val="ae"/>
      </w:pPr>
    </w:p>
    <w:p w14:paraId="68BA7AE5" w14:textId="77777777" w:rsidR="00D35345" w:rsidRPr="0074682A" w:rsidRDefault="00D35345" w:rsidP="00D35345">
      <w:pPr>
        <w:pStyle w:val="a2"/>
      </w:pPr>
    </w:p>
    <w:p w14:paraId="550985F2" w14:textId="77777777" w:rsidR="00D35345" w:rsidRPr="00533028" w:rsidRDefault="00D35345" w:rsidP="00D35345">
      <w:pPr>
        <w:pStyle w:val="a2"/>
      </w:pPr>
      <w:r w:rsidRPr="00560DAC">
        <w:t>Important to know, UTC is calculated in post processing over one-month data batches of worldwide distributed atomic clocks. It is made available with monthly update rate. Therefore, UTC is not appropriate for real time applications. The UTC realisations of metrological institutes (</w:t>
      </w:r>
      <w:proofErr w:type="gramStart"/>
      <w:r w:rsidRPr="00560DAC">
        <w:t>UTC(</w:t>
      </w:r>
      <w:proofErr w:type="gramEnd"/>
      <w:r w:rsidRPr="00560DAC">
        <w:t>k)) and of the GNSS systems differ usually by some leap seconds (GPS, Ga</w:t>
      </w:r>
      <w:r w:rsidRPr="00533028">
        <w:t xml:space="preserve">lileo, </w:t>
      </w:r>
      <w:proofErr w:type="spellStart"/>
      <w:r w:rsidRPr="00533028">
        <w:t>BeiDou</w:t>
      </w:r>
      <w:proofErr w:type="spellEnd"/>
      <w:r w:rsidRPr="00533028">
        <w:t xml:space="preserve">) and some nanoseconds which varies over longer periods. These realisations are continuously available and therefore appropriate for real time applications. A similar difference of some leap seconds and some nanoseconds can be assumed when the RMST is derived from the GNSS system time, </w:t>
      </w:r>
      <w:proofErr w:type="gramStart"/>
      <w:r w:rsidRPr="00533028">
        <w:t>UTC(</w:t>
      </w:r>
      <w:proofErr w:type="gramEnd"/>
      <w:r w:rsidRPr="00533028">
        <w:t>k) or another timing source.</w:t>
      </w:r>
    </w:p>
    <w:p w14:paraId="69647E30" w14:textId="58C83D25" w:rsidR="00D35345" w:rsidRPr="00796F0B" w:rsidRDefault="00D35345" w:rsidP="00D35345">
      <w:pPr>
        <w:pStyle w:val="a2"/>
      </w:pPr>
      <w:r w:rsidRPr="00796F0B">
        <w:t xml:space="preserve">The RMST is a continuous time scale like GPS and other GNSS. The handling of leap seconds is typically prone for errors especially in times when the number will be changed. Therefore, the R-Mode system should use a continuous time scale which can be converted to UTC at any time. To be in line with the number of leap seconds of GPS and Galileo the RMST start </w:t>
      </w:r>
      <w:r w:rsidR="006F3227" w:rsidRPr="00796F0B">
        <w:t>epoch is</w:t>
      </w:r>
      <w:r w:rsidRPr="00796F0B">
        <w:t xml:space="preserve"> defined as 13 seconds before midnight between 21st August and 22nd August 1999 UTC. A change in the number of leap seconds has to be published by the R-Mode navigation data.</w:t>
      </w:r>
    </w:p>
    <w:p w14:paraId="4F49D925" w14:textId="77777777" w:rsidR="00D35345" w:rsidRPr="00796F0B" w:rsidRDefault="00D35345" w:rsidP="00D35345">
      <w:pPr>
        <w:pStyle w:val="a2"/>
      </w:pPr>
      <w:r w:rsidRPr="00796F0B">
        <w:t>Requirements on the R-Mode system with respect to RMST</w:t>
      </w:r>
    </w:p>
    <w:p w14:paraId="5F1C34E2" w14:textId="77777777" w:rsidR="00D35345" w:rsidRPr="00796F0B" w:rsidRDefault="00D35345" w:rsidP="003060CA">
      <w:pPr>
        <w:pStyle w:val="a2"/>
        <w:numPr>
          <w:ilvl w:val="0"/>
          <w:numId w:val="41"/>
        </w:numPr>
        <w:rPr>
          <w:lang w:eastAsia="da-DK"/>
        </w:rPr>
      </w:pPr>
      <w:r w:rsidRPr="00796F0B">
        <w:rPr>
          <w:lang w:eastAsia="da-DK"/>
        </w:rPr>
        <w:t>RMST should be traceable to UTC; deviations and uncertainties has to be published in the navigation data.</w:t>
      </w:r>
    </w:p>
    <w:p w14:paraId="5825B723" w14:textId="77777777" w:rsidR="00D35345" w:rsidRPr="00796F0B" w:rsidRDefault="00D35345" w:rsidP="003060CA">
      <w:pPr>
        <w:pStyle w:val="a2"/>
        <w:numPr>
          <w:ilvl w:val="0"/>
          <w:numId w:val="41"/>
        </w:numPr>
      </w:pPr>
      <w:r w:rsidRPr="00796F0B">
        <w:rPr>
          <w:lang w:eastAsia="da-DK"/>
        </w:rPr>
        <w:t xml:space="preserve">RMST should refer in each implementation of R-Mode (MF, VDES, </w:t>
      </w:r>
      <w:proofErr w:type="gramStart"/>
      <w:r w:rsidRPr="00796F0B">
        <w:rPr>
          <w:lang w:eastAsia="da-DK"/>
        </w:rPr>
        <w:t>AIS</w:t>
      </w:r>
      <w:proofErr w:type="gramEnd"/>
      <w:r w:rsidRPr="00796F0B">
        <w:rPr>
          <w:lang w:eastAsia="da-DK"/>
        </w:rPr>
        <w:t>/ASM/VDES) on a specific time during signal transmission (e.g. zero crossing of a signal component, bit transition or beginning of a slot).</w:t>
      </w:r>
    </w:p>
    <w:p w14:paraId="39EFAF47" w14:textId="77777777" w:rsidR="00D35345" w:rsidRPr="00796F0B" w:rsidRDefault="00D35345" w:rsidP="003060CA">
      <w:pPr>
        <w:pStyle w:val="a2"/>
        <w:numPr>
          <w:ilvl w:val="0"/>
          <w:numId w:val="41"/>
        </w:numPr>
      </w:pPr>
      <w:r w:rsidRPr="00796F0B">
        <w:t>RMST should be stable and traceable to UTC even if the mean for synchronisation with primary time source is interrupted for a longer time.</w:t>
      </w:r>
    </w:p>
    <w:p w14:paraId="3B241068" w14:textId="77777777" w:rsidR="00D35345" w:rsidRPr="00796F0B" w:rsidRDefault="00D35345" w:rsidP="003060CA">
      <w:pPr>
        <w:pStyle w:val="a2"/>
        <w:numPr>
          <w:ilvl w:val="0"/>
          <w:numId w:val="41"/>
        </w:numPr>
      </w:pPr>
      <w:r w:rsidRPr="00796F0B">
        <w:t>The user should be notified if the RMST lost traceability to UTC or any R-Mode station lost its local realisation of RMST.</w:t>
      </w:r>
    </w:p>
    <w:p w14:paraId="719648E9" w14:textId="77777777" w:rsidR="00D35345" w:rsidRPr="00796F0B" w:rsidRDefault="00D35345" w:rsidP="003060CA">
      <w:pPr>
        <w:pStyle w:val="a2"/>
        <w:numPr>
          <w:ilvl w:val="0"/>
          <w:numId w:val="41"/>
        </w:numPr>
      </w:pPr>
      <w:r w:rsidRPr="00796F0B">
        <w:t>Depending on the requirements on the R-Mode system the deviation of RMST to UTC should be known within reasonable accuracy.</w:t>
      </w:r>
    </w:p>
    <w:p w14:paraId="2D77F866" w14:textId="77777777" w:rsidR="00D35345" w:rsidRPr="00796F0B" w:rsidRDefault="00D35345" w:rsidP="003060CA">
      <w:pPr>
        <w:pStyle w:val="a2"/>
        <w:numPr>
          <w:ilvl w:val="0"/>
          <w:numId w:val="32"/>
        </w:numPr>
      </w:pPr>
      <w:r w:rsidRPr="00796F0B">
        <w:t>R-Mode system should have sufficient hold-over capacity or/and self-synchronisation capabilities to keep the RMST and fulfil the regional requirement of a backup or contingency system.</w:t>
      </w:r>
    </w:p>
    <w:p w14:paraId="6E812E4E" w14:textId="7F6BC1DD" w:rsidR="00D35345" w:rsidRDefault="00D35345" w:rsidP="00D35345">
      <w:pPr>
        <w:pStyle w:val="a2"/>
      </w:pPr>
      <w:r w:rsidRPr="00796F0B">
        <w:t xml:space="preserve">Numerically, RMST is expressed with sub-nanosecond resolution and with respect to the R-Mode epoch, which shall be suitably defined for each R-Mode implementation. </w:t>
      </w:r>
    </w:p>
    <w:p w14:paraId="63F94A2C" w14:textId="11F3BB90" w:rsidR="00D10A11" w:rsidRDefault="004A54D7" w:rsidP="00045318">
      <w:pPr>
        <w:pStyle w:val="2"/>
      </w:pPr>
      <w:bookmarkStart w:id="359" w:name="_Toc145695650"/>
      <w:r>
        <w:t>Sources for MF R-Mode signal imperfection</w:t>
      </w:r>
      <w:bookmarkEnd w:id="359"/>
    </w:p>
    <w:p w14:paraId="1D857F29" w14:textId="66809BB3" w:rsidR="00045318" w:rsidRDefault="00045318" w:rsidP="00045318">
      <w:pPr>
        <w:pStyle w:val="Heading2separationline"/>
        <w:rPr>
          <w:lang w:eastAsia="da-DK"/>
        </w:rPr>
      </w:pPr>
    </w:p>
    <w:p w14:paraId="6EE2071A" w14:textId="70ADD345" w:rsidR="00045318" w:rsidRDefault="00045318" w:rsidP="00045318">
      <w:pPr>
        <w:pStyle w:val="a2"/>
        <w:rPr>
          <w:lang w:eastAsia="da-DK"/>
        </w:rPr>
      </w:pPr>
      <w:r>
        <w:rPr>
          <w:lang w:eastAsia="da-DK"/>
        </w:rPr>
        <w:t>MF R-Mode is a system that distributes time information using specified medium frequency broadcasts. Due to technical limitations delays occur during time transfer between different clock</w:t>
      </w:r>
      <w:r w:rsidR="008D62B1">
        <w:rPr>
          <w:lang w:eastAsia="da-DK"/>
        </w:rPr>
        <w:t>s</w:t>
      </w:r>
      <w:r>
        <w:rPr>
          <w:lang w:eastAsia="da-DK"/>
        </w:rPr>
        <w:t xml:space="preserve"> and signal distortions in active and passive components of the transmitter chain as well as on the propagation path to the receiver. The task of the service provider is to measure the delays and signal distortion</w:t>
      </w:r>
      <w:r w:rsidR="000D60AF">
        <w:rPr>
          <w:lang w:eastAsia="da-DK"/>
        </w:rPr>
        <w:t>s</w:t>
      </w:r>
      <w:r>
        <w:rPr>
          <w:lang w:eastAsia="da-DK"/>
        </w:rPr>
        <w:t xml:space="preserve"> and sent this information to the R-Mode user with the help of the R-Mode navigation messages.</w:t>
      </w:r>
      <w:r w:rsidR="000D60AF">
        <w:rPr>
          <w:lang w:eastAsia="da-DK"/>
        </w:rPr>
        <w:t xml:space="preserve"> The user will use this information to correct its own measurements</w:t>
      </w:r>
      <w:r w:rsidR="008D62B1">
        <w:rPr>
          <w:lang w:eastAsia="da-DK"/>
        </w:rPr>
        <w:t xml:space="preserve"> before positioning</w:t>
      </w:r>
      <w:r w:rsidR="000D60AF">
        <w:rPr>
          <w:lang w:eastAsia="da-DK"/>
        </w:rPr>
        <w:t>.</w:t>
      </w:r>
    </w:p>
    <w:p w14:paraId="0AC15AD4" w14:textId="77777777" w:rsidR="000D60AF" w:rsidRDefault="000D60AF" w:rsidP="00045318">
      <w:pPr>
        <w:pStyle w:val="a2"/>
        <w:rPr>
          <w:lang w:eastAsia="da-DK"/>
        </w:rPr>
      </w:pPr>
    </w:p>
    <w:p w14:paraId="5CE80A1F" w14:textId="77777777" w:rsidR="00045318" w:rsidRDefault="00045318" w:rsidP="00FB7866">
      <w:pPr>
        <w:pStyle w:val="a2"/>
        <w:keepNext/>
        <w:jc w:val="center"/>
      </w:pPr>
      <w:r>
        <w:object w:dxaOrig="2318" w:dyaOrig="6722" w14:anchorId="0ED4A9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65pt;height:336.75pt" o:ole="">
            <v:imagedata r:id="rId29" o:title=""/>
          </v:shape>
          <o:OLEObject Type="Embed" ProgID="Visio.Drawing.15" ShapeID="_x0000_i1025" DrawAspect="Content" ObjectID="_1756886662" r:id="rId30"/>
        </w:object>
      </w:r>
    </w:p>
    <w:p w14:paraId="0AFD5449" w14:textId="51592315" w:rsidR="00045318" w:rsidRDefault="00045318" w:rsidP="00045318">
      <w:pPr>
        <w:pStyle w:val="ae"/>
      </w:pPr>
      <w:bookmarkStart w:id="360" w:name="_Ref144737049"/>
      <w:bookmarkStart w:id="361" w:name="_Toc145695682"/>
      <w:r>
        <w:t xml:space="preserve">Figure </w:t>
      </w:r>
      <w:r>
        <w:fldChar w:fldCharType="begin"/>
      </w:r>
      <w:r>
        <w:instrText xml:space="preserve"> SEQ Figure \* ARABIC </w:instrText>
      </w:r>
      <w:r>
        <w:fldChar w:fldCharType="separate"/>
      </w:r>
      <w:r w:rsidR="00FB7866">
        <w:rPr>
          <w:noProof/>
        </w:rPr>
        <w:t>3</w:t>
      </w:r>
      <w:r>
        <w:fldChar w:fldCharType="end"/>
      </w:r>
      <w:bookmarkEnd w:id="360"/>
      <w:r>
        <w:t xml:space="preserve"> </w:t>
      </w:r>
      <w:r w:rsidR="000D60AF">
        <w:t xml:space="preserve">Steps </w:t>
      </w:r>
      <w:r w:rsidR="00413A22">
        <w:t xml:space="preserve">which take </w:t>
      </w:r>
      <w:r w:rsidR="000D60AF">
        <w:t>the time information from UTC to the receiver</w:t>
      </w:r>
      <w:bookmarkEnd w:id="361"/>
    </w:p>
    <w:p w14:paraId="5F04351C" w14:textId="73F645C2" w:rsidR="000D60AF" w:rsidRDefault="000D60AF" w:rsidP="000D60AF"/>
    <w:p w14:paraId="6BFD0DA6" w14:textId="39BEEA26" w:rsidR="000D60AF" w:rsidRDefault="000D60AF" w:rsidP="000D60AF">
      <w:pPr>
        <w:pStyle w:val="a2"/>
        <w:rPr>
          <w:lang w:eastAsia="da-DK"/>
        </w:rPr>
      </w:pP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 xml:space="preserve"> gives an overview about the different steps the time information take</w:t>
      </w:r>
      <w:r w:rsidR="00413A22">
        <w:rPr>
          <w:lang w:eastAsia="da-DK"/>
        </w:rPr>
        <w:t>s</w:t>
      </w:r>
      <w:r>
        <w:rPr>
          <w:lang w:eastAsia="da-DK"/>
        </w:rPr>
        <w:t xml:space="preserve"> until it reaches the R-Mode receiver. Starting from UTC </w:t>
      </w:r>
      <w:r w:rsidR="00413A22">
        <w:rPr>
          <w:lang w:eastAsia="da-DK"/>
        </w:rPr>
        <w:t>which</w:t>
      </w:r>
      <w:r w:rsidR="008F2623">
        <w:rPr>
          <w:lang w:eastAsia="da-DK"/>
        </w:rPr>
        <w:t xml:space="preserve"> is realised as </w:t>
      </w:r>
      <w:proofErr w:type="gramStart"/>
      <w:r w:rsidR="008F2623">
        <w:rPr>
          <w:lang w:eastAsia="da-DK"/>
        </w:rPr>
        <w:t>UTC(</w:t>
      </w:r>
      <w:proofErr w:type="gramEnd"/>
      <w:r w:rsidR="008F2623">
        <w:rPr>
          <w:lang w:eastAsia="da-DK"/>
        </w:rPr>
        <w:t xml:space="preserve">k) by a national metrological institute or another organisation. The RMST can be directly connected to a </w:t>
      </w:r>
      <w:proofErr w:type="gramStart"/>
      <w:r w:rsidR="008F2623">
        <w:rPr>
          <w:lang w:eastAsia="da-DK"/>
        </w:rPr>
        <w:t>UTC(</w:t>
      </w:r>
      <w:proofErr w:type="gramEnd"/>
      <w:r w:rsidR="008F2623">
        <w:rPr>
          <w:lang w:eastAsia="da-DK"/>
        </w:rPr>
        <w:t>k) e.g. with the help of optical fibre cable</w:t>
      </w:r>
      <w:r w:rsidR="00413A22">
        <w:rPr>
          <w:lang w:eastAsia="da-DK"/>
        </w:rPr>
        <w:t>s</w:t>
      </w:r>
      <w:r w:rsidR="008F2623">
        <w:rPr>
          <w:lang w:eastAsia="da-DK"/>
        </w:rPr>
        <w:t xml:space="preserve"> or an own realisation of UTC with a known offset to an UTC(k). In any case</w:t>
      </w:r>
      <w:r w:rsidR="00413A22">
        <w:rPr>
          <w:lang w:eastAsia="da-DK"/>
        </w:rPr>
        <w:t>,</w:t>
      </w:r>
      <w:r w:rsidR="008F2623">
        <w:rPr>
          <w:lang w:eastAsia="da-DK"/>
        </w:rPr>
        <w:t xml:space="preserve"> the R-Mode service provider should be aware of the deviation of RMST to UTC.</w:t>
      </w:r>
      <w:r w:rsidR="001E42D6">
        <w:rPr>
          <w:lang w:eastAsia="da-DK"/>
        </w:rPr>
        <w:t xml:space="preserve"> The deviation of RMST should be a low number of ns. The offset </w:t>
      </w:r>
      <w:r w:rsidR="00413A22">
        <w:rPr>
          <w:lang w:eastAsia="da-DK"/>
        </w:rPr>
        <w:t xml:space="preserve">between RMST and UTC </w:t>
      </w:r>
      <w:r w:rsidR="001E42D6">
        <w:rPr>
          <w:lang w:eastAsia="da-DK"/>
        </w:rPr>
        <w:t>is part of the navigation message (Conversion RMST to UTC). It should be identical for all transmitter</w:t>
      </w:r>
      <w:r w:rsidR="00413A22">
        <w:rPr>
          <w:lang w:eastAsia="da-DK"/>
        </w:rPr>
        <w:t>s</w:t>
      </w:r>
      <w:r w:rsidR="001E42D6">
        <w:rPr>
          <w:lang w:eastAsia="da-DK"/>
        </w:rPr>
        <w:t xml:space="preserve"> of a service provider.</w:t>
      </w:r>
    </w:p>
    <w:p w14:paraId="1C07B623" w14:textId="2AFB19F4" w:rsidR="008F2623" w:rsidRDefault="008F2623" w:rsidP="000D60AF">
      <w:pPr>
        <w:pStyle w:val="a2"/>
        <w:rPr>
          <w:lang w:eastAsia="da-DK"/>
        </w:rPr>
      </w:pPr>
      <w:r>
        <w:rPr>
          <w:lang w:eastAsia="da-DK"/>
        </w:rPr>
        <w:t xml:space="preserve">The RMST is distributed by proper means to the different transmitter and monitoring sites of the R-Mode system. </w:t>
      </w:r>
      <w:r w:rsidR="00413A22">
        <w:rPr>
          <w:lang w:eastAsia="da-DK"/>
        </w:rPr>
        <w:t>The RMST synchronised</w:t>
      </w:r>
      <w:r>
        <w:rPr>
          <w:lang w:eastAsia="da-DK"/>
        </w:rPr>
        <w:t xml:space="preserve"> local clocks </w:t>
      </w:r>
      <w:r w:rsidR="00D82D3C">
        <w:rPr>
          <w:lang w:eastAsia="da-DK"/>
        </w:rPr>
        <w:t>(“</w:t>
      </w:r>
      <w:proofErr w:type="gramStart"/>
      <w:r w:rsidR="00D82D3C">
        <w:rPr>
          <w:lang w:eastAsia="da-DK"/>
        </w:rPr>
        <w:t>TX(</w:t>
      </w:r>
      <w:proofErr w:type="gramEnd"/>
      <w:r w:rsidR="00D82D3C">
        <w:rPr>
          <w:lang w:eastAsia="da-DK"/>
        </w:rPr>
        <w:t xml:space="preserve">n) clock” in </w:t>
      </w:r>
      <w:r w:rsidR="00D82D3C">
        <w:rPr>
          <w:lang w:eastAsia="da-DK"/>
        </w:rPr>
        <w:fldChar w:fldCharType="begin"/>
      </w:r>
      <w:r w:rsidR="00D82D3C">
        <w:rPr>
          <w:lang w:eastAsia="da-DK"/>
        </w:rPr>
        <w:instrText xml:space="preserve"> REF _Ref144737049 \h  \* MERGEFORMAT </w:instrText>
      </w:r>
      <w:r w:rsidR="00D82D3C">
        <w:rPr>
          <w:lang w:eastAsia="da-DK"/>
        </w:rPr>
      </w:r>
      <w:r w:rsidR="00D82D3C">
        <w:rPr>
          <w:lang w:eastAsia="da-DK"/>
        </w:rPr>
        <w:fldChar w:fldCharType="separate"/>
      </w:r>
      <w:r w:rsidR="00FB7866">
        <w:rPr>
          <w:lang w:eastAsia="da-DK"/>
        </w:rPr>
        <w:t>Figure 3</w:t>
      </w:r>
      <w:r w:rsidR="00D82D3C">
        <w:rPr>
          <w:lang w:eastAsia="da-DK"/>
        </w:rPr>
        <w:fldChar w:fldCharType="end"/>
      </w:r>
      <w:r w:rsidR="00D82D3C">
        <w:rPr>
          <w:lang w:eastAsia="da-DK"/>
        </w:rPr>
        <w:t xml:space="preserve">) </w:t>
      </w:r>
      <w:r>
        <w:rPr>
          <w:lang w:eastAsia="da-DK"/>
        </w:rPr>
        <w:t>provide frequency and timing to all components</w:t>
      </w:r>
      <w:r w:rsidR="00413A22">
        <w:rPr>
          <w:lang w:eastAsia="da-DK"/>
        </w:rPr>
        <w:t xml:space="preserve"> of the sites</w:t>
      </w:r>
      <w:r>
        <w:rPr>
          <w:lang w:eastAsia="da-DK"/>
        </w:rPr>
        <w:t xml:space="preserve">, e.g. signal generator. The local clock </w:t>
      </w:r>
      <w:r w:rsidR="001E42D6">
        <w:rPr>
          <w:lang w:eastAsia="da-DK"/>
        </w:rPr>
        <w:t>can have</w:t>
      </w:r>
      <w:r>
        <w:rPr>
          <w:lang w:eastAsia="da-DK"/>
        </w:rPr>
        <w:t xml:space="preserve"> an </w:t>
      </w:r>
      <w:r w:rsidR="001E42D6">
        <w:rPr>
          <w:lang w:eastAsia="da-DK"/>
        </w:rPr>
        <w:t>offset of several ns to the RMST</w:t>
      </w:r>
      <w:r w:rsidR="00413A22">
        <w:rPr>
          <w:lang w:eastAsia="da-DK"/>
        </w:rPr>
        <w:t xml:space="preserve"> and vary over the time</w:t>
      </w:r>
      <w:r w:rsidR="001E42D6">
        <w:rPr>
          <w:lang w:eastAsia="da-DK"/>
        </w:rPr>
        <w:t xml:space="preserve">. This “clock offset” of </w:t>
      </w:r>
      <w:r w:rsidR="00413A22">
        <w:rPr>
          <w:lang w:eastAsia="da-DK"/>
        </w:rPr>
        <w:t>the</w:t>
      </w:r>
      <w:r w:rsidR="001E42D6">
        <w:rPr>
          <w:lang w:eastAsia="da-DK"/>
        </w:rPr>
        <w:t xml:space="preserve"> transmitter site is part of </w:t>
      </w:r>
      <w:r w:rsidR="00413A22">
        <w:rPr>
          <w:lang w:eastAsia="da-DK"/>
        </w:rPr>
        <w:t>its</w:t>
      </w:r>
      <w:r w:rsidR="001E42D6">
        <w:rPr>
          <w:lang w:eastAsia="da-DK"/>
        </w:rPr>
        <w:t xml:space="preserve"> navigation message.</w:t>
      </w:r>
      <w:r w:rsidR="00034515">
        <w:rPr>
          <w:lang w:eastAsia="da-DK"/>
        </w:rPr>
        <w:t xml:space="preserve"> It deviates from site to site. Uncorrected clock offsets of one site will directly go into the range error on the receiver site.</w:t>
      </w:r>
    </w:p>
    <w:p w14:paraId="00F6C489" w14:textId="13D73D09" w:rsidR="00871F1A" w:rsidRDefault="00D82D3C" w:rsidP="000D60AF">
      <w:pPr>
        <w:pStyle w:val="a2"/>
        <w:rPr>
          <w:lang w:eastAsia="da-DK"/>
        </w:rPr>
      </w:pPr>
      <w:r>
        <w:rPr>
          <w:lang w:eastAsia="da-DK"/>
        </w:rPr>
        <w:t xml:space="preserve">The signal generator (“TX(n) signal generator” in </w:t>
      </w: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 xml:space="preserve">) uses as an input the data stream of R-Mode navigation </w:t>
      </w:r>
      <w:r w:rsidR="00413A22">
        <w:rPr>
          <w:lang w:eastAsia="da-DK"/>
        </w:rPr>
        <w:t xml:space="preserve">information </w:t>
      </w:r>
      <w:r>
        <w:rPr>
          <w:lang w:eastAsia="da-DK"/>
        </w:rPr>
        <w:t xml:space="preserve">and GNSS </w:t>
      </w:r>
      <w:r w:rsidR="00413A22">
        <w:rPr>
          <w:lang w:eastAsia="da-DK"/>
        </w:rPr>
        <w:t xml:space="preserve">code </w:t>
      </w:r>
      <w:r>
        <w:rPr>
          <w:lang w:eastAsia="da-DK"/>
        </w:rPr>
        <w:t>corrections</w:t>
      </w:r>
      <w:r w:rsidR="00413A22">
        <w:rPr>
          <w:lang w:eastAsia="da-DK"/>
        </w:rPr>
        <w:t xml:space="preserve"> </w:t>
      </w:r>
      <w:r>
        <w:rPr>
          <w:lang w:eastAsia="da-DK"/>
        </w:rPr>
        <w:t>a</w:t>
      </w:r>
      <w:r w:rsidR="00413A22">
        <w:rPr>
          <w:lang w:eastAsia="da-DK"/>
        </w:rPr>
        <w:t>s well as</w:t>
      </w:r>
      <w:r>
        <w:rPr>
          <w:lang w:eastAsia="da-DK"/>
        </w:rPr>
        <w:t xml:space="preserve"> time and frequency from the local clock. Most often additional parameters for the </w:t>
      </w:r>
      <w:proofErr w:type="spellStart"/>
      <w:r>
        <w:rPr>
          <w:lang w:eastAsia="da-DK"/>
        </w:rPr>
        <w:t>predistortion</w:t>
      </w:r>
      <w:proofErr w:type="spellEnd"/>
      <w:r>
        <w:rPr>
          <w:lang w:eastAsia="da-DK"/>
        </w:rPr>
        <w:t xml:space="preserve"> of the signal are given. Latter should compensate the impact of active and passive components (including cables, “</w:t>
      </w:r>
      <w:proofErr w:type="gramStart"/>
      <w:r>
        <w:rPr>
          <w:lang w:eastAsia="da-DK"/>
        </w:rPr>
        <w:t>TX(</w:t>
      </w:r>
      <w:proofErr w:type="gramEnd"/>
      <w:r>
        <w:rPr>
          <w:lang w:eastAsia="da-DK"/>
        </w:rPr>
        <w:t xml:space="preserve">n) transmitter, ATU, antenna” in </w:t>
      </w: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w:t>
      </w:r>
      <w:r w:rsidR="000722E4">
        <w:rPr>
          <w:lang w:eastAsia="da-DK"/>
        </w:rPr>
        <w:t xml:space="preserve"> In case</w:t>
      </w:r>
      <w:r w:rsidR="00413A22">
        <w:rPr>
          <w:lang w:eastAsia="da-DK"/>
        </w:rPr>
        <w:t>,</w:t>
      </w:r>
      <w:r w:rsidR="000722E4">
        <w:rPr>
          <w:lang w:eastAsia="da-DK"/>
        </w:rPr>
        <w:t xml:space="preserve"> that </w:t>
      </w:r>
      <w:proofErr w:type="spellStart"/>
      <w:r w:rsidR="000722E4">
        <w:rPr>
          <w:lang w:eastAsia="da-DK"/>
        </w:rPr>
        <w:t>predistortion</w:t>
      </w:r>
      <w:proofErr w:type="spellEnd"/>
      <w:r w:rsidR="000722E4">
        <w:rPr>
          <w:lang w:eastAsia="da-DK"/>
        </w:rPr>
        <w:t xml:space="preserve"> </w:t>
      </w:r>
      <w:r w:rsidR="00413A22">
        <w:rPr>
          <w:lang w:eastAsia="da-DK"/>
        </w:rPr>
        <w:t>cannot</w:t>
      </w:r>
      <w:r w:rsidR="000722E4">
        <w:rPr>
          <w:lang w:eastAsia="da-DK"/>
        </w:rPr>
        <w:t xml:space="preserve"> ensure proper transmission of the R-Mode signal</w:t>
      </w:r>
      <w:r w:rsidR="00413A22">
        <w:rPr>
          <w:lang w:eastAsia="da-DK"/>
        </w:rPr>
        <w:t xml:space="preserve"> as </w:t>
      </w:r>
      <w:r w:rsidR="000722E4">
        <w:rPr>
          <w:lang w:eastAsia="da-DK"/>
        </w:rPr>
        <w:t xml:space="preserve">specified in Chapter </w:t>
      </w:r>
      <w:r w:rsidR="000722E4">
        <w:rPr>
          <w:lang w:eastAsia="da-DK"/>
        </w:rPr>
        <w:fldChar w:fldCharType="begin"/>
      </w:r>
      <w:r w:rsidR="000722E4">
        <w:rPr>
          <w:lang w:eastAsia="da-DK"/>
        </w:rPr>
        <w:instrText xml:space="preserve"> REF _Ref144739670 \r \h </w:instrText>
      </w:r>
      <w:r w:rsidR="000722E4">
        <w:rPr>
          <w:lang w:eastAsia="da-DK"/>
        </w:rPr>
      </w:r>
      <w:r w:rsidR="000722E4">
        <w:rPr>
          <w:lang w:eastAsia="da-DK"/>
        </w:rPr>
        <w:fldChar w:fldCharType="separate"/>
      </w:r>
      <w:r w:rsidR="00FB7866">
        <w:rPr>
          <w:lang w:eastAsia="da-DK"/>
        </w:rPr>
        <w:t>3</w:t>
      </w:r>
      <w:r w:rsidR="000722E4">
        <w:rPr>
          <w:lang w:eastAsia="da-DK"/>
        </w:rPr>
        <w:fldChar w:fldCharType="end"/>
      </w:r>
      <w:r w:rsidR="00413A22">
        <w:rPr>
          <w:lang w:eastAsia="da-DK"/>
        </w:rPr>
        <w:t>,</w:t>
      </w:r>
      <w:r w:rsidR="000722E4">
        <w:rPr>
          <w:lang w:eastAsia="da-DK"/>
        </w:rPr>
        <w:t xml:space="preserve"> any measured signal distortion can be reported to the user using the parameters “Delay lower SIGNAL COMPONENT”.</w:t>
      </w:r>
    </w:p>
    <w:p w14:paraId="009905B4" w14:textId="4A56526C" w:rsidR="001E42D6" w:rsidRDefault="000722E4" w:rsidP="000D60AF">
      <w:pPr>
        <w:pStyle w:val="a2"/>
        <w:rPr>
          <w:lang w:eastAsia="da-DK"/>
        </w:rPr>
      </w:pPr>
      <w:r>
        <w:rPr>
          <w:lang w:eastAsia="da-DK"/>
        </w:rPr>
        <w:t>The data set of “conversion RMST to UTC”, “clock offset” and “delay lower SIGNAL COMPONENT”</w:t>
      </w:r>
      <w:r w:rsidR="00335B9C">
        <w:rPr>
          <w:lang w:eastAsia="da-DK"/>
        </w:rPr>
        <w:t xml:space="preserve"> provide all information to trace the R-Mode features of the transmitted signal back to UTC.</w:t>
      </w:r>
    </w:p>
    <w:p w14:paraId="722A316A" w14:textId="41B3C93F" w:rsidR="009C3CFC" w:rsidRDefault="00337B99" w:rsidP="000D60AF">
      <w:pPr>
        <w:pStyle w:val="a2"/>
        <w:rPr>
          <w:lang w:eastAsia="da-DK"/>
        </w:rPr>
      </w:pPr>
      <w:r w:rsidRPr="00FB7866">
        <w:rPr>
          <w:b/>
          <w:lang w:eastAsia="da-DK"/>
        </w:rPr>
        <w:t>R-Mode differential service</w:t>
      </w:r>
      <w:r>
        <w:rPr>
          <w:lang w:eastAsia="da-DK"/>
        </w:rPr>
        <w:t xml:space="preserve">: </w:t>
      </w:r>
      <w:r w:rsidR="00335B9C">
        <w:rPr>
          <w:lang w:eastAsia="da-DK"/>
        </w:rPr>
        <w:t xml:space="preserve">As another block in </w:t>
      </w:r>
      <w:r w:rsidR="00335B9C">
        <w:rPr>
          <w:lang w:eastAsia="da-DK"/>
        </w:rPr>
        <w:fldChar w:fldCharType="begin"/>
      </w:r>
      <w:r w:rsidR="00335B9C">
        <w:rPr>
          <w:lang w:eastAsia="da-DK"/>
        </w:rPr>
        <w:instrText xml:space="preserve"> REF _Ref144737049 \h  \* MERGEFORMAT </w:instrText>
      </w:r>
      <w:r w:rsidR="00335B9C">
        <w:rPr>
          <w:lang w:eastAsia="da-DK"/>
        </w:rPr>
      </w:r>
      <w:r w:rsidR="00335B9C">
        <w:rPr>
          <w:lang w:eastAsia="da-DK"/>
        </w:rPr>
        <w:fldChar w:fldCharType="separate"/>
      </w:r>
      <w:r w:rsidR="00FB7866">
        <w:rPr>
          <w:lang w:eastAsia="da-DK"/>
        </w:rPr>
        <w:t>Figure 3</w:t>
      </w:r>
      <w:r w:rsidR="00335B9C">
        <w:rPr>
          <w:lang w:eastAsia="da-DK"/>
        </w:rPr>
        <w:fldChar w:fldCharType="end"/>
      </w:r>
      <w:r w:rsidR="00335B9C">
        <w:rPr>
          <w:lang w:eastAsia="da-DK"/>
        </w:rPr>
        <w:t xml:space="preserve">, “Signal propagation” </w:t>
      </w:r>
      <w:r w:rsidR="009C3CFC">
        <w:rPr>
          <w:lang w:eastAsia="da-DK"/>
        </w:rPr>
        <w:t xml:space="preserve">summarises all effects that have an </w:t>
      </w:r>
      <w:r w:rsidR="00357326">
        <w:rPr>
          <w:lang w:eastAsia="da-DK"/>
        </w:rPr>
        <w:t>impact</w:t>
      </w:r>
      <w:r w:rsidR="009C3CFC">
        <w:rPr>
          <w:lang w:eastAsia="da-DK"/>
        </w:rPr>
        <w:t xml:space="preserve"> on the signal in the time between broadcast and reception. These are</w:t>
      </w:r>
    </w:p>
    <w:p w14:paraId="6CA4C536" w14:textId="7C3DDF2E" w:rsidR="00335B9C" w:rsidRDefault="009C3CFC" w:rsidP="009C3CFC">
      <w:pPr>
        <w:pStyle w:val="a2"/>
        <w:numPr>
          <w:ilvl w:val="0"/>
          <w:numId w:val="32"/>
        </w:numPr>
        <w:rPr>
          <w:lang w:eastAsia="da-DK"/>
        </w:rPr>
      </w:pPr>
      <w:r>
        <w:rPr>
          <w:lang w:eastAsia="da-DK"/>
        </w:rPr>
        <w:t>self-interference of the ground-wave, which is used in R-Mode</w:t>
      </w:r>
      <w:r w:rsidR="00413A22">
        <w:rPr>
          <w:lang w:eastAsia="da-DK"/>
        </w:rPr>
        <w:t xml:space="preserve"> for the ranging</w:t>
      </w:r>
      <w:r>
        <w:rPr>
          <w:lang w:eastAsia="da-DK"/>
        </w:rPr>
        <w:t xml:space="preserve">, with a signal reflection at the ionosphere mainly during night-time and </w:t>
      </w:r>
    </w:p>
    <w:p w14:paraId="4EAD62A0" w14:textId="1E91383F" w:rsidR="009C3CFC" w:rsidRDefault="009C3CFC" w:rsidP="009C3CFC">
      <w:pPr>
        <w:pStyle w:val="a2"/>
        <w:numPr>
          <w:ilvl w:val="0"/>
          <w:numId w:val="32"/>
        </w:numPr>
        <w:rPr>
          <w:lang w:eastAsia="da-DK"/>
        </w:rPr>
      </w:pPr>
      <w:proofErr w:type="gramStart"/>
      <w:r>
        <w:rPr>
          <w:lang w:eastAsia="da-DK"/>
        </w:rPr>
        <w:t>a</w:t>
      </w:r>
      <w:proofErr w:type="gramEnd"/>
      <w:r>
        <w:rPr>
          <w:lang w:eastAsia="da-DK"/>
        </w:rPr>
        <w:t xml:space="preserve"> ground dependent delay</w:t>
      </w:r>
      <w:r w:rsidR="00413A22">
        <w:rPr>
          <w:lang w:eastAsia="da-DK"/>
        </w:rPr>
        <w:t>,</w:t>
      </w:r>
      <w:r>
        <w:rPr>
          <w:lang w:eastAsia="da-DK"/>
        </w:rPr>
        <w:t xml:space="preserve"> which can vary over the time due to direct or indirect weather impact.</w:t>
      </w:r>
    </w:p>
    <w:p w14:paraId="772677F3" w14:textId="760A3430" w:rsidR="009C3CFC" w:rsidRDefault="009C3CFC">
      <w:pPr>
        <w:pStyle w:val="a2"/>
        <w:rPr>
          <w:lang w:eastAsia="da-DK"/>
        </w:rPr>
      </w:pPr>
      <w:r>
        <w:rPr>
          <w:lang w:eastAsia="da-DK"/>
        </w:rPr>
        <w:t xml:space="preserve">These two effects can be measured by an area monitor stations and result in correction parameters </w:t>
      </w:r>
      <w:r w:rsidR="0060256C">
        <w:rPr>
          <w:lang w:eastAsia="da-DK"/>
        </w:rPr>
        <w:t xml:space="preserve">for all transmitter stations in view. These corrections </w:t>
      </w:r>
      <w:r>
        <w:rPr>
          <w:lang w:eastAsia="da-DK"/>
        </w:rPr>
        <w:t>are valid in the vicinity of the area monitor. Th</w:t>
      </w:r>
      <w:r w:rsidR="0060256C">
        <w:rPr>
          <w:lang w:eastAsia="da-DK"/>
        </w:rPr>
        <w:t>ey</w:t>
      </w:r>
      <w:r>
        <w:rPr>
          <w:lang w:eastAsia="da-DK"/>
        </w:rPr>
        <w:t xml:space="preserve"> </w:t>
      </w:r>
      <w:r w:rsidR="0060256C">
        <w:rPr>
          <w:lang w:eastAsia="da-DK"/>
        </w:rPr>
        <w:t>are</w:t>
      </w:r>
      <w:r>
        <w:rPr>
          <w:lang w:eastAsia="da-DK"/>
        </w:rPr>
        <w:t xml:space="preserve"> </w:t>
      </w:r>
      <w:r w:rsidR="0060256C">
        <w:rPr>
          <w:lang w:eastAsia="da-DK"/>
        </w:rPr>
        <w:t>provided</w:t>
      </w:r>
      <w:r>
        <w:rPr>
          <w:lang w:eastAsia="da-DK"/>
        </w:rPr>
        <w:t xml:space="preserve"> as </w:t>
      </w:r>
      <w:r w:rsidR="00357326">
        <w:rPr>
          <w:lang w:eastAsia="da-DK"/>
        </w:rPr>
        <w:t>information of</w:t>
      </w:r>
      <w:r>
        <w:rPr>
          <w:lang w:eastAsia="da-DK"/>
        </w:rPr>
        <w:t xml:space="preserve"> the </w:t>
      </w:r>
      <w:r w:rsidR="00357326">
        <w:rPr>
          <w:lang w:eastAsia="da-DK"/>
        </w:rPr>
        <w:t xml:space="preserve">differential R-Mode </w:t>
      </w:r>
      <w:r>
        <w:rPr>
          <w:lang w:eastAsia="da-DK"/>
        </w:rPr>
        <w:t>message.</w:t>
      </w:r>
      <w:r w:rsidR="00337B99">
        <w:rPr>
          <w:lang w:eastAsia="da-DK"/>
        </w:rPr>
        <w:t xml:space="preserve"> Here only deviations from a correction map will be transmitted. Area monitor and mobile receiver have to apply the same correction map to the measurements.</w:t>
      </w:r>
    </w:p>
    <w:p w14:paraId="219E9DD0" w14:textId="607BA580" w:rsidR="009E6162" w:rsidRPr="00FB7866" w:rsidRDefault="009C3CFC">
      <w:pPr>
        <w:pStyle w:val="a2"/>
        <w:rPr>
          <w:lang w:eastAsia="da-DK"/>
        </w:rPr>
      </w:pPr>
      <w:r>
        <w:rPr>
          <w:lang w:eastAsia="da-DK"/>
        </w:rPr>
        <w:fldChar w:fldCharType="begin"/>
      </w:r>
      <w:r>
        <w:rPr>
          <w:lang w:eastAsia="da-DK"/>
        </w:rPr>
        <w:instrText xml:space="preserve"> REF _Ref144737049 \h  \* MERGEFORMAT </w:instrText>
      </w:r>
      <w:r>
        <w:rPr>
          <w:lang w:eastAsia="da-DK"/>
        </w:rPr>
      </w:r>
      <w:r>
        <w:rPr>
          <w:lang w:eastAsia="da-DK"/>
        </w:rPr>
        <w:fldChar w:fldCharType="separate"/>
      </w:r>
      <w:r w:rsidR="00FB7866">
        <w:rPr>
          <w:lang w:eastAsia="da-DK"/>
        </w:rPr>
        <w:t>Figure 3</w:t>
      </w:r>
      <w:r>
        <w:rPr>
          <w:lang w:eastAsia="da-DK"/>
        </w:rPr>
        <w:fldChar w:fldCharType="end"/>
      </w:r>
      <w:r>
        <w:rPr>
          <w:lang w:eastAsia="da-DK"/>
        </w:rPr>
        <w:t xml:space="preserve"> shows </w:t>
      </w:r>
      <w:r w:rsidR="000D60AF">
        <w:rPr>
          <w:lang w:eastAsia="da-DK"/>
        </w:rPr>
        <w:t xml:space="preserve">a generic scheme. </w:t>
      </w:r>
      <w:r>
        <w:rPr>
          <w:lang w:eastAsia="da-DK"/>
        </w:rPr>
        <w:t>Especially the i</w:t>
      </w:r>
      <w:r w:rsidR="000D60AF">
        <w:rPr>
          <w:lang w:eastAsia="da-DK"/>
        </w:rPr>
        <w:t xml:space="preserve">mplementation may deviate in details. </w:t>
      </w:r>
      <w:r w:rsidR="00AF66AC">
        <w:rPr>
          <w:lang w:eastAsia="da-DK"/>
        </w:rPr>
        <w:t xml:space="preserve">Expected delays and distortions in active and passive receiver components </w:t>
      </w:r>
      <w:r w:rsidR="000D60AF">
        <w:rPr>
          <w:lang w:eastAsia="da-DK"/>
        </w:rPr>
        <w:t>are not subject of this guideline.</w:t>
      </w:r>
    </w:p>
    <w:p w14:paraId="45B3B9B4" w14:textId="6E3B2D5A" w:rsidR="00C77FFD" w:rsidRPr="00796F0B" w:rsidRDefault="00C77FFD" w:rsidP="001339A0">
      <w:pPr>
        <w:pStyle w:val="a2"/>
        <w:rPr>
          <w:lang w:eastAsia="da-DK"/>
        </w:rPr>
      </w:pPr>
    </w:p>
    <w:p w14:paraId="7EEBD106" w14:textId="6AC13799" w:rsidR="004F0937" w:rsidRPr="00796F0B" w:rsidRDefault="00680E4E" w:rsidP="004F0937">
      <w:pPr>
        <w:pStyle w:val="1"/>
        <w:rPr>
          <w:lang w:eastAsia="da-DK"/>
        </w:rPr>
      </w:pPr>
      <w:bookmarkStart w:id="362" w:name="_Ref144739670"/>
      <w:bookmarkStart w:id="363" w:name="_Toc145695651"/>
      <w:commentRangeStart w:id="364"/>
      <w:r w:rsidRPr="00796F0B">
        <w:rPr>
          <w:lang w:eastAsia="da-DK"/>
        </w:rPr>
        <w:t>MF R-Mode signal</w:t>
      </w:r>
      <w:bookmarkEnd w:id="362"/>
      <w:bookmarkEnd w:id="363"/>
      <w:commentRangeEnd w:id="364"/>
      <w:r w:rsidR="000A7148">
        <w:rPr>
          <w:rStyle w:val="af"/>
          <w:rFonts w:asciiTheme="minorHAnsi" w:eastAsiaTheme="minorEastAsia" w:hAnsiTheme="minorHAnsi" w:cstheme="minorBidi"/>
          <w:b w:val="0"/>
          <w:bCs w:val="0"/>
          <w:caps w:val="0"/>
          <w:color w:val="auto"/>
        </w:rPr>
        <w:commentReference w:id="364"/>
      </w:r>
    </w:p>
    <w:p w14:paraId="31A2EF14" w14:textId="6AD5C9CA" w:rsidR="00680E4E" w:rsidRPr="00796F0B" w:rsidRDefault="00680E4E" w:rsidP="00680E4E">
      <w:pPr>
        <w:pStyle w:val="Heading1separatationline"/>
        <w:rPr>
          <w:lang w:eastAsia="da-DK"/>
        </w:rPr>
      </w:pPr>
    </w:p>
    <w:p w14:paraId="22D5E652" w14:textId="77777777" w:rsidR="009023EE" w:rsidRPr="008532C5" w:rsidRDefault="009023EE" w:rsidP="009023EE">
      <w:pPr>
        <w:pStyle w:val="a2"/>
        <w:rPr>
          <w:ins w:id="365" w:author="HAN" w:date="2023-09-22T11:02:00Z"/>
          <w:lang w:eastAsia="ko-KR"/>
        </w:rPr>
      </w:pPr>
      <w:ins w:id="366" w:author="HAN" w:date="2023-09-22T11:02:00Z">
        <w:r>
          <w:rPr>
            <w:lang w:eastAsia="ko-KR"/>
          </w:rPr>
          <w:t>The MF R-Mode signal should be designed to enable ranging while not affecting the legacy DGNSS service. Research on the MF R-Mode signal structure has been conducted through the ACCSEAS project[x], and a proposal has been made to add continuous wave (CW) tone signals on both sides based on centre frequency of the minimum shift</w:t>
        </w:r>
        <w:r>
          <w:rPr>
            <w:rFonts w:hint="eastAsia"/>
            <w:lang w:eastAsia="ko-KR"/>
          </w:rPr>
          <w:t xml:space="preserve"> </w:t>
        </w:r>
        <w:r>
          <w:rPr>
            <w:lang w:eastAsia="ko-KR"/>
          </w:rPr>
          <w:t>Keying (MSK) signal, taking into consideration such as technical feasibility, implementation</w:t>
        </w:r>
        <w:r>
          <w:rPr>
            <w:rFonts w:hint="eastAsia"/>
            <w:lang w:eastAsia="ko-KR"/>
          </w:rPr>
          <w:t xml:space="preserve"> </w:t>
        </w:r>
        <w:r>
          <w:rPr>
            <w:lang w:eastAsia="ko-KR"/>
          </w:rPr>
          <w:t xml:space="preserve">cost and difficulty. </w:t>
        </w:r>
        <w:r w:rsidRPr="008532C5">
          <w:rPr>
            <w:lang w:eastAsia="ko-KR"/>
          </w:rPr>
          <w:t xml:space="preserve">All performed tests in the various projects and measurement campaigns use this transmission method.  </w:t>
        </w:r>
      </w:ins>
    </w:p>
    <w:p w14:paraId="02F1A292" w14:textId="77777777" w:rsidR="009023EE" w:rsidRPr="00E72C77" w:rsidRDefault="009023EE" w:rsidP="009023EE">
      <w:pPr>
        <w:pStyle w:val="a2"/>
        <w:rPr>
          <w:ins w:id="367" w:author="HAN" w:date="2023-09-22T11:02:00Z"/>
          <w:lang w:eastAsia="da-DK"/>
        </w:rPr>
      </w:pPr>
    </w:p>
    <w:p w14:paraId="0AF67928" w14:textId="77777777" w:rsidR="009023EE" w:rsidRPr="00796F0B" w:rsidRDefault="009023EE" w:rsidP="009023EE">
      <w:pPr>
        <w:pStyle w:val="2"/>
        <w:rPr>
          <w:ins w:id="368" w:author="HAN" w:date="2023-09-22T11:02:00Z"/>
        </w:rPr>
      </w:pPr>
      <w:bookmarkStart w:id="369" w:name="_Toc145468466"/>
      <w:ins w:id="370" w:author="HAN" w:date="2023-09-22T11:02:00Z">
        <w:r w:rsidRPr="00796F0B">
          <w:t>Signal spectrum</w:t>
        </w:r>
        <w:bookmarkEnd w:id="369"/>
      </w:ins>
    </w:p>
    <w:p w14:paraId="2C92BD44" w14:textId="77777777" w:rsidR="009023EE" w:rsidRPr="00796F0B" w:rsidRDefault="009023EE" w:rsidP="009023EE">
      <w:pPr>
        <w:pStyle w:val="Heading2separationline"/>
        <w:rPr>
          <w:ins w:id="371" w:author="HAN" w:date="2023-09-22T11:02:00Z"/>
          <w:lang w:eastAsia="da-DK"/>
        </w:rPr>
      </w:pPr>
    </w:p>
    <w:p w14:paraId="147399FC" w14:textId="77777777" w:rsidR="009023EE" w:rsidRPr="00E72C77" w:rsidRDefault="009023EE" w:rsidP="009023EE">
      <w:pPr>
        <w:pStyle w:val="a2"/>
        <w:rPr>
          <w:ins w:id="372" w:author="HAN" w:date="2023-09-22T11:02:00Z"/>
          <w:lang w:eastAsia="ko-KR"/>
        </w:rPr>
      </w:pPr>
      <w:ins w:id="373" w:author="HAN" w:date="2023-09-22T11:02:00Z">
        <w:r w:rsidRPr="006D15A2">
          <w:rPr>
            <w:lang w:eastAsia="ko-KR"/>
          </w:rPr>
          <w:t>The</w:t>
        </w:r>
        <w:r>
          <w:rPr>
            <w:lang w:eastAsia="ko-KR"/>
          </w:rPr>
          <w:t xml:space="preserve"> MF R-Mode signal consists of </w:t>
        </w:r>
        <w:r>
          <w:rPr>
            <w:rFonts w:hint="eastAsia"/>
            <w:lang w:eastAsia="ko-KR"/>
          </w:rPr>
          <w:t>the</w:t>
        </w:r>
        <w:r w:rsidRPr="006D15A2">
          <w:rPr>
            <w:lang w:eastAsia="ko-KR"/>
          </w:rPr>
          <w:t xml:space="preserve"> MSK signal and two CW signals. The MSK signal is intended for the existing DGNSS service, while the two CW signals are for ranging purposes. Therefore, the spectrum of the MF R-Mode signal is a combination of the MSK signal spectrum with the addition of two CW signals. The frequency of the added CW signals </w:t>
        </w:r>
        <w:r>
          <w:rPr>
            <w:lang w:eastAsia="ko-KR"/>
          </w:rPr>
          <w:t xml:space="preserve">varies depending on the RTCM data </w:t>
        </w:r>
        <w:r w:rsidRPr="006D15A2">
          <w:rPr>
            <w:lang w:eastAsia="ko-KR"/>
          </w:rPr>
          <w:t>rate of the MSK</w:t>
        </w:r>
        <w:r>
          <w:rPr>
            <w:lang w:eastAsia="ko-KR"/>
          </w:rPr>
          <w:t>. Figure x show</w:t>
        </w:r>
        <w:r w:rsidRPr="006D15A2">
          <w:rPr>
            <w:lang w:eastAsia="ko-KR"/>
          </w:rPr>
          <w:t xml:space="preserve">s a typical MSK signal (at a </w:t>
        </w:r>
        <w:r>
          <w:rPr>
            <w:lang w:eastAsia="ko-KR"/>
          </w:rPr>
          <w:t xml:space="preserve">data </w:t>
        </w:r>
        <w:r w:rsidRPr="006D15A2">
          <w:rPr>
            <w:lang w:eastAsia="ko-KR"/>
          </w:rPr>
          <w:t xml:space="preserve">rate of 100 Bit/s) with the added </w:t>
        </w:r>
        <w:r>
          <w:rPr>
            <w:lang w:eastAsia="ko-KR"/>
          </w:rPr>
          <w:t>±225</w:t>
        </w:r>
        <w:r w:rsidRPr="006D15A2">
          <w:rPr>
            <w:lang w:eastAsia="ko-KR"/>
          </w:rPr>
          <w:t xml:space="preserve"> Hz </w:t>
        </w:r>
        <w:r>
          <w:rPr>
            <w:lang w:eastAsia="ko-KR"/>
          </w:rPr>
          <w:t>continuous wave signals. Figures</w:t>
        </w:r>
        <w:r w:rsidRPr="006D15A2">
          <w:rPr>
            <w:lang w:eastAsia="ko-KR"/>
          </w:rPr>
          <w:t xml:space="preserve"> x and x represent signal spectra measured at the transmitting station, showing ±250</w:t>
        </w:r>
        <w:r>
          <w:rPr>
            <w:lang w:eastAsia="ko-KR"/>
          </w:rPr>
          <w:t xml:space="preserve"> Hz and ±450 Hz CW signals at the data rate</w:t>
        </w:r>
        <w:r w:rsidRPr="006D15A2">
          <w:rPr>
            <w:lang w:eastAsia="ko-KR"/>
          </w:rPr>
          <w:t xml:space="preserve"> of 200 bps, respectively.</w:t>
        </w:r>
        <w:r>
          <w:rPr>
            <w:rFonts w:hint="eastAsia"/>
            <w:lang w:eastAsia="ko-KR"/>
          </w:rPr>
          <w:t xml:space="preserve"> </w:t>
        </w:r>
      </w:ins>
    </w:p>
    <w:p w14:paraId="31E71D4B" w14:textId="77777777" w:rsidR="009023EE" w:rsidRDefault="009023EE" w:rsidP="009023EE">
      <w:pPr>
        <w:pStyle w:val="afb"/>
        <w:rPr>
          <w:ins w:id="374" w:author="HAN" w:date="2023-09-22T11:02:00Z"/>
        </w:rPr>
      </w:pPr>
    </w:p>
    <w:p w14:paraId="0A5BA60C" w14:textId="77777777" w:rsidR="009023EE" w:rsidRPr="00B27932" w:rsidRDefault="009023EE" w:rsidP="009023EE">
      <w:pPr>
        <w:jc w:val="center"/>
        <w:rPr>
          <w:ins w:id="375" w:author="HAN" w:date="2023-09-22T11:02:00Z"/>
        </w:rPr>
      </w:pPr>
      <w:ins w:id="376" w:author="HAN" w:date="2023-09-22T11:02:00Z">
        <w:r w:rsidRPr="00D35345">
          <w:rPr>
            <w:noProof/>
            <w:lang w:val="en-US" w:eastAsia="ko-KR"/>
          </w:rPr>
          <w:drawing>
            <wp:inline distT="0" distB="0" distL="0" distR="0" wp14:anchorId="21336D36" wp14:editId="4CF17A0C">
              <wp:extent cx="5218545" cy="2305476"/>
              <wp:effectExtent l="0" t="0" r="1270" b="0"/>
              <wp:docPr id="13"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288026" cy="2336172"/>
                      </a:xfrm>
                      <a:prstGeom prst="rect">
                        <a:avLst/>
                      </a:prstGeom>
                      <a:noFill/>
                      <a:ln>
                        <a:noFill/>
                      </a:ln>
                    </pic:spPr>
                  </pic:pic>
                </a:graphicData>
              </a:graphic>
            </wp:inline>
          </w:drawing>
        </w:r>
      </w:ins>
    </w:p>
    <w:p w14:paraId="78FDC361" w14:textId="77777777" w:rsidR="009023EE" w:rsidRDefault="009023EE" w:rsidP="009023EE">
      <w:pPr>
        <w:pStyle w:val="ae"/>
        <w:jc w:val="center"/>
        <w:rPr>
          <w:ins w:id="377" w:author="HAN" w:date="2023-09-22T11:02:00Z"/>
        </w:rPr>
      </w:pPr>
      <w:ins w:id="378" w:author="HAN" w:date="2023-09-22T11:02:00Z">
        <w:r w:rsidRPr="00B258BB">
          <w:rPr>
            <w:highlight w:val="yellow"/>
          </w:rPr>
          <w:t>Figure X</w:t>
        </w:r>
        <w:r w:rsidRPr="00BC76CA">
          <w:t>:</w:t>
        </w:r>
        <w:r>
          <w:t xml:space="preserve"> MF R-Mode signal spectru</w:t>
        </w:r>
        <w:r>
          <w:rPr>
            <w:rFonts w:hint="eastAsia"/>
            <w:lang w:eastAsia="ko-KR"/>
          </w:rPr>
          <w:t xml:space="preserve">m: </w:t>
        </w:r>
        <w:r w:rsidRPr="00BC76CA">
          <w:t xml:space="preserve"> MSK spectrum </w:t>
        </w:r>
        <w:r>
          <w:t xml:space="preserve">in blue (data </w:t>
        </w:r>
        <w:r w:rsidRPr="00BC76CA">
          <w:t xml:space="preserve">rate 100 bit/s) and continuous wave signals in red (± 225Hz). </w:t>
        </w:r>
      </w:ins>
    </w:p>
    <w:p w14:paraId="3A3D5E75" w14:textId="77777777" w:rsidR="009023EE" w:rsidRDefault="009023EE" w:rsidP="009023EE">
      <w:pPr>
        <w:rPr>
          <w:ins w:id="379" w:author="HAN" w:date="2023-09-22T11:02:00Z"/>
        </w:rPr>
      </w:pPr>
    </w:p>
    <w:p w14:paraId="5F5D7443" w14:textId="77777777" w:rsidR="009023EE" w:rsidRDefault="009023EE" w:rsidP="009023EE">
      <w:pPr>
        <w:jc w:val="center"/>
        <w:rPr>
          <w:ins w:id="380" w:author="HAN" w:date="2023-09-22T11:02:00Z"/>
        </w:rPr>
      </w:pPr>
      <w:ins w:id="381" w:author="HAN" w:date="2023-09-22T11:02:00Z">
        <w:r>
          <w:rPr>
            <w:noProof/>
            <w:lang w:val="en-US" w:eastAsia="ko-KR"/>
          </w:rPr>
          <w:drawing>
            <wp:inline distT="0" distB="0" distL="0" distR="0" wp14:anchorId="66E3F87F" wp14:editId="52C10DAE">
              <wp:extent cx="4387273" cy="2590094"/>
              <wp:effectExtent l="0" t="0" r="0" b="1270"/>
              <wp:docPr id="20" name="그림 20" descr="C:\Users\yhhan\AppData\Local\Microsoft\Windows\INetCache\Content.Word\충주송신국신호_2207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yhhan\AppData\Local\Microsoft\Windows\INetCache\Content.Word\충주송신국신호_220705.PNG"/>
                      <pic:cNvPicPr>
                        <a:picLocks noChangeAspect="1" noChangeArrowheads="1"/>
                      </pic:cNvPicPr>
                    </pic:nvPicPr>
                    <pic:blipFill>
                      <a:blip r:embed="rId32">
                        <a:extLst>
                          <a:ext uri="{28A0092B-C50C-407E-A947-70E740481C1C}">
                            <a14:useLocalDpi xmlns:a14="http://schemas.microsoft.com/office/drawing/2010/main" val="0"/>
                          </a:ext>
                        </a:extLst>
                      </a:blip>
                      <a:srcRect t="6967"/>
                      <a:stretch>
                        <a:fillRect/>
                      </a:stretch>
                    </pic:blipFill>
                    <pic:spPr bwMode="auto">
                      <a:xfrm>
                        <a:off x="0" y="0"/>
                        <a:ext cx="4408068" cy="2602371"/>
                      </a:xfrm>
                      <a:prstGeom prst="rect">
                        <a:avLst/>
                      </a:prstGeom>
                      <a:noFill/>
                      <a:ln>
                        <a:noFill/>
                      </a:ln>
                    </pic:spPr>
                  </pic:pic>
                </a:graphicData>
              </a:graphic>
            </wp:inline>
          </w:drawing>
        </w:r>
      </w:ins>
    </w:p>
    <w:p w14:paraId="1F420C4D" w14:textId="77777777" w:rsidR="009023EE" w:rsidRDefault="009023EE" w:rsidP="009023EE">
      <w:pPr>
        <w:pStyle w:val="ae"/>
        <w:jc w:val="center"/>
        <w:rPr>
          <w:ins w:id="382" w:author="HAN" w:date="2023-09-22T11:02:00Z"/>
        </w:rPr>
      </w:pPr>
      <w:commentRangeStart w:id="383"/>
      <w:ins w:id="384" w:author="HAN" w:date="2023-09-22T11:02:00Z">
        <w:r w:rsidRPr="00B258BB">
          <w:rPr>
            <w:highlight w:val="yellow"/>
          </w:rPr>
          <w:t>Figure X</w:t>
        </w:r>
        <w:r w:rsidRPr="00BC76CA">
          <w:t>:</w:t>
        </w:r>
        <w:r>
          <w:t xml:space="preserve"> MF R-Mode signal spectru</w:t>
        </w:r>
        <w:r>
          <w:rPr>
            <w:rFonts w:hint="eastAsia"/>
            <w:lang w:eastAsia="ko-KR"/>
          </w:rPr>
          <w:t>m</w:t>
        </w:r>
        <w:r>
          <w:rPr>
            <w:lang w:eastAsia="ko-KR"/>
          </w:rPr>
          <w:t xml:space="preserve"> on transmitting site </w:t>
        </w:r>
        <w:r>
          <w:t>(data rate 2</w:t>
        </w:r>
        <w:r w:rsidRPr="00BC76CA">
          <w:t>00 bit/s</w:t>
        </w:r>
        <w:r>
          <w:t xml:space="preserve">, CWs at </w:t>
        </w:r>
        <w:r w:rsidRPr="00BC76CA">
          <w:t xml:space="preserve">± </w:t>
        </w:r>
        <w:r>
          <w:t>250</w:t>
        </w:r>
        <w:r w:rsidRPr="00BC76CA">
          <w:t xml:space="preserve">Hz). </w:t>
        </w:r>
        <w:r>
          <w:t xml:space="preserve"> </w:t>
        </w:r>
        <w:commentRangeEnd w:id="383"/>
        <w:r>
          <w:rPr>
            <w:rStyle w:val="af"/>
            <w:b w:val="0"/>
            <w:bCs w:val="0"/>
            <w:i w:val="0"/>
            <w:color w:val="auto"/>
            <w:u w:val="none"/>
          </w:rPr>
          <w:commentReference w:id="383"/>
        </w:r>
      </w:ins>
    </w:p>
    <w:p w14:paraId="43DEB745" w14:textId="77777777" w:rsidR="009023EE" w:rsidRPr="006041F9" w:rsidRDefault="009023EE" w:rsidP="009023EE">
      <w:pPr>
        <w:jc w:val="center"/>
        <w:rPr>
          <w:ins w:id="385" w:author="HAN" w:date="2023-09-22T11:02:00Z"/>
        </w:rPr>
      </w:pPr>
    </w:p>
    <w:p w14:paraId="5229AEFA" w14:textId="77777777" w:rsidR="009023EE" w:rsidRDefault="009023EE" w:rsidP="009023EE">
      <w:pPr>
        <w:jc w:val="center"/>
        <w:rPr>
          <w:ins w:id="386" w:author="HAN" w:date="2023-09-22T11:02:00Z"/>
        </w:rPr>
      </w:pPr>
      <w:ins w:id="387" w:author="HAN" w:date="2023-09-22T11:02:00Z">
        <w:r>
          <w:rPr>
            <w:noProof/>
            <w:lang w:val="en-US" w:eastAsia="ko-KR"/>
          </w:rPr>
          <w:drawing>
            <wp:inline distT="0" distB="0" distL="0" distR="0" wp14:anchorId="5336BB7B" wp14:editId="75C32D68">
              <wp:extent cx="4313382" cy="2685691"/>
              <wp:effectExtent l="0" t="0" r="0" b="635"/>
              <wp:docPr id="22" name="그림 22" descr="C:\Users\yhhan\AppData\Local\Microsoft\Windows\INetCache\Content.Word\신호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yhhan\AppData\Local\Microsoft\Windows\INetCache\Content.Word\신호3.PNG"/>
                      <pic:cNvPicPr>
                        <a:picLocks noChangeAspect="1" noChangeArrowheads="1"/>
                      </pic:cNvPicPr>
                    </pic:nvPicPr>
                    <pic:blipFill>
                      <a:blip r:embed="rId33">
                        <a:extLst>
                          <a:ext uri="{28A0092B-C50C-407E-A947-70E740481C1C}">
                            <a14:useLocalDpi xmlns:a14="http://schemas.microsoft.com/office/drawing/2010/main" val="0"/>
                          </a:ext>
                        </a:extLst>
                      </a:blip>
                      <a:srcRect t="5882"/>
                      <a:stretch>
                        <a:fillRect/>
                      </a:stretch>
                    </pic:blipFill>
                    <pic:spPr bwMode="auto">
                      <a:xfrm>
                        <a:off x="0" y="0"/>
                        <a:ext cx="4322699" cy="2691492"/>
                      </a:xfrm>
                      <a:prstGeom prst="rect">
                        <a:avLst/>
                      </a:prstGeom>
                      <a:noFill/>
                      <a:ln>
                        <a:noFill/>
                      </a:ln>
                    </pic:spPr>
                  </pic:pic>
                </a:graphicData>
              </a:graphic>
            </wp:inline>
          </w:drawing>
        </w:r>
      </w:ins>
    </w:p>
    <w:p w14:paraId="242A8FA7" w14:textId="77777777" w:rsidR="009023EE" w:rsidRDefault="009023EE" w:rsidP="009023EE">
      <w:pPr>
        <w:pStyle w:val="ae"/>
        <w:jc w:val="center"/>
        <w:rPr>
          <w:ins w:id="388" w:author="HAN" w:date="2023-09-22T11:02:00Z"/>
        </w:rPr>
      </w:pPr>
      <w:commentRangeStart w:id="389"/>
      <w:ins w:id="390" w:author="HAN" w:date="2023-09-22T11:02:00Z">
        <w:r w:rsidRPr="00B258BB">
          <w:rPr>
            <w:highlight w:val="yellow"/>
          </w:rPr>
          <w:t>Figure X</w:t>
        </w:r>
        <w:r w:rsidRPr="00BC76CA">
          <w:t>:</w:t>
        </w:r>
        <w:r>
          <w:t xml:space="preserve"> MF R-Mode signal spectru</w:t>
        </w:r>
        <w:r>
          <w:rPr>
            <w:rFonts w:hint="eastAsia"/>
            <w:lang w:eastAsia="ko-KR"/>
          </w:rPr>
          <w:t>m</w:t>
        </w:r>
        <w:r>
          <w:rPr>
            <w:lang w:eastAsia="ko-KR"/>
          </w:rPr>
          <w:t xml:space="preserve"> on transmitting site </w:t>
        </w:r>
        <w:r>
          <w:t>(data rate 2</w:t>
        </w:r>
        <w:r w:rsidRPr="00BC76CA">
          <w:t>00 bit/s</w:t>
        </w:r>
        <w:r>
          <w:t xml:space="preserve">, CWs at </w:t>
        </w:r>
        <w:r w:rsidRPr="00BC76CA">
          <w:t xml:space="preserve">± </w:t>
        </w:r>
        <w:r>
          <w:t>450</w:t>
        </w:r>
        <w:r w:rsidRPr="00BC76CA">
          <w:t xml:space="preserve">Hz). </w:t>
        </w:r>
        <w:r>
          <w:t xml:space="preserve"> </w:t>
        </w:r>
        <w:commentRangeEnd w:id="389"/>
        <w:r>
          <w:rPr>
            <w:rStyle w:val="af"/>
            <w:b w:val="0"/>
            <w:bCs w:val="0"/>
            <w:i w:val="0"/>
            <w:color w:val="auto"/>
            <w:u w:val="none"/>
          </w:rPr>
          <w:commentReference w:id="389"/>
        </w:r>
      </w:ins>
    </w:p>
    <w:p w14:paraId="0FD5C38D" w14:textId="77777777" w:rsidR="009023EE" w:rsidRPr="00177C5A" w:rsidRDefault="009023EE" w:rsidP="009023EE">
      <w:pPr>
        <w:pStyle w:val="a2"/>
        <w:rPr>
          <w:ins w:id="391" w:author="HAN" w:date="2023-09-22T11:02:00Z"/>
          <w:lang w:eastAsia="ko-KR"/>
        </w:rPr>
      </w:pPr>
    </w:p>
    <w:p w14:paraId="16BBAF73" w14:textId="77777777" w:rsidR="009023EE" w:rsidRPr="00796F0B" w:rsidRDefault="009023EE" w:rsidP="009023EE">
      <w:pPr>
        <w:pStyle w:val="2"/>
        <w:rPr>
          <w:ins w:id="392" w:author="HAN" w:date="2023-09-22T11:02:00Z"/>
        </w:rPr>
      </w:pPr>
      <w:bookmarkStart w:id="393" w:name="_Toc145468467"/>
      <w:ins w:id="394" w:author="HAN" w:date="2023-09-22T11:02:00Z">
        <w:r w:rsidRPr="00796F0B">
          <w:t>CW frequency considerations</w:t>
        </w:r>
        <w:bookmarkEnd w:id="393"/>
      </w:ins>
    </w:p>
    <w:p w14:paraId="39467D3C" w14:textId="77777777" w:rsidR="009023EE" w:rsidRPr="00796F0B" w:rsidRDefault="009023EE" w:rsidP="009023EE">
      <w:pPr>
        <w:pStyle w:val="Heading2separationline"/>
        <w:rPr>
          <w:ins w:id="395" w:author="HAN" w:date="2023-09-22T11:02:00Z"/>
          <w:lang w:eastAsia="da-DK"/>
        </w:rPr>
      </w:pPr>
    </w:p>
    <w:p w14:paraId="603F31F3" w14:textId="77777777" w:rsidR="009023EE" w:rsidRDefault="009023EE" w:rsidP="009023EE">
      <w:pPr>
        <w:pStyle w:val="a2"/>
        <w:rPr>
          <w:ins w:id="396" w:author="HAN" w:date="2023-09-22T11:02:00Z"/>
          <w:lang w:eastAsia="ko-KR"/>
        </w:rPr>
      </w:pPr>
      <w:ins w:id="397" w:author="HAN" w:date="2023-09-22T11:02:00Z">
        <w:r>
          <w:rPr>
            <w:lang w:eastAsia="ko-KR"/>
          </w:rPr>
          <w:t>The CW signals should be positioned within the null intervals of the MSK frequency spectrum to ensure signal acquisition by the receiver. However, the null intervals of the MSK frequency spectrum vary depending on the RTCM data rate of the DGNSS service. Therefore, careful consideration is necessary when selecting the frequencies for the CW signals.</w:t>
        </w:r>
      </w:ins>
    </w:p>
    <w:p w14:paraId="736C183B" w14:textId="77777777" w:rsidR="009023EE" w:rsidRPr="00601D48" w:rsidRDefault="009023EE" w:rsidP="009023EE">
      <w:pPr>
        <w:pStyle w:val="a2"/>
        <w:rPr>
          <w:ins w:id="398" w:author="HAN" w:date="2023-09-22T11:02:00Z"/>
          <w:lang w:eastAsia="ko-KR"/>
        </w:rPr>
      </w:pPr>
      <w:ins w:id="399" w:author="HAN" w:date="2023-09-22T11:02:00Z">
        <w:r>
          <w:rPr>
            <w:lang w:eastAsia="ko-KR"/>
          </w:rPr>
          <w:t>Figure x shows the MSK frequency spectrum according to MSK data rate. The allowable frequencies for CW signals are as follows: for a 100 bps rate, it is ±75 Hz ± 50*N Hz (N=0,1,2,3, ...), and for a 200 bps rate, it is ±150 Hz ± 100*N Hz (N=0,1,2,3, ...).</w:t>
        </w:r>
      </w:ins>
    </w:p>
    <w:p w14:paraId="14EA914A" w14:textId="77777777" w:rsidR="009023EE" w:rsidRPr="00601D48" w:rsidRDefault="009023EE" w:rsidP="009023EE">
      <w:pPr>
        <w:pStyle w:val="a2"/>
        <w:rPr>
          <w:ins w:id="400" w:author="HAN" w:date="2023-09-22T11:02:00Z"/>
          <w:lang w:val="en-US" w:eastAsia="ko-KR"/>
        </w:rPr>
      </w:pPr>
      <w:ins w:id="401" w:author="HAN" w:date="2023-09-22T11:02:00Z">
        <w:r>
          <w:rPr>
            <w:lang w:eastAsia="ko-KR"/>
          </w:rPr>
          <w:t>As the distance from the centre frequency increases, signal acquisition by the receiver becomes easier for CW signals. Therefore, in a 100 bps transmission, MSK±225 Hz is the most suitable CW frequency within the 500 Hz bandwidth. On the other hand, in a 200 bps transmission, theoretically MSK±250 Hz could be an appropriate CW frequency within the 500 Hz bandwidth, but in practice, it exceeds the bandwidth. Therefore, if RTCM messages are transmitted at the data rate of 200 bps, a bandwidth wider than 500 Hz is required for MF R-Mode.</w:t>
        </w:r>
      </w:ins>
    </w:p>
    <w:p w14:paraId="05D46F1F" w14:textId="77777777" w:rsidR="009023EE" w:rsidRDefault="009023EE" w:rsidP="009023EE">
      <w:pPr>
        <w:pStyle w:val="a2"/>
        <w:jc w:val="center"/>
        <w:rPr>
          <w:ins w:id="402" w:author="HAN" w:date="2023-09-22T11:02:00Z"/>
          <w:lang w:eastAsia="ko-KR"/>
        </w:rPr>
      </w:pPr>
      <w:ins w:id="403" w:author="HAN" w:date="2023-09-22T11:02:00Z">
        <w:r>
          <w:rPr>
            <w:noProof/>
            <w:lang w:val="en-US" w:eastAsia="ko-KR"/>
          </w:rPr>
          <w:drawing>
            <wp:inline distT="0" distB="0" distL="0" distR="0" wp14:anchorId="5BB1D2CF" wp14:editId="4FF13BEB">
              <wp:extent cx="4331854" cy="3477793"/>
              <wp:effectExtent l="0" t="0" r="0" b="8890"/>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4354422" cy="3495912"/>
                      </a:xfrm>
                      <a:prstGeom prst="rect">
                        <a:avLst/>
                      </a:prstGeom>
                    </pic:spPr>
                  </pic:pic>
                </a:graphicData>
              </a:graphic>
            </wp:inline>
          </w:drawing>
        </w:r>
      </w:ins>
    </w:p>
    <w:p w14:paraId="41B7A452" w14:textId="77777777" w:rsidR="009023EE" w:rsidRDefault="009023EE" w:rsidP="009023EE">
      <w:pPr>
        <w:pStyle w:val="ae"/>
        <w:jc w:val="center"/>
        <w:rPr>
          <w:ins w:id="404" w:author="HAN" w:date="2023-09-22T11:02:00Z"/>
        </w:rPr>
      </w:pPr>
      <w:ins w:id="405" w:author="HAN" w:date="2023-09-22T11:02:00Z">
        <w:r w:rsidRPr="00B258BB">
          <w:rPr>
            <w:highlight w:val="yellow"/>
          </w:rPr>
          <w:t>Figure X</w:t>
        </w:r>
        <w:r w:rsidRPr="00BC76CA">
          <w:t>:</w:t>
        </w:r>
        <w:r>
          <w:t xml:space="preserve"> MSK Spectrum in </w:t>
        </w:r>
        <w:proofErr w:type="gramStart"/>
        <w:r>
          <w:t>red(</w:t>
        </w:r>
        <w:proofErr w:type="gramEnd"/>
        <w:r>
          <w:t>200 bps), CW Signals in blue, adjacent channel MSK</w:t>
        </w:r>
        <w:r>
          <w:rPr>
            <w:rFonts w:hint="eastAsia"/>
            <w:lang w:eastAsia="ko-KR"/>
          </w:rPr>
          <w:t xml:space="preserve"> </w:t>
        </w:r>
        <w:r>
          <w:t>in green(100 bps)</w:t>
        </w:r>
        <w:r w:rsidRPr="000E0FE4">
          <w:rPr>
            <w:lang w:eastAsia="ko-KR"/>
          </w:rPr>
          <w:t xml:space="preserve"> </w:t>
        </w:r>
        <w:r>
          <w:rPr>
            <w:lang w:eastAsia="ko-KR"/>
          </w:rPr>
          <w:t>[x]</w:t>
        </w:r>
        <w:r w:rsidRPr="00BC76CA">
          <w:t xml:space="preserve">. </w:t>
        </w:r>
        <w:r>
          <w:t xml:space="preserve"> </w:t>
        </w:r>
      </w:ins>
    </w:p>
    <w:p w14:paraId="3D27B023" w14:textId="77777777" w:rsidR="009023EE" w:rsidRPr="000317AE" w:rsidRDefault="009023EE" w:rsidP="009023EE">
      <w:pPr>
        <w:pStyle w:val="a2"/>
        <w:jc w:val="center"/>
        <w:rPr>
          <w:ins w:id="406" w:author="HAN" w:date="2023-09-22T11:02:00Z"/>
          <w:lang w:eastAsia="ko-KR"/>
        </w:rPr>
      </w:pPr>
    </w:p>
    <w:p w14:paraId="369CFA18" w14:textId="77777777" w:rsidR="009023EE" w:rsidRPr="00796F0B" w:rsidRDefault="009023EE" w:rsidP="009023EE">
      <w:pPr>
        <w:pStyle w:val="a2"/>
        <w:numPr>
          <w:ilvl w:val="0"/>
          <w:numId w:val="49"/>
        </w:numPr>
        <w:rPr>
          <w:ins w:id="407" w:author="HAN" w:date="2023-09-22T11:02:00Z"/>
          <w:lang w:eastAsia="da-DK"/>
        </w:rPr>
      </w:pPr>
    </w:p>
    <w:p w14:paraId="3F333A38" w14:textId="77777777" w:rsidR="009023EE" w:rsidRPr="00796F0B" w:rsidRDefault="009023EE" w:rsidP="009023EE">
      <w:pPr>
        <w:pStyle w:val="2"/>
        <w:rPr>
          <w:ins w:id="408" w:author="HAN" w:date="2023-09-22T11:02:00Z"/>
        </w:rPr>
      </w:pPr>
      <w:ins w:id="409" w:author="HAN" w:date="2023-09-22T11:02:00Z">
        <w:r w:rsidRPr="00796F0B">
          <w:t>Signal specification</w:t>
        </w:r>
      </w:ins>
    </w:p>
    <w:p w14:paraId="2B4D4578" w14:textId="77777777" w:rsidR="009023EE" w:rsidRPr="00796F0B" w:rsidRDefault="009023EE" w:rsidP="009023EE">
      <w:pPr>
        <w:pStyle w:val="Heading2separationline"/>
        <w:rPr>
          <w:ins w:id="410" w:author="HAN" w:date="2023-09-22T11:02:00Z"/>
          <w:lang w:eastAsia="da-DK"/>
        </w:rPr>
      </w:pPr>
    </w:p>
    <w:p w14:paraId="4E6EDF3D" w14:textId="77777777" w:rsidR="009023EE" w:rsidRDefault="009023EE" w:rsidP="009023EE">
      <w:pPr>
        <w:pStyle w:val="a2"/>
        <w:rPr>
          <w:ins w:id="411" w:author="HAN" w:date="2023-09-22T11:02:00Z"/>
          <w:lang w:eastAsia="ko-KR"/>
        </w:rPr>
      </w:pPr>
      <w:ins w:id="412" w:author="HAN" w:date="2023-09-22T11:02:00Z">
        <w:r w:rsidRPr="00C34E05">
          <w:rPr>
            <w:lang w:eastAsia="da-DK"/>
          </w:rPr>
          <w:t xml:space="preserve">The MF R-Mode signal </w:t>
        </w:r>
        <w:r>
          <w:rPr>
            <w:lang w:eastAsia="da-DK"/>
          </w:rPr>
          <w:t>should</w:t>
        </w:r>
        <w:r w:rsidRPr="00C34E05">
          <w:rPr>
            <w:lang w:eastAsia="da-DK"/>
          </w:rPr>
          <w:t xml:space="preserve"> comply with ITU-R M.823-3</w:t>
        </w:r>
        <w:r>
          <w:rPr>
            <w:lang w:eastAsia="da-DK"/>
          </w:rPr>
          <w:t>[5]</w:t>
        </w:r>
        <w:r w:rsidRPr="00C34E05">
          <w:rPr>
            <w:lang w:eastAsia="da-DK"/>
          </w:rPr>
          <w:t xml:space="preserve"> DGNSS standards while satisfying the following specifications</w:t>
        </w:r>
        <w:proofErr w:type="gramStart"/>
        <w:r w:rsidRPr="00C34E05">
          <w:rPr>
            <w:lang w:eastAsia="da-DK"/>
          </w:rPr>
          <w:t>:</w:t>
        </w:r>
        <w:r>
          <w:rPr>
            <w:rFonts w:hint="eastAsia"/>
            <w:lang w:eastAsia="ko-KR"/>
          </w:rPr>
          <w:t>.</w:t>
        </w:r>
        <w:proofErr w:type="gramEnd"/>
      </w:ins>
    </w:p>
    <w:p w14:paraId="0E770E6A" w14:textId="77777777" w:rsidR="009023EE" w:rsidRDefault="009023EE" w:rsidP="009023EE">
      <w:pPr>
        <w:pStyle w:val="a2"/>
        <w:numPr>
          <w:ilvl w:val="0"/>
          <w:numId w:val="50"/>
        </w:numPr>
        <w:rPr>
          <w:ins w:id="413" w:author="HAN" w:date="2023-09-22T11:02:00Z"/>
          <w:lang w:eastAsia="ko-KR"/>
        </w:rPr>
      </w:pPr>
      <w:ins w:id="414" w:author="HAN" w:date="2023-09-22T11:02:00Z">
        <w:r>
          <w:rPr>
            <w:lang w:eastAsia="ko-KR"/>
          </w:rPr>
          <w:t>Frequency Range of MSK:</w:t>
        </w:r>
      </w:ins>
    </w:p>
    <w:p w14:paraId="0870B787" w14:textId="77777777" w:rsidR="009023EE" w:rsidRDefault="009023EE" w:rsidP="009023EE">
      <w:pPr>
        <w:pStyle w:val="a2"/>
        <w:numPr>
          <w:ilvl w:val="1"/>
          <w:numId w:val="50"/>
        </w:numPr>
        <w:rPr>
          <w:ins w:id="415" w:author="HAN" w:date="2023-09-22T11:02:00Z"/>
          <w:lang w:eastAsia="ko-KR"/>
        </w:rPr>
      </w:pPr>
      <w:ins w:id="416" w:author="HAN" w:date="2023-09-22T11:02:00Z">
        <w:r>
          <w:rPr>
            <w:lang w:eastAsia="ko-KR"/>
          </w:rPr>
          <w:t>Adjustable in the range between 283.5 kHz and 325.0 kHz.</w:t>
        </w:r>
      </w:ins>
    </w:p>
    <w:p w14:paraId="673D604D" w14:textId="77777777" w:rsidR="009023EE" w:rsidRDefault="009023EE" w:rsidP="009023EE">
      <w:pPr>
        <w:pStyle w:val="a2"/>
        <w:numPr>
          <w:ilvl w:val="1"/>
          <w:numId w:val="50"/>
        </w:numPr>
        <w:rPr>
          <w:ins w:id="417" w:author="HAN" w:date="2023-09-22T11:02:00Z"/>
          <w:lang w:eastAsia="ko-KR"/>
        </w:rPr>
      </w:pPr>
      <w:ins w:id="418" w:author="HAN" w:date="2023-09-22T11:02:00Z">
        <w:r>
          <w:rPr>
            <w:lang w:eastAsia="ko-KR"/>
          </w:rPr>
          <w:t>Channel spacing of 500 Hz.</w:t>
        </w:r>
      </w:ins>
    </w:p>
    <w:p w14:paraId="38A454E5" w14:textId="77777777" w:rsidR="009023EE" w:rsidRDefault="009023EE" w:rsidP="009023EE">
      <w:pPr>
        <w:pStyle w:val="a2"/>
        <w:numPr>
          <w:ilvl w:val="0"/>
          <w:numId w:val="50"/>
        </w:numPr>
        <w:rPr>
          <w:ins w:id="419" w:author="HAN" w:date="2023-09-22T11:02:00Z"/>
          <w:lang w:eastAsia="ko-KR"/>
        </w:rPr>
      </w:pPr>
      <w:ins w:id="420" w:author="HAN" w:date="2023-09-22T11:02:00Z">
        <w:r>
          <w:rPr>
            <w:lang w:eastAsia="ko-KR"/>
          </w:rPr>
          <w:t>RTCM data rate:</w:t>
        </w:r>
      </w:ins>
    </w:p>
    <w:p w14:paraId="1359B6C0" w14:textId="77777777" w:rsidR="009023EE" w:rsidRDefault="009023EE" w:rsidP="009023EE">
      <w:pPr>
        <w:pStyle w:val="a2"/>
        <w:numPr>
          <w:ilvl w:val="1"/>
          <w:numId w:val="50"/>
        </w:numPr>
        <w:rPr>
          <w:ins w:id="421" w:author="HAN" w:date="2023-09-22T11:02:00Z"/>
          <w:lang w:eastAsia="ko-KR"/>
        </w:rPr>
      </w:pPr>
      <w:ins w:id="422" w:author="HAN" w:date="2023-09-22T11:02:00Z">
        <w:r>
          <w:rPr>
            <w:lang w:eastAsia="ko-KR"/>
          </w:rPr>
          <w:t>Should follow legacy DGNSS RTCM service data rates of 50, 100, and 200 bps.</w:t>
        </w:r>
      </w:ins>
    </w:p>
    <w:p w14:paraId="73C4AA41" w14:textId="77777777" w:rsidR="009023EE" w:rsidRDefault="009023EE" w:rsidP="009023EE">
      <w:pPr>
        <w:pStyle w:val="a2"/>
        <w:numPr>
          <w:ilvl w:val="0"/>
          <w:numId w:val="50"/>
        </w:numPr>
        <w:rPr>
          <w:ins w:id="423" w:author="HAN" w:date="2023-09-22T11:02:00Z"/>
          <w:lang w:eastAsia="ko-KR"/>
        </w:rPr>
      </w:pPr>
      <w:ins w:id="424" w:author="HAN" w:date="2023-09-22T11:02:00Z">
        <w:r>
          <w:rPr>
            <w:lang w:eastAsia="ko-KR"/>
          </w:rPr>
          <w:t>Frequency Range of CW Signals:</w:t>
        </w:r>
      </w:ins>
    </w:p>
    <w:p w14:paraId="5AC47CE4" w14:textId="77777777" w:rsidR="009023EE" w:rsidRDefault="009023EE" w:rsidP="009023EE">
      <w:pPr>
        <w:pStyle w:val="a2"/>
        <w:numPr>
          <w:ilvl w:val="1"/>
          <w:numId w:val="50"/>
        </w:numPr>
        <w:rPr>
          <w:ins w:id="425" w:author="HAN" w:date="2023-09-22T11:02:00Z"/>
          <w:lang w:eastAsia="ko-KR"/>
        </w:rPr>
      </w:pPr>
      <w:ins w:id="426" w:author="HAN" w:date="2023-09-22T11:02:00Z">
        <w:r>
          <w:rPr>
            <w:lang w:eastAsia="ko-KR"/>
          </w:rPr>
          <w:t>Adjustable in the range between 283.25 kHz and 325.25 kHz</w:t>
        </w:r>
      </w:ins>
    </w:p>
    <w:p w14:paraId="3EF82BA4" w14:textId="77777777" w:rsidR="009023EE" w:rsidRDefault="009023EE" w:rsidP="009023EE">
      <w:pPr>
        <w:pStyle w:val="a2"/>
        <w:numPr>
          <w:ilvl w:val="1"/>
          <w:numId w:val="50"/>
        </w:numPr>
        <w:rPr>
          <w:ins w:id="427" w:author="HAN" w:date="2023-09-22T11:02:00Z"/>
          <w:lang w:eastAsia="ko-KR"/>
        </w:rPr>
      </w:pPr>
      <w:ins w:id="428" w:author="HAN" w:date="2023-09-22T11:02:00Z">
        <w:r>
          <w:rPr>
            <w:lang w:eastAsia="ko-KR"/>
          </w:rPr>
          <w:t>Frequency resolution/increment of 1 Hz</w:t>
        </w:r>
      </w:ins>
    </w:p>
    <w:p w14:paraId="51AF133C" w14:textId="77777777" w:rsidR="009023EE" w:rsidRDefault="009023EE" w:rsidP="009023EE">
      <w:pPr>
        <w:pStyle w:val="a2"/>
        <w:numPr>
          <w:ilvl w:val="0"/>
          <w:numId w:val="50"/>
        </w:numPr>
        <w:rPr>
          <w:ins w:id="429" w:author="HAN" w:date="2023-09-22T11:02:00Z"/>
          <w:lang w:eastAsia="ko-KR"/>
        </w:rPr>
      </w:pPr>
      <w:ins w:id="430" w:author="HAN" w:date="2023-09-22T11:02:00Z">
        <w:r>
          <w:rPr>
            <w:lang w:eastAsia="ko-KR"/>
          </w:rPr>
          <w:t>CW Signals Spacing:</w:t>
        </w:r>
      </w:ins>
    </w:p>
    <w:p w14:paraId="4481CAC6" w14:textId="77777777" w:rsidR="009023EE" w:rsidRDefault="009023EE" w:rsidP="009023EE">
      <w:pPr>
        <w:pStyle w:val="a2"/>
        <w:numPr>
          <w:ilvl w:val="1"/>
          <w:numId w:val="50"/>
        </w:numPr>
        <w:rPr>
          <w:ins w:id="431" w:author="HAN" w:date="2023-09-22T11:02:00Z"/>
          <w:lang w:eastAsia="ko-KR"/>
        </w:rPr>
      </w:pPr>
      <w:ins w:id="432" w:author="HAN" w:date="2023-09-22T11:02:00Z">
        <w:r>
          <w:rPr>
            <w:lang w:eastAsia="ko-KR"/>
          </w:rPr>
          <w:t>Two CW signals should be positioned at the same interval on both sides of the MSK centre frequency</w:t>
        </w:r>
      </w:ins>
    </w:p>
    <w:p w14:paraId="424CEFF0" w14:textId="77777777" w:rsidR="009023EE" w:rsidRDefault="009023EE" w:rsidP="009023EE">
      <w:pPr>
        <w:pStyle w:val="a2"/>
        <w:numPr>
          <w:ilvl w:val="1"/>
          <w:numId w:val="50"/>
        </w:numPr>
        <w:rPr>
          <w:ins w:id="433" w:author="HAN" w:date="2023-09-22T11:02:00Z"/>
          <w:lang w:eastAsia="ko-KR"/>
        </w:rPr>
      </w:pPr>
      <w:ins w:id="434" w:author="HAN" w:date="2023-09-22T11:02:00Z">
        <w:r>
          <w:rPr>
            <w:lang w:eastAsia="ko-KR"/>
          </w:rPr>
          <w:t xml:space="preserve">Possible CW </w:t>
        </w:r>
        <w:proofErr w:type="spellStart"/>
        <w:r>
          <w:rPr>
            <w:lang w:eastAsia="ko-KR"/>
          </w:rPr>
          <w:t>spacings</w:t>
        </w:r>
        <w:proofErr w:type="spellEnd"/>
        <w:r>
          <w:rPr>
            <w:lang w:eastAsia="ko-KR"/>
          </w:rPr>
          <w:t xml:space="preserve"> for 100 bps RTCM:</w:t>
        </w:r>
      </w:ins>
    </w:p>
    <w:p w14:paraId="1C9D9425" w14:textId="77777777" w:rsidR="009023EE" w:rsidRDefault="009023EE" w:rsidP="009023EE">
      <w:pPr>
        <w:pStyle w:val="a2"/>
        <w:numPr>
          <w:ilvl w:val="2"/>
          <w:numId w:val="50"/>
        </w:numPr>
        <w:rPr>
          <w:ins w:id="435" w:author="HAN" w:date="2023-09-22T11:02:00Z"/>
          <w:lang w:eastAsia="ko-KR"/>
        </w:rPr>
      </w:pPr>
      <w:ins w:id="436" w:author="HAN" w:date="2023-09-22T11:02:00Z">
        <w:r>
          <w:rPr>
            <w:lang w:eastAsia="ko-KR"/>
          </w:rPr>
          <w:t>MSK ±225 Hz (highly required for 500 Hz bandwidth)</w:t>
        </w:r>
      </w:ins>
    </w:p>
    <w:p w14:paraId="64490DA1" w14:textId="77777777" w:rsidR="009023EE" w:rsidRDefault="009023EE" w:rsidP="009023EE">
      <w:pPr>
        <w:pStyle w:val="a2"/>
        <w:numPr>
          <w:ilvl w:val="2"/>
          <w:numId w:val="50"/>
        </w:numPr>
        <w:rPr>
          <w:ins w:id="437" w:author="HAN" w:date="2023-09-22T11:02:00Z"/>
          <w:lang w:eastAsia="ko-KR"/>
        </w:rPr>
      </w:pPr>
      <w:ins w:id="438" w:author="HAN" w:date="2023-09-22T11:02:00Z">
        <w:r>
          <w:rPr>
            <w:lang w:eastAsia="ko-KR"/>
          </w:rPr>
          <w:t>MSK ±325 Hz</w:t>
        </w:r>
      </w:ins>
    </w:p>
    <w:p w14:paraId="619CD08C" w14:textId="77777777" w:rsidR="009023EE" w:rsidRDefault="009023EE" w:rsidP="009023EE">
      <w:pPr>
        <w:pStyle w:val="a2"/>
        <w:numPr>
          <w:ilvl w:val="2"/>
          <w:numId w:val="50"/>
        </w:numPr>
        <w:rPr>
          <w:ins w:id="439" w:author="HAN" w:date="2023-09-22T11:02:00Z"/>
          <w:lang w:eastAsia="ko-KR"/>
        </w:rPr>
      </w:pPr>
      <w:ins w:id="440" w:author="HAN" w:date="2023-09-22T11:02:00Z">
        <w:r>
          <w:rPr>
            <w:lang w:eastAsia="ko-KR"/>
          </w:rPr>
          <w:t>MSK ±425 Hz</w:t>
        </w:r>
      </w:ins>
    </w:p>
    <w:p w14:paraId="57F97CC0" w14:textId="77777777" w:rsidR="009023EE" w:rsidRDefault="009023EE" w:rsidP="009023EE">
      <w:pPr>
        <w:pStyle w:val="a2"/>
        <w:numPr>
          <w:ilvl w:val="1"/>
          <w:numId w:val="50"/>
        </w:numPr>
        <w:rPr>
          <w:ins w:id="441" w:author="HAN" w:date="2023-09-22T11:02:00Z"/>
          <w:lang w:eastAsia="ko-KR"/>
        </w:rPr>
      </w:pPr>
      <w:ins w:id="442" w:author="HAN" w:date="2023-09-22T11:02:00Z">
        <w:r>
          <w:rPr>
            <w:lang w:eastAsia="ko-KR"/>
          </w:rPr>
          <w:t xml:space="preserve">Possible CW </w:t>
        </w:r>
        <w:proofErr w:type="spellStart"/>
        <w:r>
          <w:rPr>
            <w:lang w:eastAsia="ko-KR"/>
          </w:rPr>
          <w:t>spacings</w:t>
        </w:r>
        <w:proofErr w:type="spellEnd"/>
        <w:r>
          <w:rPr>
            <w:lang w:eastAsia="ko-KR"/>
          </w:rPr>
          <w:t xml:space="preserve"> for 200 bps RTCM:</w:t>
        </w:r>
      </w:ins>
    </w:p>
    <w:p w14:paraId="1933AF30" w14:textId="77777777" w:rsidR="009023EE" w:rsidRDefault="009023EE" w:rsidP="009023EE">
      <w:pPr>
        <w:pStyle w:val="a2"/>
        <w:numPr>
          <w:ilvl w:val="2"/>
          <w:numId w:val="50"/>
        </w:numPr>
        <w:rPr>
          <w:ins w:id="443" w:author="HAN" w:date="2023-09-22T11:02:00Z"/>
          <w:lang w:eastAsia="ko-KR"/>
        </w:rPr>
      </w:pPr>
      <w:ins w:id="444" w:author="HAN" w:date="2023-09-22T11:02:00Z">
        <w:r>
          <w:rPr>
            <w:lang w:eastAsia="ko-KR"/>
          </w:rPr>
          <w:t>MSK ±250 Hz</w:t>
        </w:r>
      </w:ins>
    </w:p>
    <w:p w14:paraId="6ED48B51" w14:textId="77777777" w:rsidR="009023EE" w:rsidRDefault="009023EE" w:rsidP="009023EE">
      <w:pPr>
        <w:pStyle w:val="a2"/>
        <w:numPr>
          <w:ilvl w:val="2"/>
          <w:numId w:val="50"/>
        </w:numPr>
        <w:rPr>
          <w:ins w:id="445" w:author="HAN" w:date="2023-09-22T11:02:00Z"/>
          <w:lang w:eastAsia="ko-KR"/>
        </w:rPr>
      </w:pPr>
      <w:ins w:id="446" w:author="HAN" w:date="2023-09-22T11:02:00Z">
        <w:r>
          <w:rPr>
            <w:lang w:eastAsia="ko-KR"/>
          </w:rPr>
          <w:t>MSK ±350 Hz</w:t>
        </w:r>
      </w:ins>
    </w:p>
    <w:p w14:paraId="6AF19C2F" w14:textId="77777777" w:rsidR="009023EE" w:rsidRDefault="009023EE" w:rsidP="009023EE">
      <w:pPr>
        <w:pStyle w:val="a2"/>
        <w:numPr>
          <w:ilvl w:val="2"/>
          <w:numId w:val="50"/>
        </w:numPr>
        <w:rPr>
          <w:ins w:id="447" w:author="HAN" w:date="2023-09-22T11:02:00Z"/>
          <w:lang w:eastAsia="ko-KR"/>
        </w:rPr>
      </w:pPr>
      <w:ins w:id="448" w:author="HAN" w:date="2023-09-22T11:02:00Z">
        <w:r>
          <w:rPr>
            <w:lang w:eastAsia="ko-KR"/>
          </w:rPr>
          <w:t>MSK ±450 Hz</w:t>
        </w:r>
      </w:ins>
    </w:p>
    <w:p w14:paraId="5201975B" w14:textId="77777777" w:rsidR="009023EE" w:rsidRDefault="009023EE" w:rsidP="009023EE">
      <w:pPr>
        <w:pStyle w:val="a2"/>
        <w:numPr>
          <w:ilvl w:val="0"/>
          <w:numId w:val="50"/>
        </w:numPr>
        <w:rPr>
          <w:ins w:id="449" w:author="HAN" w:date="2023-09-22T11:02:00Z"/>
          <w:lang w:eastAsia="ko-KR"/>
        </w:rPr>
      </w:pPr>
      <w:ins w:id="450" w:author="HAN" w:date="2023-09-22T11:02:00Z">
        <w:r>
          <w:rPr>
            <w:lang w:eastAsia="ko-KR"/>
          </w:rPr>
          <w:t>Bandwidth of MF R-Mode Signal:</w:t>
        </w:r>
      </w:ins>
    </w:p>
    <w:p w14:paraId="221867A2" w14:textId="77777777" w:rsidR="009023EE" w:rsidRDefault="009023EE" w:rsidP="009023EE">
      <w:pPr>
        <w:pStyle w:val="a2"/>
        <w:numPr>
          <w:ilvl w:val="1"/>
          <w:numId w:val="50"/>
        </w:numPr>
        <w:rPr>
          <w:ins w:id="451" w:author="HAN" w:date="2023-09-22T11:02:00Z"/>
          <w:lang w:eastAsia="ko-KR"/>
        </w:rPr>
      </w:pPr>
      <w:ins w:id="452" w:author="HAN" w:date="2023-09-22T11:02:00Z">
        <w:r>
          <w:rPr>
            <w:lang w:eastAsia="ko-KR"/>
          </w:rPr>
          <w:t>500 Hz for 50 and 100 bps RTCM transmission</w:t>
        </w:r>
      </w:ins>
    </w:p>
    <w:p w14:paraId="1D4C8912" w14:textId="77777777" w:rsidR="009023EE" w:rsidRDefault="009023EE" w:rsidP="009023EE">
      <w:pPr>
        <w:pStyle w:val="a2"/>
        <w:numPr>
          <w:ilvl w:val="1"/>
          <w:numId w:val="50"/>
        </w:numPr>
        <w:rPr>
          <w:ins w:id="453" w:author="HAN" w:date="2023-09-22T11:02:00Z"/>
          <w:lang w:eastAsia="ko-KR"/>
        </w:rPr>
      </w:pPr>
      <w:ins w:id="454" w:author="HAN" w:date="2023-09-22T11:02:00Z">
        <w:r>
          <w:rPr>
            <w:lang w:eastAsia="ko-KR"/>
          </w:rPr>
          <w:t>1 kHz for 200 bps RTCM transmission</w:t>
        </w:r>
      </w:ins>
    </w:p>
    <w:p w14:paraId="1C333B80" w14:textId="77777777" w:rsidR="009023EE" w:rsidRDefault="009023EE" w:rsidP="009023EE">
      <w:pPr>
        <w:pStyle w:val="a2"/>
        <w:numPr>
          <w:ilvl w:val="0"/>
          <w:numId w:val="50"/>
        </w:numPr>
        <w:rPr>
          <w:ins w:id="455" w:author="HAN" w:date="2023-09-22T11:02:00Z"/>
          <w:lang w:eastAsia="ko-KR"/>
        </w:rPr>
      </w:pPr>
      <w:ins w:id="456" w:author="HAN" w:date="2023-09-22T11:02:00Z">
        <w:r>
          <w:rPr>
            <w:lang w:eastAsia="ko-KR"/>
          </w:rPr>
          <w:t>Amplitude:</w:t>
        </w:r>
      </w:ins>
    </w:p>
    <w:p w14:paraId="747E6DAC" w14:textId="77777777" w:rsidR="009023EE" w:rsidRDefault="009023EE" w:rsidP="009023EE">
      <w:pPr>
        <w:pStyle w:val="a2"/>
        <w:numPr>
          <w:ilvl w:val="1"/>
          <w:numId w:val="50"/>
        </w:numPr>
        <w:rPr>
          <w:ins w:id="457" w:author="HAN" w:date="2023-09-22T11:02:00Z"/>
          <w:lang w:eastAsia="ko-KR"/>
        </w:rPr>
      </w:pPr>
      <w:ins w:id="458" w:author="HAN" w:date="2023-09-22T11:02:00Z">
        <w:r>
          <w:rPr>
            <w:lang w:eastAsia="ko-KR"/>
          </w:rPr>
          <w:t xml:space="preserve">The total amplitudes of the two CW signals and the MSK signal should be 1.0 </w:t>
        </w:r>
        <w:proofErr w:type="spellStart"/>
        <w:r>
          <w:rPr>
            <w:lang w:eastAsia="ko-KR"/>
          </w:rPr>
          <w:t>Vpp</w:t>
        </w:r>
        <w:proofErr w:type="spellEnd"/>
      </w:ins>
    </w:p>
    <w:p w14:paraId="314246F6" w14:textId="77777777" w:rsidR="009023EE" w:rsidRDefault="009023EE" w:rsidP="009023EE">
      <w:pPr>
        <w:pStyle w:val="a2"/>
        <w:numPr>
          <w:ilvl w:val="1"/>
          <w:numId w:val="50"/>
        </w:numPr>
        <w:rPr>
          <w:ins w:id="459" w:author="HAN" w:date="2023-09-22T11:02:00Z"/>
          <w:lang w:eastAsia="ko-KR"/>
        </w:rPr>
      </w:pPr>
      <w:ins w:id="460" w:author="HAN" w:date="2023-09-22T11:02:00Z">
        <w:r>
          <w:rPr>
            <w:lang w:eastAsia="ko-KR"/>
          </w:rPr>
          <w:t xml:space="preserve">The ratio is 3:1:1 (0.6 </w:t>
        </w:r>
        <w:proofErr w:type="spellStart"/>
        <w:r>
          <w:rPr>
            <w:lang w:eastAsia="ko-KR"/>
          </w:rPr>
          <w:t>Vpp</w:t>
        </w:r>
        <w:proofErr w:type="spellEnd"/>
        <w:r>
          <w:rPr>
            <w:lang w:eastAsia="ko-KR"/>
          </w:rPr>
          <w:t xml:space="preserve"> of MSK, 0.2 </w:t>
        </w:r>
        <w:proofErr w:type="spellStart"/>
        <w:r>
          <w:rPr>
            <w:lang w:eastAsia="ko-KR"/>
          </w:rPr>
          <w:t>Vpp</w:t>
        </w:r>
        <w:proofErr w:type="spellEnd"/>
        <w:r>
          <w:rPr>
            <w:lang w:eastAsia="ko-KR"/>
          </w:rPr>
          <w:t xml:space="preserve"> of each CW signal)</w:t>
        </w:r>
      </w:ins>
    </w:p>
    <w:p w14:paraId="56A91F5C" w14:textId="77777777" w:rsidR="009023EE" w:rsidRDefault="009023EE" w:rsidP="009023EE">
      <w:pPr>
        <w:pStyle w:val="a2"/>
        <w:numPr>
          <w:ilvl w:val="0"/>
          <w:numId w:val="50"/>
        </w:numPr>
        <w:rPr>
          <w:ins w:id="461" w:author="HAN" w:date="2023-09-22T11:02:00Z"/>
          <w:lang w:eastAsia="ko-KR"/>
        </w:rPr>
      </w:pPr>
      <w:ins w:id="462" w:author="HAN" w:date="2023-09-22T11:02:00Z">
        <w:r>
          <w:rPr>
            <w:lang w:eastAsia="ko-KR"/>
          </w:rPr>
          <w:t>MF R-Mode Signal timing:</w:t>
        </w:r>
      </w:ins>
    </w:p>
    <w:p w14:paraId="3124FE04" w14:textId="77777777" w:rsidR="009023EE" w:rsidRDefault="009023EE" w:rsidP="009023EE">
      <w:pPr>
        <w:pStyle w:val="a2"/>
        <w:numPr>
          <w:ilvl w:val="1"/>
          <w:numId w:val="50"/>
        </w:numPr>
        <w:rPr>
          <w:ins w:id="463" w:author="HAN" w:date="2023-09-22T11:02:00Z"/>
          <w:lang w:eastAsia="ko-KR"/>
        </w:rPr>
      </w:pPr>
      <w:ins w:id="464" w:author="HAN" w:date="2023-09-22T11:02:00Z">
        <w:r>
          <w:rPr>
            <w:lang w:eastAsia="ko-KR"/>
          </w:rPr>
          <w:t>The MF R-Mode signal consists of the three frequency signals: MSK and two CW signals.</w:t>
        </w:r>
      </w:ins>
    </w:p>
    <w:p w14:paraId="7331A103" w14:textId="77777777" w:rsidR="009023EE" w:rsidRDefault="009023EE" w:rsidP="009023EE">
      <w:pPr>
        <w:pStyle w:val="a2"/>
        <w:numPr>
          <w:ilvl w:val="1"/>
          <w:numId w:val="50"/>
        </w:numPr>
        <w:rPr>
          <w:ins w:id="465" w:author="HAN" w:date="2023-09-22T11:02:00Z"/>
          <w:lang w:eastAsia="ko-KR"/>
        </w:rPr>
      </w:pPr>
      <w:ins w:id="466" w:author="HAN" w:date="2023-09-22T11:02:00Z">
        <w:r>
          <w:rPr>
            <w:lang w:eastAsia="ko-KR"/>
          </w:rPr>
          <w:t>For accurate ranging, the phase of these three frequency signals must be precisely synchronized with 1pps timing.</w:t>
        </w:r>
      </w:ins>
    </w:p>
    <w:p w14:paraId="51FAEDD2" w14:textId="77777777" w:rsidR="009023EE" w:rsidRDefault="009023EE" w:rsidP="009023EE">
      <w:pPr>
        <w:pStyle w:val="a2"/>
        <w:numPr>
          <w:ilvl w:val="1"/>
          <w:numId w:val="50"/>
        </w:numPr>
        <w:rPr>
          <w:ins w:id="467" w:author="HAN" w:date="2023-09-22T11:02:00Z"/>
          <w:lang w:eastAsia="ko-KR"/>
        </w:rPr>
      </w:pPr>
      <w:ins w:id="468" w:author="HAN" w:date="2023-09-22T11:02:00Z">
        <w:r>
          <w:rPr>
            <w:lang w:eastAsia="ko-KR"/>
          </w:rPr>
          <w:t>Additionally, the bit transition timing of the MSK signal should also be synchronized as shown in the Figure x.</w:t>
        </w:r>
      </w:ins>
    </w:p>
    <w:p w14:paraId="22826356" w14:textId="77777777" w:rsidR="009023EE" w:rsidRPr="00264A05" w:rsidRDefault="009023EE" w:rsidP="009023EE">
      <w:pPr>
        <w:pStyle w:val="a2"/>
        <w:rPr>
          <w:ins w:id="469" w:author="HAN" w:date="2023-09-22T11:02:00Z"/>
          <w:lang w:eastAsia="ko-KR"/>
        </w:rPr>
      </w:pPr>
    </w:p>
    <w:p w14:paraId="7F29B01B" w14:textId="77777777" w:rsidR="009023EE" w:rsidRDefault="009023EE" w:rsidP="009023EE">
      <w:pPr>
        <w:pStyle w:val="a2"/>
        <w:jc w:val="center"/>
        <w:rPr>
          <w:ins w:id="470" w:author="HAN" w:date="2023-09-22T11:02:00Z"/>
          <w:lang w:eastAsia="ko-KR"/>
        </w:rPr>
      </w:pPr>
      <w:ins w:id="471" w:author="HAN" w:date="2023-09-22T11:02:00Z">
        <w:r>
          <w:rPr>
            <w:noProof/>
            <w:lang w:val="en-US" w:eastAsia="ko-KR"/>
          </w:rPr>
          <w:drawing>
            <wp:inline distT="0" distB="0" distL="0" distR="0" wp14:anchorId="749495B6" wp14:editId="0340642D">
              <wp:extent cx="4839854" cy="3114485"/>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841745" cy="3115702"/>
                      </a:xfrm>
                      <a:prstGeom prst="rect">
                        <a:avLst/>
                      </a:prstGeom>
                    </pic:spPr>
                  </pic:pic>
                </a:graphicData>
              </a:graphic>
            </wp:inline>
          </w:drawing>
        </w:r>
      </w:ins>
    </w:p>
    <w:p w14:paraId="7D560227" w14:textId="77777777" w:rsidR="009023EE" w:rsidRDefault="009023EE" w:rsidP="009023EE">
      <w:pPr>
        <w:pStyle w:val="ae"/>
        <w:rPr>
          <w:ins w:id="472" w:author="HAN" w:date="2023-09-22T11:02:00Z"/>
          <w:lang w:eastAsia="ko-KR"/>
        </w:rPr>
      </w:pPr>
      <w:ins w:id="473" w:author="HAN" w:date="2023-09-22T11:02:00Z">
        <w:r>
          <w:t xml:space="preserve">Figure </w:t>
        </w:r>
        <w:r>
          <w:fldChar w:fldCharType="begin"/>
        </w:r>
        <w:r>
          <w:instrText xml:space="preserve"> SEQ Figure \* ARABIC </w:instrText>
        </w:r>
        <w:r>
          <w:fldChar w:fldCharType="separate"/>
        </w:r>
        <w:r>
          <w:t>6</w:t>
        </w:r>
        <w:r>
          <w:fldChar w:fldCharType="end"/>
        </w:r>
        <w:r>
          <w:t xml:space="preserve"> </w:t>
        </w:r>
        <w:r>
          <w:rPr>
            <w:rFonts w:hint="eastAsia"/>
            <w:lang w:eastAsia="ko-KR"/>
          </w:rPr>
          <w:t>Example of time relations between MSK bit transition, 1PPS, MSK and CWs signal</w:t>
        </w:r>
        <w:r>
          <w:rPr>
            <w:lang w:eastAsia="ko-KR"/>
          </w:rPr>
          <w:t>[x]</w:t>
        </w:r>
      </w:ins>
    </w:p>
    <w:p w14:paraId="679D863B" w14:textId="77777777" w:rsidR="009023EE" w:rsidRDefault="009023EE" w:rsidP="009023EE">
      <w:pPr>
        <w:pStyle w:val="a2"/>
        <w:rPr>
          <w:ins w:id="474" w:author="HAN" w:date="2023-09-22T11:02:00Z"/>
          <w:lang w:eastAsia="da-DK"/>
        </w:rPr>
      </w:pPr>
    </w:p>
    <w:p w14:paraId="26AB3BC0" w14:textId="446BB6FC" w:rsidR="004F0937" w:rsidRPr="009023EE" w:rsidDel="009023EE" w:rsidRDefault="004F0937" w:rsidP="004F0937">
      <w:pPr>
        <w:pStyle w:val="a2"/>
        <w:rPr>
          <w:del w:id="475" w:author="HAN" w:date="2023-09-22T11:02:00Z"/>
          <w:lang w:eastAsia="da-DK"/>
        </w:rPr>
      </w:pPr>
    </w:p>
    <w:p w14:paraId="503F34DC" w14:textId="07DC3538" w:rsidR="004F0937" w:rsidRPr="00796F0B" w:rsidDel="009023EE" w:rsidRDefault="004F0937" w:rsidP="004F0937">
      <w:pPr>
        <w:pStyle w:val="2"/>
        <w:rPr>
          <w:del w:id="476" w:author="HAN" w:date="2023-09-22T11:02:00Z"/>
        </w:rPr>
      </w:pPr>
      <w:bookmarkStart w:id="477" w:name="_Toc145695652"/>
      <w:del w:id="478" w:author="HAN" w:date="2023-09-22T11:02:00Z">
        <w:r w:rsidRPr="00796F0B" w:rsidDel="009023EE">
          <w:delText>Signal specification</w:delText>
        </w:r>
        <w:bookmarkEnd w:id="477"/>
      </w:del>
    </w:p>
    <w:p w14:paraId="2229358F" w14:textId="25F2517A" w:rsidR="00574110" w:rsidRPr="00796F0B" w:rsidDel="009023EE" w:rsidRDefault="00574110" w:rsidP="00574110">
      <w:pPr>
        <w:pStyle w:val="Heading2separationline"/>
        <w:rPr>
          <w:del w:id="479" w:author="HAN" w:date="2023-09-22T11:02:00Z"/>
          <w:lang w:eastAsia="da-DK"/>
        </w:rPr>
      </w:pPr>
    </w:p>
    <w:p w14:paraId="0F36C119" w14:textId="3468CA79" w:rsidR="00574110" w:rsidDel="009023EE" w:rsidRDefault="009456BE" w:rsidP="00FB7866">
      <w:pPr>
        <w:pStyle w:val="a2"/>
        <w:numPr>
          <w:ilvl w:val="0"/>
          <w:numId w:val="77"/>
        </w:numPr>
        <w:rPr>
          <w:del w:id="480" w:author="HAN" w:date="2023-09-22T11:02:00Z"/>
          <w:lang w:eastAsia="da-DK"/>
        </w:rPr>
      </w:pPr>
      <w:del w:id="481" w:author="HAN" w:date="2023-09-22T11:02:00Z">
        <w:r w:rsidDel="009023EE">
          <w:rPr>
            <w:lang w:eastAsia="da-DK"/>
          </w:rPr>
          <w:delText>Timing of the signal: CW and MSK</w:delText>
        </w:r>
      </w:del>
    </w:p>
    <w:p w14:paraId="5423AAB4" w14:textId="332C53D5" w:rsidR="009456BE" w:rsidRPr="00796F0B" w:rsidDel="009023EE" w:rsidRDefault="009456BE" w:rsidP="00574110">
      <w:pPr>
        <w:pStyle w:val="a2"/>
        <w:rPr>
          <w:del w:id="482" w:author="HAN" w:date="2023-09-22T11:02:00Z"/>
          <w:lang w:eastAsia="da-DK"/>
        </w:rPr>
      </w:pPr>
    </w:p>
    <w:p w14:paraId="0D8F6D64" w14:textId="7188CA96" w:rsidR="004F0937" w:rsidRPr="00796F0B" w:rsidDel="009023EE" w:rsidRDefault="004F0937" w:rsidP="004F0937">
      <w:pPr>
        <w:pStyle w:val="2"/>
        <w:rPr>
          <w:del w:id="483" w:author="HAN" w:date="2023-09-22T11:02:00Z"/>
        </w:rPr>
      </w:pPr>
      <w:bookmarkStart w:id="484" w:name="_Toc145695653"/>
      <w:del w:id="485" w:author="HAN" w:date="2023-09-22T11:02:00Z">
        <w:r w:rsidRPr="00796F0B" w:rsidDel="009023EE">
          <w:delText>Signal spectrum</w:delText>
        </w:r>
        <w:bookmarkEnd w:id="484"/>
      </w:del>
    </w:p>
    <w:p w14:paraId="572F9F58" w14:textId="27D0C59E" w:rsidR="00574110" w:rsidRPr="00796F0B" w:rsidDel="009023EE" w:rsidRDefault="00574110" w:rsidP="00574110">
      <w:pPr>
        <w:pStyle w:val="Heading2separationline"/>
        <w:rPr>
          <w:del w:id="486" w:author="HAN" w:date="2023-09-22T11:02:00Z"/>
          <w:lang w:eastAsia="da-DK"/>
        </w:rPr>
      </w:pPr>
    </w:p>
    <w:p w14:paraId="2C10618B" w14:textId="0F3A123F" w:rsidR="00574110" w:rsidRPr="00796F0B" w:rsidDel="009023EE" w:rsidRDefault="00574110" w:rsidP="00574110">
      <w:pPr>
        <w:pStyle w:val="a2"/>
        <w:rPr>
          <w:del w:id="487" w:author="HAN" w:date="2023-09-22T11:02:00Z"/>
          <w:lang w:eastAsia="da-DK"/>
        </w:rPr>
      </w:pPr>
    </w:p>
    <w:p w14:paraId="64D1EDE1" w14:textId="7ED88683" w:rsidR="004F0937" w:rsidRPr="00796F0B" w:rsidDel="009023EE" w:rsidRDefault="004F0937" w:rsidP="004F0937">
      <w:pPr>
        <w:pStyle w:val="2"/>
        <w:rPr>
          <w:del w:id="488" w:author="HAN" w:date="2023-09-22T11:02:00Z"/>
        </w:rPr>
      </w:pPr>
      <w:bookmarkStart w:id="489" w:name="_Toc145695654"/>
      <w:del w:id="490" w:author="HAN" w:date="2023-09-22T11:02:00Z">
        <w:r w:rsidRPr="00796F0B" w:rsidDel="009023EE">
          <w:delText>CW frequency considerations</w:delText>
        </w:r>
        <w:bookmarkEnd w:id="489"/>
      </w:del>
    </w:p>
    <w:p w14:paraId="2A88C606" w14:textId="53AD4C92" w:rsidR="004F0937" w:rsidRPr="00796F0B" w:rsidDel="009023EE" w:rsidRDefault="004F0937" w:rsidP="004F0937">
      <w:pPr>
        <w:pStyle w:val="Heading2separationline"/>
        <w:rPr>
          <w:del w:id="491" w:author="HAN" w:date="2023-09-22T11:02:00Z"/>
          <w:lang w:eastAsia="da-DK"/>
        </w:rPr>
      </w:pPr>
    </w:p>
    <w:p w14:paraId="55339CE4" w14:textId="767248F6" w:rsidR="004F0937" w:rsidRPr="00FB7866" w:rsidDel="009023EE" w:rsidRDefault="004F0937" w:rsidP="00FB7866">
      <w:pPr>
        <w:pStyle w:val="a2"/>
        <w:numPr>
          <w:ilvl w:val="0"/>
          <w:numId w:val="76"/>
        </w:numPr>
        <w:rPr>
          <w:del w:id="492" w:author="HAN" w:date="2023-09-22T11:02:00Z"/>
        </w:rPr>
      </w:pPr>
      <w:del w:id="493" w:author="HAN" w:date="2023-09-22T11:02:00Z">
        <w:r w:rsidRPr="00FB7866" w:rsidDel="009023EE">
          <w:delText>Cover 100 and 200 bps =&gt; show how to calculate CW frequencies =&gt; compare spectra for different 100 bps and 200 bps</w:delText>
        </w:r>
      </w:del>
    </w:p>
    <w:p w14:paraId="50AFEDAC" w14:textId="39378AD5" w:rsidR="004F0937" w:rsidRPr="00796F0B" w:rsidDel="009023EE" w:rsidRDefault="00150D1B" w:rsidP="00FB7866">
      <w:pPr>
        <w:pStyle w:val="a2"/>
        <w:numPr>
          <w:ilvl w:val="0"/>
          <w:numId w:val="76"/>
        </w:numPr>
        <w:rPr>
          <w:del w:id="494" w:author="HAN" w:date="2023-09-22T11:02:00Z"/>
          <w:lang w:eastAsia="da-DK"/>
        </w:rPr>
      </w:pPr>
      <w:del w:id="495" w:author="HAN" w:date="2023-09-22T11:02:00Z">
        <w:r w:rsidRPr="00FB7866" w:rsidDel="009023EE">
          <w:delText>Make aware of the problem to put the CW on the boundaries of the station band</w:delText>
        </w:r>
      </w:del>
    </w:p>
    <w:p w14:paraId="6577987F" w14:textId="77777777" w:rsidR="004F0937" w:rsidRPr="00796F0B" w:rsidRDefault="004F0937" w:rsidP="004F0937">
      <w:pPr>
        <w:pStyle w:val="a2"/>
        <w:rPr>
          <w:lang w:eastAsia="da-DK"/>
        </w:rPr>
      </w:pPr>
    </w:p>
    <w:p w14:paraId="1E16E742" w14:textId="6E5197ED" w:rsidR="005E0337" w:rsidRPr="00796F0B" w:rsidRDefault="005C2069" w:rsidP="00150D1B">
      <w:pPr>
        <w:pStyle w:val="1"/>
      </w:pPr>
      <w:bookmarkStart w:id="496" w:name="_Toc145458014"/>
      <w:bookmarkStart w:id="497" w:name="_Toc145459700"/>
      <w:bookmarkStart w:id="498" w:name="_Toc145460488"/>
      <w:bookmarkStart w:id="499" w:name="_Toc145460892"/>
      <w:bookmarkStart w:id="500" w:name="_Toc145465951"/>
      <w:bookmarkStart w:id="501" w:name="_Toc145466192"/>
      <w:bookmarkStart w:id="502" w:name="_Toc145467149"/>
      <w:bookmarkStart w:id="503" w:name="_Toc145467513"/>
      <w:bookmarkStart w:id="504" w:name="_Toc145467594"/>
      <w:bookmarkStart w:id="505" w:name="_Toc145467667"/>
      <w:bookmarkStart w:id="506" w:name="_Toc145468468"/>
      <w:bookmarkStart w:id="507" w:name="_Toc145694993"/>
      <w:bookmarkStart w:id="508" w:name="_Toc145695373"/>
      <w:bookmarkStart w:id="509" w:name="_Toc145458015"/>
      <w:bookmarkStart w:id="510" w:name="_Toc145459701"/>
      <w:bookmarkStart w:id="511" w:name="_Toc145460489"/>
      <w:bookmarkStart w:id="512" w:name="_Toc145460893"/>
      <w:bookmarkStart w:id="513" w:name="_Toc145465952"/>
      <w:bookmarkStart w:id="514" w:name="_Toc145466193"/>
      <w:bookmarkStart w:id="515" w:name="_Toc145467150"/>
      <w:bookmarkStart w:id="516" w:name="_Toc145467514"/>
      <w:bookmarkStart w:id="517" w:name="_Toc145467595"/>
      <w:bookmarkStart w:id="518" w:name="_Toc145467668"/>
      <w:bookmarkStart w:id="519" w:name="_Toc145468469"/>
      <w:bookmarkStart w:id="520" w:name="_Toc145694994"/>
      <w:bookmarkStart w:id="521" w:name="_Toc145695374"/>
      <w:bookmarkStart w:id="522" w:name="_Toc145458016"/>
      <w:bookmarkStart w:id="523" w:name="_Toc145459702"/>
      <w:bookmarkStart w:id="524" w:name="_Toc145460490"/>
      <w:bookmarkStart w:id="525" w:name="_Toc145460894"/>
      <w:bookmarkStart w:id="526" w:name="_Toc145465953"/>
      <w:bookmarkStart w:id="527" w:name="_Toc145466194"/>
      <w:bookmarkStart w:id="528" w:name="_Toc145467151"/>
      <w:bookmarkStart w:id="529" w:name="_Toc145467515"/>
      <w:bookmarkStart w:id="530" w:name="_Toc145467596"/>
      <w:bookmarkStart w:id="531" w:name="_Toc145467669"/>
      <w:bookmarkStart w:id="532" w:name="_Toc145468470"/>
      <w:bookmarkStart w:id="533" w:name="_Toc145694995"/>
      <w:bookmarkStart w:id="534" w:name="_Toc145695375"/>
      <w:bookmarkStart w:id="535" w:name="_Toc145458017"/>
      <w:bookmarkStart w:id="536" w:name="_Toc145459703"/>
      <w:bookmarkStart w:id="537" w:name="_Toc145460491"/>
      <w:bookmarkStart w:id="538" w:name="_Toc145460895"/>
      <w:bookmarkStart w:id="539" w:name="_Toc145465954"/>
      <w:bookmarkStart w:id="540" w:name="_Toc145466195"/>
      <w:bookmarkStart w:id="541" w:name="_Toc145467152"/>
      <w:bookmarkStart w:id="542" w:name="_Toc145467516"/>
      <w:bookmarkStart w:id="543" w:name="_Toc145467597"/>
      <w:bookmarkStart w:id="544" w:name="_Toc145467670"/>
      <w:bookmarkStart w:id="545" w:name="_Toc145468471"/>
      <w:bookmarkStart w:id="546" w:name="_Toc145694996"/>
      <w:bookmarkStart w:id="547" w:name="_Toc145695376"/>
      <w:bookmarkStart w:id="548" w:name="_Toc145458018"/>
      <w:bookmarkStart w:id="549" w:name="_Toc145459704"/>
      <w:bookmarkStart w:id="550" w:name="_Toc145460492"/>
      <w:bookmarkStart w:id="551" w:name="_Toc145460896"/>
      <w:bookmarkStart w:id="552" w:name="_Toc145465955"/>
      <w:bookmarkStart w:id="553" w:name="_Toc145466196"/>
      <w:bookmarkStart w:id="554" w:name="_Toc145467153"/>
      <w:bookmarkStart w:id="555" w:name="_Toc145467517"/>
      <w:bookmarkStart w:id="556" w:name="_Toc145467598"/>
      <w:bookmarkStart w:id="557" w:name="_Toc145467671"/>
      <w:bookmarkStart w:id="558" w:name="_Toc145468472"/>
      <w:bookmarkStart w:id="559" w:name="_Toc145694997"/>
      <w:bookmarkStart w:id="560" w:name="_Toc145695377"/>
      <w:bookmarkStart w:id="561" w:name="_Toc145458019"/>
      <w:bookmarkStart w:id="562" w:name="_Toc145459705"/>
      <w:bookmarkStart w:id="563" w:name="_Toc145460493"/>
      <w:bookmarkStart w:id="564" w:name="_Toc145460897"/>
      <w:bookmarkStart w:id="565" w:name="_Toc145465956"/>
      <w:bookmarkStart w:id="566" w:name="_Toc145466197"/>
      <w:bookmarkStart w:id="567" w:name="_Toc145467154"/>
      <w:bookmarkStart w:id="568" w:name="_Toc145467518"/>
      <w:bookmarkStart w:id="569" w:name="_Toc145467599"/>
      <w:bookmarkStart w:id="570" w:name="_Toc145467672"/>
      <w:bookmarkStart w:id="571" w:name="_Toc145468473"/>
      <w:bookmarkStart w:id="572" w:name="_Toc145694998"/>
      <w:bookmarkStart w:id="573" w:name="_Toc145695378"/>
      <w:bookmarkStart w:id="574" w:name="_Toc145458020"/>
      <w:bookmarkStart w:id="575" w:name="_Toc145459706"/>
      <w:bookmarkStart w:id="576" w:name="_Toc145460494"/>
      <w:bookmarkStart w:id="577" w:name="_Toc145460898"/>
      <w:bookmarkStart w:id="578" w:name="_Toc145465957"/>
      <w:bookmarkStart w:id="579" w:name="_Toc145466198"/>
      <w:bookmarkStart w:id="580" w:name="_Toc145467155"/>
      <w:bookmarkStart w:id="581" w:name="_Toc145467519"/>
      <w:bookmarkStart w:id="582" w:name="_Toc145467600"/>
      <w:bookmarkStart w:id="583" w:name="_Toc145467673"/>
      <w:bookmarkStart w:id="584" w:name="_Toc145468474"/>
      <w:bookmarkStart w:id="585" w:name="_Toc145694999"/>
      <w:bookmarkStart w:id="586" w:name="_Toc145695379"/>
      <w:bookmarkStart w:id="587" w:name="_Toc145458021"/>
      <w:bookmarkStart w:id="588" w:name="_Toc145459707"/>
      <w:bookmarkStart w:id="589" w:name="_Toc145460495"/>
      <w:bookmarkStart w:id="590" w:name="_Toc145460899"/>
      <w:bookmarkStart w:id="591" w:name="_Toc145465958"/>
      <w:bookmarkStart w:id="592" w:name="_Toc145466199"/>
      <w:bookmarkStart w:id="593" w:name="_Toc145467156"/>
      <w:bookmarkStart w:id="594" w:name="_Toc145467520"/>
      <w:bookmarkStart w:id="595" w:name="_Toc145467601"/>
      <w:bookmarkStart w:id="596" w:name="_Toc145467674"/>
      <w:bookmarkStart w:id="597" w:name="_Toc145468475"/>
      <w:bookmarkStart w:id="598" w:name="_Toc145695000"/>
      <w:bookmarkStart w:id="599" w:name="_Toc145695380"/>
      <w:bookmarkStart w:id="600" w:name="_Toc145458022"/>
      <w:bookmarkStart w:id="601" w:name="_Toc145459708"/>
      <w:bookmarkStart w:id="602" w:name="_Toc145460496"/>
      <w:bookmarkStart w:id="603" w:name="_Toc145460900"/>
      <w:bookmarkStart w:id="604" w:name="_Toc145465959"/>
      <w:bookmarkStart w:id="605" w:name="_Toc145466200"/>
      <w:bookmarkStart w:id="606" w:name="_Toc145467157"/>
      <w:bookmarkStart w:id="607" w:name="_Toc145467521"/>
      <w:bookmarkStart w:id="608" w:name="_Toc145467602"/>
      <w:bookmarkStart w:id="609" w:name="_Toc145467675"/>
      <w:bookmarkStart w:id="610" w:name="_Toc145468476"/>
      <w:bookmarkStart w:id="611" w:name="_Toc145695001"/>
      <w:bookmarkStart w:id="612" w:name="_Toc145695381"/>
      <w:bookmarkStart w:id="613" w:name="_Toc145458023"/>
      <w:bookmarkStart w:id="614" w:name="_Toc145459709"/>
      <w:bookmarkStart w:id="615" w:name="_Toc145460497"/>
      <w:bookmarkStart w:id="616" w:name="_Toc145460901"/>
      <w:bookmarkStart w:id="617" w:name="_Toc145465960"/>
      <w:bookmarkStart w:id="618" w:name="_Toc145466201"/>
      <w:bookmarkStart w:id="619" w:name="_Toc145467158"/>
      <w:bookmarkStart w:id="620" w:name="_Toc145467522"/>
      <w:bookmarkStart w:id="621" w:name="_Toc145467603"/>
      <w:bookmarkStart w:id="622" w:name="_Toc145467676"/>
      <w:bookmarkStart w:id="623" w:name="_Toc145468477"/>
      <w:bookmarkStart w:id="624" w:name="_Toc145695002"/>
      <w:bookmarkStart w:id="625" w:name="_Toc145695382"/>
      <w:bookmarkStart w:id="626" w:name="_Toc145458024"/>
      <w:bookmarkStart w:id="627" w:name="_Toc145459710"/>
      <w:bookmarkStart w:id="628" w:name="_Toc145460498"/>
      <w:bookmarkStart w:id="629" w:name="_Toc145460902"/>
      <w:bookmarkStart w:id="630" w:name="_Toc145465961"/>
      <w:bookmarkStart w:id="631" w:name="_Toc145466202"/>
      <w:bookmarkStart w:id="632" w:name="_Toc145467159"/>
      <w:bookmarkStart w:id="633" w:name="_Toc145467523"/>
      <w:bookmarkStart w:id="634" w:name="_Toc145467604"/>
      <w:bookmarkStart w:id="635" w:name="_Toc145467677"/>
      <w:bookmarkStart w:id="636" w:name="_Toc145468478"/>
      <w:bookmarkStart w:id="637" w:name="_Toc145695003"/>
      <w:bookmarkStart w:id="638" w:name="_Toc145695383"/>
      <w:bookmarkStart w:id="639" w:name="_Toc145458025"/>
      <w:bookmarkStart w:id="640" w:name="_Toc145459711"/>
      <w:bookmarkStart w:id="641" w:name="_Toc145460499"/>
      <w:bookmarkStart w:id="642" w:name="_Toc145460903"/>
      <w:bookmarkStart w:id="643" w:name="_Toc145465962"/>
      <w:bookmarkStart w:id="644" w:name="_Toc145466203"/>
      <w:bookmarkStart w:id="645" w:name="_Toc145467160"/>
      <w:bookmarkStart w:id="646" w:name="_Toc145467524"/>
      <w:bookmarkStart w:id="647" w:name="_Toc145467605"/>
      <w:bookmarkStart w:id="648" w:name="_Toc145467678"/>
      <w:bookmarkStart w:id="649" w:name="_Toc145468479"/>
      <w:bookmarkStart w:id="650" w:name="_Toc145695004"/>
      <w:bookmarkStart w:id="651" w:name="_Toc145695384"/>
      <w:bookmarkStart w:id="652" w:name="_Toc145458026"/>
      <w:bookmarkStart w:id="653" w:name="_Toc145459712"/>
      <w:bookmarkStart w:id="654" w:name="_Toc145460500"/>
      <w:bookmarkStart w:id="655" w:name="_Toc145460904"/>
      <w:bookmarkStart w:id="656" w:name="_Toc145465963"/>
      <w:bookmarkStart w:id="657" w:name="_Toc145466204"/>
      <w:bookmarkStart w:id="658" w:name="_Toc145467161"/>
      <w:bookmarkStart w:id="659" w:name="_Toc145467525"/>
      <w:bookmarkStart w:id="660" w:name="_Toc145467606"/>
      <w:bookmarkStart w:id="661" w:name="_Toc145467679"/>
      <w:bookmarkStart w:id="662" w:name="_Toc145468480"/>
      <w:bookmarkStart w:id="663" w:name="_Toc145695005"/>
      <w:bookmarkStart w:id="664" w:name="_Toc145695385"/>
      <w:bookmarkStart w:id="665" w:name="_Toc145458027"/>
      <w:bookmarkStart w:id="666" w:name="_Toc145459713"/>
      <w:bookmarkStart w:id="667" w:name="_Toc145460501"/>
      <w:bookmarkStart w:id="668" w:name="_Toc145460905"/>
      <w:bookmarkStart w:id="669" w:name="_Toc145465964"/>
      <w:bookmarkStart w:id="670" w:name="_Toc145466205"/>
      <w:bookmarkStart w:id="671" w:name="_Toc145467162"/>
      <w:bookmarkStart w:id="672" w:name="_Toc145467526"/>
      <w:bookmarkStart w:id="673" w:name="_Toc145467607"/>
      <w:bookmarkStart w:id="674" w:name="_Toc145467680"/>
      <w:bookmarkStart w:id="675" w:name="_Toc145468481"/>
      <w:bookmarkStart w:id="676" w:name="_Toc145695006"/>
      <w:bookmarkStart w:id="677" w:name="_Toc145695386"/>
      <w:bookmarkStart w:id="678" w:name="_Toc145458028"/>
      <w:bookmarkStart w:id="679" w:name="_Toc145459714"/>
      <w:bookmarkStart w:id="680" w:name="_Toc145460502"/>
      <w:bookmarkStart w:id="681" w:name="_Toc145460906"/>
      <w:bookmarkStart w:id="682" w:name="_Toc145465965"/>
      <w:bookmarkStart w:id="683" w:name="_Toc145466206"/>
      <w:bookmarkStart w:id="684" w:name="_Toc145467163"/>
      <w:bookmarkStart w:id="685" w:name="_Toc145467527"/>
      <w:bookmarkStart w:id="686" w:name="_Toc145467608"/>
      <w:bookmarkStart w:id="687" w:name="_Toc145467681"/>
      <w:bookmarkStart w:id="688" w:name="_Toc145468482"/>
      <w:bookmarkStart w:id="689" w:name="_Toc145695007"/>
      <w:bookmarkStart w:id="690" w:name="_Toc145695387"/>
      <w:bookmarkStart w:id="691" w:name="_Toc145458029"/>
      <w:bookmarkStart w:id="692" w:name="_Toc145459715"/>
      <w:bookmarkStart w:id="693" w:name="_Toc145460503"/>
      <w:bookmarkStart w:id="694" w:name="_Toc145460907"/>
      <w:bookmarkStart w:id="695" w:name="_Toc145465966"/>
      <w:bookmarkStart w:id="696" w:name="_Toc145466207"/>
      <w:bookmarkStart w:id="697" w:name="_Toc145467164"/>
      <w:bookmarkStart w:id="698" w:name="_Toc145467528"/>
      <w:bookmarkStart w:id="699" w:name="_Toc145467609"/>
      <w:bookmarkStart w:id="700" w:name="_Toc145467682"/>
      <w:bookmarkStart w:id="701" w:name="_Toc145468483"/>
      <w:bookmarkStart w:id="702" w:name="_Toc145695008"/>
      <w:bookmarkStart w:id="703" w:name="_Toc145695388"/>
      <w:bookmarkStart w:id="704" w:name="_Toc145458030"/>
      <w:bookmarkStart w:id="705" w:name="_Toc145459716"/>
      <w:bookmarkStart w:id="706" w:name="_Toc145460504"/>
      <w:bookmarkStart w:id="707" w:name="_Toc145460908"/>
      <w:bookmarkStart w:id="708" w:name="_Toc145465967"/>
      <w:bookmarkStart w:id="709" w:name="_Toc145466208"/>
      <w:bookmarkStart w:id="710" w:name="_Toc145467165"/>
      <w:bookmarkStart w:id="711" w:name="_Toc145467529"/>
      <w:bookmarkStart w:id="712" w:name="_Toc145467610"/>
      <w:bookmarkStart w:id="713" w:name="_Toc145467683"/>
      <w:bookmarkStart w:id="714" w:name="_Toc145468484"/>
      <w:bookmarkStart w:id="715" w:name="_Toc145695009"/>
      <w:bookmarkStart w:id="716" w:name="_Toc145695389"/>
      <w:bookmarkStart w:id="717" w:name="_Toc145458031"/>
      <w:bookmarkStart w:id="718" w:name="_Toc145459717"/>
      <w:bookmarkStart w:id="719" w:name="_Toc145460505"/>
      <w:bookmarkStart w:id="720" w:name="_Toc145460909"/>
      <w:bookmarkStart w:id="721" w:name="_Toc145465968"/>
      <w:bookmarkStart w:id="722" w:name="_Toc145466209"/>
      <w:bookmarkStart w:id="723" w:name="_Toc145467166"/>
      <w:bookmarkStart w:id="724" w:name="_Toc145467530"/>
      <w:bookmarkStart w:id="725" w:name="_Toc145467611"/>
      <w:bookmarkStart w:id="726" w:name="_Toc145467684"/>
      <w:bookmarkStart w:id="727" w:name="_Toc145468485"/>
      <w:bookmarkStart w:id="728" w:name="_Toc145695010"/>
      <w:bookmarkStart w:id="729" w:name="_Toc145695390"/>
      <w:bookmarkStart w:id="730" w:name="_Toc145458032"/>
      <w:bookmarkStart w:id="731" w:name="_Toc145459718"/>
      <w:bookmarkStart w:id="732" w:name="_Toc145460506"/>
      <w:bookmarkStart w:id="733" w:name="_Toc145460910"/>
      <w:bookmarkStart w:id="734" w:name="_Toc145465969"/>
      <w:bookmarkStart w:id="735" w:name="_Toc145466210"/>
      <w:bookmarkStart w:id="736" w:name="_Toc145467167"/>
      <w:bookmarkStart w:id="737" w:name="_Toc145467531"/>
      <w:bookmarkStart w:id="738" w:name="_Toc145467612"/>
      <w:bookmarkStart w:id="739" w:name="_Toc145467685"/>
      <w:bookmarkStart w:id="740" w:name="_Toc145468486"/>
      <w:bookmarkStart w:id="741" w:name="_Toc145695011"/>
      <w:bookmarkStart w:id="742" w:name="_Toc145695391"/>
      <w:bookmarkStart w:id="743" w:name="_Toc145458033"/>
      <w:bookmarkStart w:id="744" w:name="_Toc145459719"/>
      <w:bookmarkStart w:id="745" w:name="_Toc145460507"/>
      <w:bookmarkStart w:id="746" w:name="_Toc145460911"/>
      <w:bookmarkStart w:id="747" w:name="_Toc145465970"/>
      <w:bookmarkStart w:id="748" w:name="_Toc145466211"/>
      <w:bookmarkStart w:id="749" w:name="_Toc145467168"/>
      <w:bookmarkStart w:id="750" w:name="_Toc145467532"/>
      <w:bookmarkStart w:id="751" w:name="_Toc145467613"/>
      <w:bookmarkStart w:id="752" w:name="_Toc145467686"/>
      <w:bookmarkStart w:id="753" w:name="_Toc145468487"/>
      <w:bookmarkStart w:id="754" w:name="_Toc145695012"/>
      <w:bookmarkStart w:id="755" w:name="_Toc145695392"/>
      <w:bookmarkStart w:id="756" w:name="_Toc145458034"/>
      <w:bookmarkStart w:id="757" w:name="_Toc145459720"/>
      <w:bookmarkStart w:id="758" w:name="_Toc145460508"/>
      <w:bookmarkStart w:id="759" w:name="_Toc145460912"/>
      <w:bookmarkStart w:id="760" w:name="_Toc145465971"/>
      <w:bookmarkStart w:id="761" w:name="_Toc145466212"/>
      <w:bookmarkStart w:id="762" w:name="_Toc145467169"/>
      <w:bookmarkStart w:id="763" w:name="_Toc145467533"/>
      <w:bookmarkStart w:id="764" w:name="_Toc145467614"/>
      <w:bookmarkStart w:id="765" w:name="_Toc145467687"/>
      <w:bookmarkStart w:id="766" w:name="_Toc145468488"/>
      <w:bookmarkStart w:id="767" w:name="_Toc145695013"/>
      <w:bookmarkStart w:id="768" w:name="_Toc145695393"/>
      <w:bookmarkStart w:id="769" w:name="_Toc145458035"/>
      <w:bookmarkStart w:id="770" w:name="_Toc145459721"/>
      <w:bookmarkStart w:id="771" w:name="_Toc145460509"/>
      <w:bookmarkStart w:id="772" w:name="_Toc145460913"/>
      <w:bookmarkStart w:id="773" w:name="_Toc145465972"/>
      <w:bookmarkStart w:id="774" w:name="_Toc145466213"/>
      <w:bookmarkStart w:id="775" w:name="_Toc145467170"/>
      <w:bookmarkStart w:id="776" w:name="_Toc145467534"/>
      <w:bookmarkStart w:id="777" w:name="_Toc145467615"/>
      <w:bookmarkStart w:id="778" w:name="_Toc145467688"/>
      <w:bookmarkStart w:id="779" w:name="_Toc145468489"/>
      <w:bookmarkStart w:id="780" w:name="_Toc145695014"/>
      <w:bookmarkStart w:id="781" w:name="_Toc145695394"/>
      <w:bookmarkStart w:id="782" w:name="_Toc14569565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796F0B">
        <w:t>R-Mode n</w:t>
      </w:r>
      <w:r w:rsidR="005E0337" w:rsidRPr="00796F0B">
        <w:t xml:space="preserve">avigation </w:t>
      </w:r>
      <w:r w:rsidRPr="00796F0B">
        <w:t>m</w:t>
      </w:r>
      <w:r w:rsidR="005E0337" w:rsidRPr="00796F0B">
        <w:t>essage</w:t>
      </w:r>
      <w:bookmarkEnd w:id="782"/>
      <w:r w:rsidR="00827438" w:rsidRPr="00796F0B">
        <w:t xml:space="preserve"> </w:t>
      </w:r>
    </w:p>
    <w:p w14:paraId="5FB5D70F" w14:textId="77777777" w:rsidR="005C2069" w:rsidRPr="00796F0B" w:rsidRDefault="005C2069" w:rsidP="005C2069">
      <w:pPr>
        <w:pStyle w:val="Heading2separationline"/>
        <w:rPr>
          <w:lang w:eastAsia="da-DK"/>
        </w:rPr>
      </w:pPr>
    </w:p>
    <w:p w14:paraId="563EE266" w14:textId="516EC1DF" w:rsidR="00531A3B" w:rsidRDefault="00C46F1A" w:rsidP="000B3BD5">
      <w:pPr>
        <w:pStyle w:val="a2"/>
        <w:rPr>
          <w:lang w:eastAsia="da-DK"/>
        </w:rPr>
      </w:pPr>
      <w:r w:rsidRPr="00796F0B">
        <w:rPr>
          <w:lang w:eastAsia="da-DK"/>
        </w:rPr>
        <w:t xml:space="preserve">The R-Mode receiver need some information about the </w:t>
      </w:r>
      <w:r w:rsidR="00A907A1" w:rsidRPr="00796F0B">
        <w:rPr>
          <w:lang w:eastAsia="da-DK"/>
        </w:rPr>
        <w:t xml:space="preserve">R-Mode service </w:t>
      </w:r>
      <w:r w:rsidRPr="00796F0B">
        <w:rPr>
          <w:lang w:eastAsia="da-DK"/>
        </w:rPr>
        <w:t xml:space="preserve">and the transmitter site to perform positioning and timing. It is foreseen to use the data channel of the DGNSS radio beacon service. </w:t>
      </w:r>
      <w:r w:rsidR="00074091" w:rsidRPr="00796F0B">
        <w:rPr>
          <w:lang w:eastAsia="da-DK"/>
        </w:rPr>
        <w:t>For the purpose of R-Mode a dynamic RTCM 2.3</w:t>
      </w:r>
      <w:r w:rsidR="00662C60">
        <w:rPr>
          <w:lang w:eastAsia="da-DK"/>
        </w:rPr>
        <w:t xml:space="preserve"> </w:t>
      </w:r>
      <w:sdt>
        <w:sdtPr>
          <w:rPr>
            <w:lang w:eastAsia="da-DK"/>
          </w:rPr>
          <w:id w:val="-475611786"/>
          <w:citation/>
        </w:sdtPr>
        <w:sdtEndPr/>
        <w:sdtContent>
          <w:r w:rsidR="00662C60">
            <w:rPr>
              <w:lang w:eastAsia="da-DK"/>
            </w:rPr>
            <w:fldChar w:fldCharType="begin"/>
          </w:r>
          <w:r w:rsidR="00662C60" w:rsidRPr="00FB7866">
            <w:rPr>
              <w:lang w:val="en-US" w:eastAsia="da-DK"/>
            </w:rPr>
            <w:instrText xml:space="preserve"> CITATION RTC13 \l 1031 </w:instrText>
          </w:r>
          <w:r w:rsidR="00662C60">
            <w:rPr>
              <w:lang w:eastAsia="da-DK"/>
            </w:rPr>
            <w:fldChar w:fldCharType="separate"/>
          </w:r>
          <w:r w:rsidR="00FB7866" w:rsidRPr="00FB7866">
            <w:rPr>
              <w:noProof/>
              <w:lang w:val="en-US" w:eastAsia="da-DK"/>
            </w:rPr>
            <w:t>[7]</w:t>
          </w:r>
          <w:r w:rsidR="00662C60">
            <w:rPr>
              <w:lang w:eastAsia="da-DK"/>
            </w:rPr>
            <w:fldChar w:fldCharType="end"/>
          </w:r>
        </w:sdtContent>
      </w:sdt>
      <w:r w:rsidR="00074091" w:rsidRPr="00796F0B">
        <w:rPr>
          <w:lang w:eastAsia="da-DK"/>
        </w:rPr>
        <w:t xml:space="preserve"> message with the ID 55 was defined</w:t>
      </w:r>
      <w:r w:rsidR="00662C60" w:rsidRPr="00FB7866">
        <w:rPr>
          <w:lang w:eastAsia="da-DK"/>
        </w:rPr>
        <w:t>.</w:t>
      </w:r>
      <w:r w:rsidR="00074091" w:rsidRPr="00F90B3E">
        <w:rPr>
          <w:lang w:eastAsia="da-DK"/>
        </w:rPr>
        <w:t xml:space="preserve"> </w:t>
      </w:r>
      <w:r w:rsidR="00074091" w:rsidRPr="00796F0B">
        <w:rPr>
          <w:lang w:eastAsia="da-DK"/>
        </w:rPr>
        <w:t>The message consists of a header with all important status information that has to be provided very frequently (approximately 1</w:t>
      </w:r>
      <w:r w:rsidR="00662C60">
        <w:rPr>
          <w:lang w:eastAsia="da-DK"/>
        </w:rPr>
        <w:t xml:space="preserve"> </w:t>
      </w:r>
      <w:r w:rsidR="00074091" w:rsidRPr="00796F0B">
        <w:rPr>
          <w:lang w:eastAsia="da-DK"/>
        </w:rPr>
        <w:t>/</w:t>
      </w:r>
      <w:r w:rsidR="00662C60">
        <w:rPr>
          <w:lang w:eastAsia="da-DK"/>
        </w:rPr>
        <w:t xml:space="preserve"> </w:t>
      </w:r>
      <w:r w:rsidR="00074091" w:rsidRPr="00796F0B">
        <w:rPr>
          <w:lang w:eastAsia="da-DK"/>
        </w:rPr>
        <w:t>5</w:t>
      </w:r>
      <w:r w:rsidR="00662C60">
        <w:rPr>
          <w:lang w:eastAsia="da-DK"/>
        </w:rPr>
        <w:t xml:space="preserve"> </w:t>
      </w:r>
      <w:r w:rsidR="00074091" w:rsidRPr="00796F0B">
        <w:rPr>
          <w:lang w:eastAsia="da-DK"/>
        </w:rPr>
        <w:t xml:space="preserve">s) and further static and dynamic navigation data in </w:t>
      </w:r>
      <w:proofErr w:type="spellStart"/>
      <w:r w:rsidR="00074091" w:rsidRPr="00796F0B">
        <w:rPr>
          <w:lang w:eastAsia="da-DK"/>
        </w:rPr>
        <w:t>submessages</w:t>
      </w:r>
      <w:proofErr w:type="spellEnd"/>
      <w:r w:rsidR="00074091" w:rsidRPr="00796F0B">
        <w:rPr>
          <w:lang w:eastAsia="da-DK"/>
        </w:rPr>
        <w:t xml:space="preserve"> which can be transmitted with lower frequency. The maximum length of message 55 is 240 bits.</w:t>
      </w:r>
      <w:r w:rsidR="00662C60">
        <w:rPr>
          <w:lang w:eastAsia="da-DK"/>
        </w:rPr>
        <w:t xml:space="preserve"> </w:t>
      </w:r>
    </w:p>
    <w:p w14:paraId="69A7DCB2" w14:textId="424091AF" w:rsidR="00074091" w:rsidRPr="00796F0B" w:rsidRDefault="00662C60" w:rsidP="000B3BD5">
      <w:pPr>
        <w:pStyle w:val="a2"/>
        <w:rPr>
          <w:lang w:eastAsia="da-DK"/>
        </w:rPr>
      </w:pPr>
      <w:r>
        <w:rPr>
          <w:lang w:eastAsia="da-DK"/>
        </w:rPr>
        <w:t xml:space="preserve">Another </w:t>
      </w:r>
      <w:proofErr w:type="spellStart"/>
      <w:r>
        <w:rPr>
          <w:lang w:eastAsia="da-DK"/>
        </w:rPr>
        <w:t>submessage</w:t>
      </w:r>
      <w:proofErr w:type="spellEnd"/>
      <w:r>
        <w:rPr>
          <w:lang w:eastAsia="da-DK"/>
        </w:rPr>
        <w:t xml:space="preserve"> provides differential R-Mode correction data and User Defined Range Error (UDRE).</w:t>
      </w:r>
      <w:r w:rsidR="00531A3B">
        <w:rPr>
          <w:lang w:eastAsia="da-DK"/>
        </w:rPr>
        <w:t xml:space="preserve"> This is a special version of the navigation message because different error components </w:t>
      </w:r>
      <w:r w:rsidR="00531A3B" w:rsidRPr="00531A3B">
        <w:rPr>
          <w:lang w:eastAsia="da-DK"/>
        </w:rPr>
        <w:t>are summarized in one correction parameter per CW</w:t>
      </w:r>
      <w:r w:rsidR="00531A3B">
        <w:rPr>
          <w:lang w:eastAsia="da-DK"/>
        </w:rPr>
        <w:t>.</w:t>
      </w:r>
    </w:p>
    <w:p w14:paraId="669CC742" w14:textId="4D366246" w:rsidR="007D5175" w:rsidRPr="00796F0B" w:rsidRDefault="007D5175">
      <w:pPr>
        <w:pStyle w:val="a2"/>
        <w:rPr>
          <w:lang w:eastAsia="da-DK"/>
        </w:rPr>
      </w:pPr>
    </w:p>
    <w:p w14:paraId="71C2F88E" w14:textId="09E89627" w:rsidR="005C2069" w:rsidRDefault="005C2069" w:rsidP="005C2069">
      <w:pPr>
        <w:pStyle w:val="2"/>
        <w:keepNext w:val="0"/>
        <w:keepLines w:val="0"/>
        <w:tabs>
          <w:tab w:val="clear" w:pos="0"/>
          <w:tab w:val="num" w:pos="851"/>
        </w:tabs>
        <w:spacing w:before="120" w:after="120" w:line="240" w:lineRule="auto"/>
        <w:ind w:right="0"/>
      </w:pPr>
      <w:bookmarkStart w:id="783" w:name="_Toc145695656"/>
      <w:r w:rsidRPr="00796F0B">
        <w:t>R-Mode navigation information</w:t>
      </w:r>
      <w:bookmarkEnd w:id="783"/>
    </w:p>
    <w:p w14:paraId="3AD4FBA2" w14:textId="77777777" w:rsidR="00747F95" w:rsidRPr="00FB7866" w:rsidRDefault="00747F95" w:rsidP="00FB7866">
      <w:pPr>
        <w:pStyle w:val="Heading2separationline"/>
      </w:pPr>
    </w:p>
    <w:p w14:paraId="5FC65632" w14:textId="50104CE4" w:rsidR="005C2069" w:rsidRPr="00796F0B" w:rsidRDefault="005C2069" w:rsidP="005C2069">
      <w:pPr>
        <w:pStyle w:val="a2"/>
        <w:rPr>
          <w:rFonts w:ascii="Calibri" w:hAnsi="Calibri"/>
        </w:rPr>
      </w:pPr>
      <w:r w:rsidRPr="00796F0B">
        <w:rPr>
          <w:rFonts w:ascii="Calibri" w:hAnsi="Calibri"/>
        </w:rPr>
        <w:t xml:space="preserve">For R-Mode based ranging and positioning different R-Mode navigation data are necessary. They have to be provided with different minimum update rates. </w:t>
      </w:r>
      <w:r w:rsidR="00963370">
        <w:rPr>
          <w:rFonts w:ascii="Calibri" w:hAnsi="Calibri"/>
        </w:rPr>
        <w:fldChar w:fldCharType="begin"/>
      </w:r>
      <w:r w:rsidR="00963370">
        <w:rPr>
          <w:rFonts w:ascii="Calibri" w:hAnsi="Calibri"/>
        </w:rPr>
        <w:instrText xml:space="preserve"> REF _Ref145458913 \h </w:instrText>
      </w:r>
      <w:r w:rsidR="00963370">
        <w:rPr>
          <w:rFonts w:ascii="Calibri" w:hAnsi="Calibri"/>
        </w:rPr>
      </w:r>
      <w:r w:rsidR="00963370">
        <w:rPr>
          <w:rFonts w:ascii="Calibri" w:hAnsi="Calibri"/>
        </w:rPr>
        <w:fldChar w:fldCharType="separate"/>
      </w:r>
      <w:r w:rsidR="00FB7866">
        <w:t xml:space="preserve">Table </w:t>
      </w:r>
      <w:r w:rsidR="00FB7866">
        <w:rPr>
          <w:noProof/>
        </w:rPr>
        <w:t>1</w:t>
      </w:r>
      <w:r w:rsidR="00963370">
        <w:rPr>
          <w:rFonts w:ascii="Calibri" w:hAnsi="Calibri"/>
        </w:rPr>
        <w:fldChar w:fldCharType="end"/>
      </w:r>
      <w:r w:rsidRPr="00796F0B">
        <w:rPr>
          <w:rFonts w:ascii="Calibri" w:hAnsi="Calibri"/>
        </w:rPr>
        <w:t xml:space="preserve"> gives an overview.</w:t>
      </w:r>
    </w:p>
    <w:p w14:paraId="56E5AAAF" w14:textId="77777777" w:rsidR="005C2069" w:rsidRPr="00796F0B" w:rsidRDefault="005C2069" w:rsidP="005C2069">
      <w:pPr>
        <w:pStyle w:val="a2"/>
        <w:rPr>
          <w:rFonts w:ascii="Calibri" w:hAnsi="Calibri"/>
        </w:rPr>
      </w:pPr>
    </w:p>
    <w:p w14:paraId="00253B01" w14:textId="22EF12AE" w:rsidR="00963370" w:rsidRDefault="00963370" w:rsidP="00FB7866">
      <w:pPr>
        <w:pStyle w:val="ae"/>
        <w:keepNext/>
      </w:pPr>
      <w:bookmarkStart w:id="784" w:name="_Ref145458913"/>
      <w:bookmarkStart w:id="785" w:name="_Toc145695670"/>
      <w:r>
        <w:t xml:space="preserve">Table </w:t>
      </w:r>
      <w:r>
        <w:fldChar w:fldCharType="begin"/>
      </w:r>
      <w:r>
        <w:instrText xml:space="preserve"> SEQ Table \* ARABIC </w:instrText>
      </w:r>
      <w:r>
        <w:fldChar w:fldCharType="separate"/>
      </w:r>
      <w:r w:rsidR="00FB7866">
        <w:rPr>
          <w:noProof/>
        </w:rPr>
        <w:t>1</w:t>
      </w:r>
      <w:r>
        <w:fldChar w:fldCharType="end"/>
      </w:r>
      <w:bookmarkEnd w:id="784"/>
      <w:r>
        <w:t xml:space="preserve"> </w:t>
      </w:r>
      <w:r w:rsidRPr="00666DCE">
        <w:t>R-Mode static and dynamic navigation data</w:t>
      </w:r>
      <w:bookmarkEnd w:id="785"/>
    </w:p>
    <w:tbl>
      <w:tblPr>
        <w:tblStyle w:val="a9"/>
        <w:tblW w:w="0" w:type="auto"/>
        <w:tblLook w:val="04A0" w:firstRow="1" w:lastRow="0" w:firstColumn="1" w:lastColumn="0" w:noHBand="0" w:noVBand="1"/>
      </w:tblPr>
      <w:tblGrid>
        <w:gridCol w:w="6052"/>
        <w:gridCol w:w="1652"/>
        <w:gridCol w:w="1924"/>
      </w:tblGrid>
      <w:tr w:rsidR="005C2069" w:rsidRPr="00796F0B" w14:paraId="2DFEB21C"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37F3A7B" w14:textId="77777777" w:rsidR="005C2069" w:rsidRPr="00796F0B" w:rsidRDefault="005C2069" w:rsidP="00A163A6">
            <w:pPr>
              <w:pStyle w:val="a2"/>
              <w:rPr>
                <w:rFonts w:ascii="Calibri" w:hAnsi="Calibri" w:cs="Calibri"/>
                <w:color w:val="0070C0"/>
              </w:rPr>
            </w:pPr>
            <w:r w:rsidRPr="00796F0B">
              <w:rPr>
                <w:rFonts w:ascii="Calibri" w:hAnsi="Calibri" w:cs="Calibri"/>
                <w:color w:val="0070C0"/>
              </w:rPr>
              <w:t>Information</w:t>
            </w:r>
          </w:p>
        </w:tc>
        <w:tc>
          <w:tcPr>
            <w:tcW w:w="1652" w:type="dxa"/>
            <w:tcBorders>
              <w:top w:val="single" w:sz="4" w:space="0" w:color="000000"/>
              <w:left w:val="single" w:sz="4" w:space="0" w:color="000000"/>
              <w:bottom w:val="single" w:sz="4" w:space="0" w:color="000000"/>
              <w:right w:val="single" w:sz="4" w:space="0" w:color="000000"/>
            </w:tcBorders>
            <w:hideMark/>
          </w:tcPr>
          <w:p w14:paraId="22F36996" w14:textId="77777777" w:rsidR="005C2069" w:rsidRPr="00796F0B" w:rsidRDefault="005C2069" w:rsidP="00A163A6">
            <w:pPr>
              <w:pStyle w:val="a2"/>
              <w:rPr>
                <w:rFonts w:ascii="Calibri" w:hAnsi="Calibri" w:cs="Calibri"/>
                <w:color w:val="0070C0"/>
              </w:rPr>
            </w:pPr>
            <w:r w:rsidRPr="00796F0B">
              <w:rPr>
                <w:rFonts w:ascii="Calibri" w:hAnsi="Calibri" w:cs="Calibri"/>
                <w:color w:val="0070C0"/>
              </w:rPr>
              <w:t>Part of R-Mode message</w:t>
            </w:r>
          </w:p>
        </w:tc>
        <w:tc>
          <w:tcPr>
            <w:tcW w:w="1924" w:type="dxa"/>
            <w:tcBorders>
              <w:top w:val="single" w:sz="4" w:space="0" w:color="000000"/>
              <w:left w:val="single" w:sz="4" w:space="0" w:color="000000"/>
              <w:bottom w:val="single" w:sz="4" w:space="0" w:color="000000"/>
              <w:right w:val="single" w:sz="4" w:space="0" w:color="000000"/>
            </w:tcBorders>
            <w:hideMark/>
          </w:tcPr>
          <w:p w14:paraId="6F265E5B" w14:textId="77777777" w:rsidR="005C2069" w:rsidRPr="00796F0B" w:rsidRDefault="005C2069" w:rsidP="00A163A6">
            <w:pPr>
              <w:pStyle w:val="a2"/>
              <w:rPr>
                <w:rFonts w:ascii="Calibri" w:hAnsi="Calibri" w:cs="Calibri"/>
                <w:color w:val="0070C0"/>
              </w:rPr>
            </w:pPr>
            <w:r w:rsidRPr="00796F0B">
              <w:rPr>
                <w:rFonts w:ascii="Calibri" w:hAnsi="Calibri" w:cs="Calibri"/>
                <w:color w:val="0070C0"/>
              </w:rPr>
              <w:t>Minimum update rate</w:t>
            </w:r>
          </w:p>
        </w:tc>
      </w:tr>
      <w:tr w:rsidR="005C2069" w:rsidRPr="00796F0B" w14:paraId="48A53EC8"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1F03A920" w14:textId="77777777" w:rsidR="005C2069" w:rsidRPr="00796F0B" w:rsidRDefault="005C2069" w:rsidP="00A163A6">
            <w:pPr>
              <w:pStyle w:val="a2"/>
              <w:rPr>
                <w:rFonts w:ascii="Calibri" w:hAnsi="Calibri" w:cs="Calibri"/>
              </w:rPr>
            </w:pPr>
            <w:r w:rsidRPr="00796F0B">
              <w:rPr>
                <w:rFonts w:ascii="Calibri" w:hAnsi="Calibri" w:cs="Calibri"/>
              </w:rPr>
              <w:t>Identification of transmitter and indication of transmission time</w:t>
            </w:r>
          </w:p>
        </w:tc>
        <w:tc>
          <w:tcPr>
            <w:tcW w:w="1652" w:type="dxa"/>
            <w:tcBorders>
              <w:top w:val="single" w:sz="4" w:space="0" w:color="000000"/>
              <w:left w:val="single" w:sz="4" w:space="0" w:color="000000"/>
              <w:bottom w:val="single" w:sz="4" w:space="0" w:color="000000"/>
              <w:right w:val="single" w:sz="4" w:space="0" w:color="000000"/>
            </w:tcBorders>
            <w:hideMark/>
          </w:tcPr>
          <w:p w14:paraId="6A7BF901" w14:textId="77777777" w:rsidR="005C2069" w:rsidRPr="00796F0B" w:rsidRDefault="005C2069" w:rsidP="00A163A6">
            <w:pPr>
              <w:pStyle w:val="a2"/>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310C8709" w14:textId="77777777" w:rsidR="005C2069" w:rsidRPr="00796F0B" w:rsidRDefault="005C2069" w:rsidP="00A163A6">
            <w:pPr>
              <w:pStyle w:val="a2"/>
              <w:rPr>
                <w:rFonts w:ascii="Calibri" w:hAnsi="Calibri" w:cs="Calibri"/>
              </w:rPr>
            </w:pPr>
            <w:r w:rsidRPr="00796F0B">
              <w:rPr>
                <w:rFonts w:ascii="Calibri" w:hAnsi="Calibri" w:cs="Calibri"/>
              </w:rPr>
              <w:t>Each transmission</w:t>
            </w:r>
          </w:p>
        </w:tc>
      </w:tr>
      <w:tr w:rsidR="005C2069" w:rsidRPr="00796F0B" w14:paraId="1860D9E2"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066668AF" w14:textId="77777777" w:rsidR="005C2069" w:rsidRPr="00796F0B" w:rsidRDefault="005C2069" w:rsidP="00A163A6">
            <w:pPr>
              <w:pStyle w:val="a2"/>
              <w:rPr>
                <w:rFonts w:ascii="Calibri" w:hAnsi="Calibri" w:cs="Calibri"/>
              </w:rPr>
            </w:pPr>
            <w:r w:rsidRPr="00796F0B">
              <w:rPr>
                <w:rFonts w:ascii="Calibri" w:hAnsi="Calibri" w:cs="Calibri"/>
              </w:rPr>
              <w:t>Transmitter status</w:t>
            </w:r>
          </w:p>
        </w:tc>
        <w:tc>
          <w:tcPr>
            <w:tcW w:w="1652" w:type="dxa"/>
            <w:tcBorders>
              <w:top w:val="single" w:sz="4" w:space="0" w:color="000000"/>
              <w:left w:val="single" w:sz="4" w:space="0" w:color="000000"/>
              <w:bottom w:val="single" w:sz="4" w:space="0" w:color="000000"/>
              <w:right w:val="single" w:sz="4" w:space="0" w:color="000000"/>
            </w:tcBorders>
            <w:hideMark/>
          </w:tcPr>
          <w:p w14:paraId="21CAB5E0" w14:textId="77777777" w:rsidR="005C2069" w:rsidRPr="00796F0B" w:rsidRDefault="005C2069" w:rsidP="00A163A6">
            <w:pPr>
              <w:pStyle w:val="a2"/>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8B023F8" w14:textId="77777777" w:rsidR="005C2069" w:rsidRPr="00796F0B" w:rsidRDefault="005C2069" w:rsidP="00A163A6">
            <w:pPr>
              <w:pStyle w:val="a2"/>
              <w:rPr>
                <w:rFonts w:ascii="Calibri" w:hAnsi="Calibri" w:cs="Calibri"/>
              </w:rPr>
            </w:pPr>
            <w:r w:rsidRPr="00796F0B">
              <w:rPr>
                <w:rFonts w:ascii="Calibri" w:hAnsi="Calibri" w:cs="Calibri"/>
              </w:rPr>
              <w:t>1 / 5 s</w:t>
            </w:r>
          </w:p>
        </w:tc>
      </w:tr>
      <w:tr w:rsidR="005C2069" w:rsidRPr="00796F0B" w14:paraId="615E884A"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56935F15" w14:textId="77777777" w:rsidR="005C2069" w:rsidRPr="00796F0B" w:rsidRDefault="005C2069" w:rsidP="00A163A6">
            <w:pPr>
              <w:pStyle w:val="a2"/>
              <w:rPr>
                <w:rFonts w:ascii="Calibri" w:hAnsi="Calibri" w:cs="Calibri"/>
              </w:rPr>
            </w:pPr>
            <w:r w:rsidRPr="00796F0B">
              <w:rPr>
                <w:rFonts w:ascii="Calibri" w:hAnsi="Calibri" w:cs="Calibri"/>
              </w:rPr>
              <w:t>Signal health status and navigation data validity</w:t>
            </w:r>
          </w:p>
        </w:tc>
        <w:tc>
          <w:tcPr>
            <w:tcW w:w="1652" w:type="dxa"/>
            <w:tcBorders>
              <w:top w:val="single" w:sz="4" w:space="0" w:color="000000"/>
              <w:left w:val="single" w:sz="4" w:space="0" w:color="000000"/>
              <w:bottom w:val="single" w:sz="4" w:space="0" w:color="000000"/>
              <w:right w:val="single" w:sz="4" w:space="0" w:color="000000"/>
            </w:tcBorders>
            <w:hideMark/>
          </w:tcPr>
          <w:p w14:paraId="6EB39A5E" w14:textId="77777777" w:rsidR="005C2069" w:rsidRPr="00796F0B" w:rsidRDefault="005C2069" w:rsidP="00A163A6">
            <w:pPr>
              <w:pStyle w:val="a2"/>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B35FE02" w14:textId="77777777" w:rsidR="005C2069" w:rsidRPr="00796F0B" w:rsidRDefault="005C2069" w:rsidP="00A163A6">
            <w:pPr>
              <w:pStyle w:val="a2"/>
              <w:rPr>
                <w:rFonts w:ascii="Calibri" w:hAnsi="Calibri" w:cs="Calibri"/>
              </w:rPr>
            </w:pPr>
            <w:r w:rsidRPr="00796F0B">
              <w:rPr>
                <w:rFonts w:ascii="Calibri" w:hAnsi="Calibri" w:cs="Calibri"/>
              </w:rPr>
              <w:t>1 / 5 s</w:t>
            </w:r>
          </w:p>
        </w:tc>
      </w:tr>
      <w:tr w:rsidR="005C2069" w:rsidRPr="00796F0B" w14:paraId="267CF5D0"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029F5893" w14:textId="77777777" w:rsidR="005C2069" w:rsidRPr="00796F0B" w:rsidRDefault="005C2069" w:rsidP="00A163A6">
            <w:pPr>
              <w:pStyle w:val="a2"/>
              <w:rPr>
                <w:rFonts w:ascii="Calibri" w:hAnsi="Calibri" w:cs="Calibri"/>
              </w:rPr>
            </w:pPr>
            <w:r w:rsidRPr="00796F0B">
              <w:rPr>
                <w:rFonts w:ascii="Calibri" w:hAnsi="Calibri" w:cs="Calibri"/>
              </w:rPr>
              <w:t>Relation of the R-Mode System Time (RMST</w:t>
            </w:r>
            <w:r w:rsidRPr="00796F0B">
              <w:rPr>
                <w:rFonts w:cs="Calibri"/>
                <w:sz w:val="20"/>
                <w:szCs w:val="20"/>
              </w:rPr>
              <w:t>*</w:t>
            </w:r>
            <w:r w:rsidRPr="00796F0B">
              <w:rPr>
                <w:rFonts w:ascii="Calibri" w:hAnsi="Calibri" w:cs="Calibri"/>
              </w:rPr>
              <w:t>) to Universal Coordinated Time (UTC)</w:t>
            </w:r>
          </w:p>
        </w:tc>
        <w:tc>
          <w:tcPr>
            <w:tcW w:w="1652" w:type="dxa"/>
            <w:tcBorders>
              <w:top w:val="single" w:sz="4" w:space="0" w:color="000000"/>
              <w:left w:val="single" w:sz="4" w:space="0" w:color="000000"/>
              <w:bottom w:val="single" w:sz="4" w:space="0" w:color="000000"/>
              <w:right w:val="single" w:sz="4" w:space="0" w:color="000000"/>
            </w:tcBorders>
            <w:hideMark/>
          </w:tcPr>
          <w:p w14:paraId="3615C323" w14:textId="77777777" w:rsidR="005C2069" w:rsidRPr="00796F0B" w:rsidRDefault="005C2069" w:rsidP="00A163A6">
            <w:pPr>
              <w:pStyle w:val="a2"/>
              <w:rPr>
                <w:rFonts w:ascii="Calibri" w:hAnsi="Calibri" w:cs="Calibri"/>
              </w:rPr>
            </w:pPr>
            <w:proofErr w:type="spellStart"/>
            <w:r w:rsidRPr="00796F0B">
              <w:rPr>
                <w:rFonts w:ascii="Calibri" w:hAnsi="Calibri" w:cs="Calibri"/>
              </w:rPr>
              <w:t>Submessage</w:t>
            </w:r>
            <w:proofErr w:type="spellEnd"/>
            <w:r w:rsidRPr="00796F0B">
              <w:rPr>
                <w:rFonts w:ascii="Calibri" w:hAnsi="Calibri" w:cs="Calibri"/>
              </w:rPr>
              <w:t xml:space="preserve"> 3</w:t>
            </w:r>
          </w:p>
        </w:tc>
        <w:tc>
          <w:tcPr>
            <w:tcW w:w="1924" w:type="dxa"/>
            <w:tcBorders>
              <w:top w:val="single" w:sz="4" w:space="0" w:color="000000"/>
              <w:left w:val="single" w:sz="4" w:space="0" w:color="000000"/>
              <w:bottom w:val="single" w:sz="4" w:space="0" w:color="000000"/>
              <w:right w:val="single" w:sz="4" w:space="0" w:color="000000"/>
            </w:tcBorders>
            <w:hideMark/>
          </w:tcPr>
          <w:p w14:paraId="7BEBF758" w14:textId="77777777" w:rsidR="005C2069" w:rsidRPr="00796F0B" w:rsidRDefault="005C2069" w:rsidP="00A163A6">
            <w:pPr>
              <w:pStyle w:val="a2"/>
              <w:rPr>
                <w:rFonts w:ascii="Calibri" w:hAnsi="Calibri" w:cs="Calibri"/>
              </w:rPr>
            </w:pPr>
            <w:r w:rsidRPr="00796F0B">
              <w:rPr>
                <w:rFonts w:ascii="Calibri" w:hAnsi="Calibri" w:cs="Calibri"/>
              </w:rPr>
              <w:t>1 / 5 min</w:t>
            </w:r>
          </w:p>
        </w:tc>
      </w:tr>
      <w:tr w:rsidR="005C2069" w:rsidRPr="00796F0B" w14:paraId="1AF2C839"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22EEF65E" w14:textId="77777777" w:rsidR="005C2069" w:rsidRPr="00796F0B" w:rsidRDefault="005C2069" w:rsidP="00A163A6">
            <w:pPr>
              <w:pStyle w:val="a2"/>
              <w:rPr>
                <w:rFonts w:ascii="Calibri" w:hAnsi="Calibri" w:cs="Calibri"/>
              </w:rPr>
            </w:pPr>
            <w:r w:rsidRPr="00796F0B">
              <w:rPr>
                <w:rFonts w:ascii="Calibri" w:hAnsi="Calibri" w:cs="Calibri"/>
              </w:rPr>
              <w:t>Transmitter clock correction and delays of signal components</w:t>
            </w:r>
          </w:p>
        </w:tc>
        <w:tc>
          <w:tcPr>
            <w:tcW w:w="1652" w:type="dxa"/>
            <w:tcBorders>
              <w:top w:val="single" w:sz="4" w:space="0" w:color="000000"/>
              <w:left w:val="single" w:sz="4" w:space="0" w:color="000000"/>
              <w:bottom w:val="single" w:sz="4" w:space="0" w:color="000000"/>
              <w:right w:val="single" w:sz="4" w:space="0" w:color="000000"/>
            </w:tcBorders>
            <w:hideMark/>
          </w:tcPr>
          <w:p w14:paraId="446E4AC4" w14:textId="77777777" w:rsidR="005C2069" w:rsidRPr="00796F0B" w:rsidRDefault="005C2069" w:rsidP="00A163A6">
            <w:pPr>
              <w:pStyle w:val="a2"/>
              <w:rPr>
                <w:rFonts w:ascii="Calibri" w:hAnsi="Calibri" w:cs="Calibri"/>
              </w:rPr>
            </w:pPr>
            <w:proofErr w:type="spellStart"/>
            <w:r w:rsidRPr="00796F0B">
              <w:rPr>
                <w:rFonts w:ascii="Calibri" w:hAnsi="Calibri" w:cs="Calibri"/>
              </w:rPr>
              <w:t>Submessage</w:t>
            </w:r>
            <w:proofErr w:type="spellEnd"/>
            <w:r w:rsidRPr="00796F0B">
              <w:rPr>
                <w:rFonts w:ascii="Calibri" w:hAnsi="Calibri" w:cs="Calibri"/>
              </w:rPr>
              <w:t xml:space="preserve"> 1</w:t>
            </w:r>
          </w:p>
        </w:tc>
        <w:tc>
          <w:tcPr>
            <w:tcW w:w="1924" w:type="dxa"/>
            <w:tcBorders>
              <w:top w:val="single" w:sz="4" w:space="0" w:color="000000"/>
              <w:left w:val="single" w:sz="4" w:space="0" w:color="000000"/>
              <w:bottom w:val="single" w:sz="4" w:space="0" w:color="000000"/>
              <w:right w:val="single" w:sz="4" w:space="0" w:color="000000"/>
            </w:tcBorders>
            <w:hideMark/>
          </w:tcPr>
          <w:p w14:paraId="56371A24" w14:textId="77777777" w:rsidR="005C2069" w:rsidRPr="00796F0B" w:rsidRDefault="005C2069" w:rsidP="00A163A6">
            <w:pPr>
              <w:pStyle w:val="a2"/>
              <w:rPr>
                <w:rFonts w:ascii="Calibri" w:hAnsi="Calibri" w:cs="Calibri"/>
              </w:rPr>
            </w:pPr>
            <w:r w:rsidRPr="00796F0B">
              <w:rPr>
                <w:rFonts w:ascii="Calibri" w:hAnsi="Calibri" w:cs="Calibri"/>
              </w:rPr>
              <w:t>1 / 1 min</w:t>
            </w:r>
          </w:p>
        </w:tc>
      </w:tr>
      <w:tr w:rsidR="005C2069" w:rsidRPr="00796F0B" w14:paraId="6DEAEF4F"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EF7F0D2" w14:textId="77777777" w:rsidR="005C2069" w:rsidRPr="00796F0B" w:rsidRDefault="005C2069" w:rsidP="00A163A6">
            <w:pPr>
              <w:pStyle w:val="a2"/>
              <w:rPr>
                <w:rFonts w:ascii="Calibri" w:hAnsi="Calibri" w:cs="Calibri"/>
              </w:rPr>
            </w:pPr>
            <w:r w:rsidRPr="00796F0B">
              <w:rPr>
                <w:rFonts w:ascii="Calibri" w:hAnsi="Calibri" w:cs="Calibri"/>
              </w:rPr>
              <w:t xml:space="preserve">Static navigation data </w:t>
            </w:r>
          </w:p>
        </w:tc>
        <w:tc>
          <w:tcPr>
            <w:tcW w:w="1652" w:type="dxa"/>
            <w:tcBorders>
              <w:top w:val="single" w:sz="4" w:space="0" w:color="000000"/>
              <w:left w:val="single" w:sz="4" w:space="0" w:color="000000"/>
              <w:bottom w:val="single" w:sz="4" w:space="0" w:color="000000"/>
              <w:right w:val="single" w:sz="4" w:space="0" w:color="000000"/>
            </w:tcBorders>
            <w:hideMark/>
          </w:tcPr>
          <w:p w14:paraId="38DE9862" w14:textId="77777777" w:rsidR="005C2069" w:rsidRPr="00796F0B" w:rsidRDefault="005C2069" w:rsidP="00A163A6">
            <w:pPr>
              <w:pStyle w:val="a2"/>
              <w:rPr>
                <w:rFonts w:ascii="Calibri" w:hAnsi="Calibri" w:cs="Calibri"/>
              </w:rPr>
            </w:pPr>
            <w:proofErr w:type="spellStart"/>
            <w:r w:rsidRPr="00796F0B">
              <w:rPr>
                <w:rFonts w:ascii="Calibri" w:hAnsi="Calibri" w:cs="Calibri"/>
              </w:rPr>
              <w:t>Submessage</w:t>
            </w:r>
            <w:proofErr w:type="spellEnd"/>
            <w:r w:rsidRPr="00796F0B">
              <w:rPr>
                <w:rFonts w:ascii="Calibri" w:hAnsi="Calibri" w:cs="Calibri"/>
              </w:rPr>
              <w:t xml:space="preserve"> 2</w:t>
            </w:r>
          </w:p>
        </w:tc>
        <w:tc>
          <w:tcPr>
            <w:tcW w:w="1924" w:type="dxa"/>
            <w:tcBorders>
              <w:top w:val="single" w:sz="4" w:space="0" w:color="000000"/>
              <w:left w:val="single" w:sz="4" w:space="0" w:color="000000"/>
              <w:bottom w:val="single" w:sz="4" w:space="0" w:color="000000"/>
              <w:right w:val="single" w:sz="4" w:space="0" w:color="000000"/>
            </w:tcBorders>
            <w:hideMark/>
          </w:tcPr>
          <w:p w14:paraId="4E88B740" w14:textId="77777777" w:rsidR="005C2069" w:rsidRPr="00796F0B" w:rsidRDefault="005C2069" w:rsidP="00A163A6">
            <w:pPr>
              <w:pStyle w:val="a2"/>
              <w:rPr>
                <w:rFonts w:ascii="Calibri" w:hAnsi="Calibri" w:cs="Calibri"/>
              </w:rPr>
            </w:pPr>
            <w:r w:rsidRPr="00796F0B">
              <w:rPr>
                <w:rFonts w:ascii="Calibri" w:hAnsi="Calibri" w:cs="Calibri"/>
              </w:rPr>
              <w:t>1 / 1 min</w:t>
            </w:r>
          </w:p>
        </w:tc>
      </w:tr>
      <w:tr w:rsidR="005C2069" w:rsidRPr="00796F0B" w14:paraId="23C6E53C"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68EB9A77" w14:textId="77777777" w:rsidR="005C2069" w:rsidRPr="00796F0B" w:rsidRDefault="005C2069" w:rsidP="00A163A6">
            <w:pPr>
              <w:pStyle w:val="a2"/>
              <w:rPr>
                <w:rFonts w:ascii="Calibri" w:hAnsi="Calibri" w:cs="Calibri"/>
              </w:rPr>
            </w:pPr>
            <w:r w:rsidRPr="00796F0B">
              <w:rPr>
                <w:rFonts w:ascii="Calibri" w:hAnsi="Calibri" w:cs="Calibri"/>
              </w:rPr>
              <w:t xml:space="preserve">Offset of free running local clock to RMST </w:t>
            </w:r>
          </w:p>
        </w:tc>
        <w:tc>
          <w:tcPr>
            <w:tcW w:w="1652" w:type="dxa"/>
            <w:tcBorders>
              <w:top w:val="single" w:sz="4" w:space="0" w:color="000000"/>
              <w:left w:val="single" w:sz="4" w:space="0" w:color="000000"/>
              <w:bottom w:val="single" w:sz="4" w:space="0" w:color="000000"/>
              <w:right w:val="single" w:sz="4" w:space="0" w:color="000000"/>
            </w:tcBorders>
            <w:hideMark/>
          </w:tcPr>
          <w:p w14:paraId="3191AF4F" w14:textId="77777777" w:rsidR="005C2069" w:rsidRPr="00796F0B" w:rsidRDefault="005C2069" w:rsidP="00A163A6">
            <w:pPr>
              <w:pStyle w:val="a2"/>
              <w:rPr>
                <w:rFonts w:ascii="Calibri" w:hAnsi="Calibri" w:cs="Calibri"/>
              </w:rPr>
            </w:pPr>
            <w:proofErr w:type="spellStart"/>
            <w:r w:rsidRPr="00796F0B">
              <w:rPr>
                <w:rFonts w:ascii="Calibri" w:hAnsi="Calibri" w:cs="Calibri"/>
              </w:rPr>
              <w:t>Submessage</w:t>
            </w:r>
            <w:proofErr w:type="spellEnd"/>
            <w:r w:rsidRPr="00796F0B">
              <w:rPr>
                <w:rFonts w:ascii="Calibri" w:hAnsi="Calibri" w:cs="Calibri"/>
              </w:rPr>
              <w:t xml:space="preserve"> 4</w:t>
            </w:r>
          </w:p>
        </w:tc>
        <w:tc>
          <w:tcPr>
            <w:tcW w:w="1924" w:type="dxa"/>
            <w:tcBorders>
              <w:top w:val="single" w:sz="4" w:space="0" w:color="000000"/>
              <w:left w:val="single" w:sz="4" w:space="0" w:color="000000"/>
              <w:bottom w:val="single" w:sz="4" w:space="0" w:color="000000"/>
              <w:right w:val="single" w:sz="4" w:space="0" w:color="000000"/>
            </w:tcBorders>
            <w:hideMark/>
          </w:tcPr>
          <w:p w14:paraId="3CFF28A4" w14:textId="77777777" w:rsidR="005C2069" w:rsidRPr="00796F0B" w:rsidRDefault="005C2069" w:rsidP="00A163A6">
            <w:pPr>
              <w:pStyle w:val="a2"/>
              <w:rPr>
                <w:rFonts w:ascii="Calibri" w:hAnsi="Calibri" w:cs="Calibri"/>
              </w:rPr>
            </w:pPr>
            <w:r w:rsidRPr="00796F0B">
              <w:rPr>
                <w:rFonts w:ascii="Calibri" w:hAnsi="Calibri" w:cs="Calibri"/>
              </w:rPr>
              <w:t>1 / 1 min</w:t>
            </w:r>
          </w:p>
        </w:tc>
      </w:tr>
      <w:tr w:rsidR="00EF0C91" w:rsidRPr="00796F0B" w14:paraId="1853E96E" w14:textId="77777777" w:rsidTr="00A163A6">
        <w:tc>
          <w:tcPr>
            <w:tcW w:w="6052" w:type="dxa"/>
            <w:tcBorders>
              <w:top w:val="single" w:sz="4" w:space="0" w:color="000000"/>
              <w:left w:val="single" w:sz="4" w:space="0" w:color="000000"/>
              <w:bottom w:val="single" w:sz="4" w:space="0" w:color="000000"/>
              <w:right w:val="single" w:sz="4" w:space="0" w:color="000000"/>
            </w:tcBorders>
          </w:tcPr>
          <w:p w14:paraId="4B2794B4" w14:textId="614F7639" w:rsidR="00EF0C91" w:rsidRPr="00796F0B" w:rsidRDefault="00EF0C91" w:rsidP="00A163A6">
            <w:pPr>
              <w:pStyle w:val="a2"/>
              <w:rPr>
                <w:rFonts w:ascii="Calibri" w:hAnsi="Calibri" w:cs="Calibri"/>
              </w:rPr>
            </w:pPr>
            <w:r w:rsidRPr="00EF0C91">
              <w:rPr>
                <w:rFonts w:ascii="Calibri" w:hAnsi="Calibri" w:cs="Calibri"/>
              </w:rPr>
              <w:t>Differential R-Mode corrections**</w:t>
            </w:r>
          </w:p>
        </w:tc>
        <w:tc>
          <w:tcPr>
            <w:tcW w:w="1652" w:type="dxa"/>
            <w:tcBorders>
              <w:top w:val="single" w:sz="4" w:space="0" w:color="000000"/>
              <w:left w:val="single" w:sz="4" w:space="0" w:color="000000"/>
              <w:bottom w:val="single" w:sz="4" w:space="0" w:color="000000"/>
              <w:right w:val="single" w:sz="4" w:space="0" w:color="000000"/>
            </w:tcBorders>
          </w:tcPr>
          <w:p w14:paraId="4880AA43" w14:textId="50FD2E77" w:rsidR="00EF0C91" w:rsidRPr="00796F0B" w:rsidRDefault="00EF0C91" w:rsidP="00A163A6">
            <w:pPr>
              <w:pStyle w:val="a2"/>
              <w:rPr>
                <w:rFonts w:ascii="Calibri" w:hAnsi="Calibri" w:cs="Calibri"/>
              </w:rPr>
            </w:pPr>
            <w:proofErr w:type="spellStart"/>
            <w:r w:rsidRPr="00EF0C91">
              <w:rPr>
                <w:rFonts w:ascii="Calibri" w:hAnsi="Calibri" w:cs="Calibri"/>
              </w:rPr>
              <w:t>Submessage</w:t>
            </w:r>
            <w:proofErr w:type="spellEnd"/>
            <w:r w:rsidRPr="00EF0C91">
              <w:rPr>
                <w:rFonts w:ascii="Calibri" w:hAnsi="Calibri" w:cs="Calibri"/>
              </w:rPr>
              <w:t xml:space="preserve"> 5</w:t>
            </w:r>
          </w:p>
        </w:tc>
        <w:tc>
          <w:tcPr>
            <w:tcW w:w="1924" w:type="dxa"/>
            <w:tcBorders>
              <w:top w:val="single" w:sz="4" w:space="0" w:color="000000"/>
              <w:left w:val="single" w:sz="4" w:space="0" w:color="000000"/>
              <w:bottom w:val="single" w:sz="4" w:space="0" w:color="000000"/>
              <w:right w:val="single" w:sz="4" w:space="0" w:color="000000"/>
            </w:tcBorders>
          </w:tcPr>
          <w:p w14:paraId="0B10A343" w14:textId="7BD67B48" w:rsidR="00EF0C91" w:rsidRPr="00796F0B" w:rsidRDefault="00EF0C91" w:rsidP="00A163A6">
            <w:pPr>
              <w:pStyle w:val="a2"/>
              <w:rPr>
                <w:rFonts w:ascii="Calibri" w:hAnsi="Calibri" w:cs="Calibri"/>
              </w:rPr>
            </w:pPr>
            <w:r w:rsidRPr="00EF0C91">
              <w:rPr>
                <w:rFonts w:ascii="Calibri" w:hAnsi="Calibri" w:cs="Calibri"/>
              </w:rPr>
              <w:t>1 / 1 min***</w:t>
            </w:r>
          </w:p>
        </w:tc>
      </w:tr>
      <w:tr w:rsidR="005C2069" w:rsidRPr="00796F0B" w14:paraId="35AB005A" w14:textId="77777777" w:rsidTr="00A163A6">
        <w:tc>
          <w:tcPr>
            <w:tcW w:w="6052" w:type="dxa"/>
            <w:tcBorders>
              <w:top w:val="single" w:sz="4" w:space="0" w:color="000000"/>
              <w:left w:val="single" w:sz="4" w:space="0" w:color="000000"/>
              <w:bottom w:val="single" w:sz="4" w:space="0" w:color="000000"/>
              <w:right w:val="single" w:sz="4" w:space="0" w:color="000000"/>
            </w:tcBorders>
            <w:hideMark/>
          </w:tcPr>
          <w:p w14:paraId="2054F77B" w14:textId="77777777" w:rsidR="005C2069" w:rsidRPr="00796F0B" w:rsidRDefault="005C2069" w:rsidP="00A163A6">
            <w:pPr>
              <w:pStyle w:val="a2"/>
              <w:rPr>
                <w:rFonts w:ascii="Calibri" w:hAnsi="Calibri" w:cs="Calibri"/>
              </w:rPr>
            </w:pPr>
            <w:r w:rsidRPr="00796F0B">
              <w:rPr>
                <w:rFonts w:ascii="Calibri" w:hAnsi="Calibri" w:cs="Calibri"/>
              </w:rPr>
              <w:t>Downtime and maintenance notification</w:t>
            </w:r>
          </w:p>
        </w:tc>
        <w:tc>
          <w:tcPr>
            <w:tcW w:w="1652" w:type="dxa"/>
            <w:tcBorders>
              <w:top w:val="single" w:sz="4" w:space="0" w:color="000000"/>
              <w:left w:val="single" w:sz="4" w:space="0" w:color="000000"/>
              <w:bottom w:val="single" w:sz="4" w:space="0" w:color="000000"/>
              <w:right w:val="single" w:sz="4" w:space="0" w:color="000000"/>
            </w:tcBorders>
            <w:hideMark/>
          </w:tcPr>
          <w:p w14:paraId="76A6E480" w14:textId="77777777" w:rsidR="005C2069" w:rsidRPr="00796F0B" w:rsidRDefault="005C2069" w:rsidP="00A163A6">
            <w:pPr>
              <w:pStyle w:val="a2"/>
              <w:rPr>
                <w:rFonts w:ascii="Calibri" w:hAnsi="Calibri" w:cs="Calibri"/>
              </w:rPr>
            </w:pPr>
            <w:r w:rsidRPr="00796F0B">
              <w:rPr>
                <w:rFonts w:ascii="Calibri" w:hAnsi="Calibri" w:cs="Calibri"/>
              </w:rPr>
              <w:t>Header</w:t>
            </w:r>
          </w:p>
        </w:tc>
        <w:tc>
          <w:tcPr>
            <w:tcW w:w="1924" w:type="dxa"/>
            <w:tcBorders>
              <w:top w:val="single" w:sz="4" w:space="0" w:color="000000"/>
              <w:left w:val="single" w:sz="4" w:space="0" w:color="000000"/>
              <w:bottom w:val="single" w:sz="4" w:space="0" w:color="000000"/>
              <w:right w:val="single" w:sz="4" w:space="0" w:color="000000"/>
            </w:tcBorders>
            <w:hideMark/>
          </w:tcPr>
          <w:p w14:paraId="7B98F2E4" w14:textId="77777777" w:rsidR="005C2069" w:rsidRPr="00796F0B" w:rsidRDefault="005C2069" w:rsidP="00A163A6">
            <w:pPr>
              <w:pStyle w:val="a2"/>
              <w:rPr>
                <w:rFonts w:ascii="Calibri" w:hAnsi="Calibri" w:cs="Calibri"/>
              </w:rPr>
            </w:pPr>
            <w:r w:rsidRPr="00796F0B">
              <w:rPr>
                <w:rFonts w:ascii="Calibri" w:hAnsi="Calibri" w:cs="Calibri"/>
              </w:rPr>
              <w:t>1 / 1 min</w:t>
            </w:r>
          </w:p>
        </w:tc>
      </w:tr>
    </w:tbl>
    <w:p w14:paraId="7C394958" w14:textId="30BA4A91" w:rsidR="005C2069" w:rsidRDefault="005C2069" w:rsidP="005C2069">
      <w:pPr>
        <w:pStyle w:val="a2"/>
        <w:rPr>
          <w:rFonts w:ascii="Calibri" w:hAnsi="Calibri"/>
        </w:rPr>
      </w:pPr>
      <w:r w:rsidRPr="00FB7866">
        <w:rPr>
          <w:rFonts w:ascii="Calibri" w:hAnsi="Calibri"/>
        </w:rPr>
        <w:t>*</w:t>
      </w:r>
      <w:r w:rsidRPr="00796F0B">
        <w:rPr>
          <w:rFonts w:ascii="Calibri" w:hAnsi="Calibri"/>
        </w:rPr>
        <w:t xml:space="preserve"> RMST is used as time reference for any signal generation and as reference for given clock deviations</w:t>
      </w:r>
    </w:p>
    <w:p w14:paraId="4AE023B6" w14:textId="358F5C09" w:rsidR="00EF0C91" w:rsidRPr="00FB7866" w:rsidRDefault="00EF0C91" w:rsidP="00EF0C91">
      <w:pPr>
        <w:pStyle w:val="a2"/>
        <w:rPr>
          <w:rFonts w:ascii="Calibri" w:hAnsi="Calibri"/>
        </w:rPr>
      </w:pPr>
      <w:r w:rsidRPr="00FB7866">
        <w:rPr>
          <w:rFonts w:ascii="Calibri" w:hAnsi="Calibri"/>
        </w:rPr>
        <w:t xml:space="preserve">** Optional message </w:t>
      </w:r>
      <w:r>
        <w:rPr>
          <w:rFonts w:ascii="Calibri" w:hAnsi="Calibri"/>
        </w:rPr>
        <w:t xml:space="preserve">in case of transmitting </w:t>
      </w:r>
      <w:r w:rsidRPr="00FB7866">
        <w:rPr>
          <w:rFonts w:ascii="Calibri" w:hAnsi="Calibri"/>
        </w:rPr>
        <w:t>correction data and the UDREs</w:t>
      </w:r>
    </w:p>
    <w:p w14:paraId="13C6DAA1" w14:textId="77777777" w:rsidR="00EF0C91" w:rsidRPr="00FB7866" w:rsidRDefault="00EF0C91" w:rsidP="00EF0C91">
      <w:pPr>
        <w:pStyle w:val="a2"/>
        <w:rPr>
          <w:rFonts w:ascii="Calibri" w:hAnsi="Calibri"/>
        </w:rPr>
      </w:pPr>
      <w:r w:rsidRPr="00FB7866">
        <w:rPr>
          <w:rFonts w:ascii="Calibri" w:hAnsi="Calibri"/>
        </w:rPr>
        <w:t>*** Higher update rate is required to mitigate the sky wave effect during night-time</w:t>
      </w:r>
    </w:p>
    <w:p w14:paraId="3CBFAE34" w14:textId="77777777" w:rsidR="005C2069" w:rsidRPr="00796F0B" w:rsidRDefault="005C2069" w:rsidP="005C2069">
      <w:pPr>
        <w:pStyle w:val="a2"/>
        <w:rPr>
          <w:rFonts w:ascii="Calibri" w:hAnsi="Calibri"/>
        </w:rPr>
      </w:pPr>
    </w:p>
    <w:p w14:paraId="208AD6D6" w14:textId="77777777" w:rsidR="005C2069" w:rsidRPr="00796F0B" w:rsidRDefault="005C2069" w:rsidP="005C2069">
      <w:pPr>
        <w:pStyle w:val="a2"/>
        <w:rPr>
          <w:rFonts w:ascii="Calibri" w:hAnsi="Calibri"/>
        </w:rPr>
      </w:pPr>
      <w:r w:rsidRPr="00796F0B">
        <w:rPr>
          <w:rFonts w:ascii="Calibri" w:hAnsi="Calibri"/>
        </w:rPr>
        <w:t>The update rates were defined based on the following assumption: The R-Mode messages have to be integrated into the DGNSS data stream. Due to the length of certain DGNSS messages the next possible transmission of an R-Mode navigation message has to wait one or few seconds. To make sure that the R-Mode receiver gets at least one R-Mode status information within 10 s the transmission of R-Mode status is desirable each 5 s.</w:t>
      </w:r>
    </w:p>
    <w:p w14:paraId="09609056" w14:textId="77777777" w:rsidR="005C2069" w:rsidRPr="00796F0B" w:rsidRDefault="005C2069" w:rsidP="005C2069">
      <w:pPr>
        <w:pStyle w:val="a2"/>
        <w:rPr>
          <w:rFonts w:ascii="Calibri" w:hAnsi="Calibri"/>
        </w:rPr>
      </w:pPr>
      <w:r w:rsidRPr="00796F0B">
        <w:rPr>
          <w:rFonts w:ascii="Calibri" w:hAnsi="Calibri"/>
        </w:rPr>
        <w:t>In case of a cold start the receiver should get all necessary information to perform R-Mode based positioning within one minute. Interoperability with other navigation systems should be possible after five minutes.</w:t>
      </w:r>
    </w:p>
    <w:p w14:paraId="588DD662" w14:textId="77777777" w:rsidR="005C2069" w:rsidRPr="00796F0B" w:rsidRDefault="005C2069" w:rsidP="005C2069">
      <w:pPr>
        <w:pStyle w:val="a2"/>
        <w:rPr>
          <w:rFonts w:ascii="Calibri" w:hAnsi="Calibri"/>
        </w:rPr>
      </w:pPr>
    </w:p>
    <w:p w14:paraId="54664EB5" w14:textId="55EF4557" w:rsidR="005C2069" w:rsidRDefault="005C2069" w:rsidP="005C2069">
      <w:pPr>
        <w:pStyle w:val="2"/>
        <w:keepNext w:val="0"/>
        <w:keepLines w:val="0"/>
        <w:tabs>
          <w:tab w:val="clear" w:pos="0"/>
          <w:tab w:val="num" w:pos="851"/>
        </w:tabs>
        <w:spacing w:before="120" w:after="120" w:line="240" w:lineRule="auto"/>
        <w:ind w:right="0"/>
      </w:pPr>
      <w:bookmarkStart w:id="786" w:name="_Ref96002679"/>
      <w:bookmarkStart w:id="787" w:name="_Toc145695657"/>
      <w:r w:rsidRPr="00796F0B">
        <w:t>R-Mode time and timing of signal</w:t>
      </w:r>
      <w:bookmarkEnd w:id="786"/>
      <w:bookmarkEnd w:id="787"/>
    </w:p>
    <w:p w14:paraId="5743F38B" w14:textId="77777777" w:rsidR="00747F95" w:rsidRPr="00EF0124" w:rsidRDefault="00747F95" w:rsidP="00FB7866">
      <w:pPr>
        <w:pStyle w:val="Heading2separationline"/>
      </w:pPr>
    </w:p>
    <w:p w14:paraId="73E65F2D" w14:textId="77777777" w:rsidR="005C2069" w:rsidRPr="00796F0B" w:rsidRDefault="005C2069" w:rsidP="005C2069">
      <w:pPr>
        <w:pStyle w:val="a2"/>
        <w:rPr>
          <w:rFonts w:ascii="Calibri" w:hAnsi="Calibri"/>
        </w:rPr>
      </w:pPr>
      <w:r w:rsidRPr="00796F0B">
        <w:rPr>
          <w:rFonts w:ascii="Calibri" w:hAnsi="Calibri"/>
        </w:rPr>
        <w:t>The R-Mode system uses a continuous time scale which can be converted to UTC at any time. To be in line with the number of leap seconds of GPS and Galileo the RMST start epoch is defined as 13 seconds before midnight between 21</w:t>
      </w:r>
      <w:r w:rsidRPr="00796F0B">
        <w:rPr>
          <w:rFonts w:ascii="Calibri" w:hAnsi="Calibri"/>
          <w:vertAlign w:val="superscript"/>
        </w:rPr>
        <w:t>st</w:t>
      </w:r>
      <w:r w:rsidRPr="00796F0B">
        <w:rPr>
          <w:rFonts w:ascii="Calibri" w:hAnsi="Calibri"/>
        </w:rPr>
        <w:t xml:space="preserve"> and 22</w:t>
      </w:r>
      <w:r w:rsidRPr="00796F0B">
        <w:rPr>
          <w:rFonts w:ascii="Calibri" w:hAnsi="Calibri"/>
          <w:vertAlign w:val="superscript"/>
        </w:rPr>
        <w:t>nd</w:t>
      </w:r>
      <w:r w:rsidRPr="00796F0B">
        <w:rPr>
          <w:rFonts w:ascii="Calibri" w:hAnsi="Calibri"/>
        </w:rPr>
        <w:t xml:space="preserve"> of August 1999 UTC (GPS week number rollover). Every R-Mode related navigation message refers to the RMST. The local clock of the transmitter site is synchronised with RMST. Known deviations will be provided in the R-Mode navigation message. The R-Mode signal will be generated and transmitted based on the local implementation of RMST (local clock).</w:t>
      </w:r>
    </w:p>
    <w:p w14:paraId="67DE30FD" w14:textId="6CDBFA81" w:rsidR="005C2069" w:rsidRPr="00796F0B" w:rsidRDefault="005C2069" w:rsidP="005C2069">
      <w:pPr>
        <w:pStyle w:val="a2"/>
        <w:rPr>
          <w:rFonts w:ascii="Calibri" w:hAnsi="Calibri"/>
        </w:rPr>
      </w:pPr>
      <w:r w:rsidRPr="00796F0B">
        <w:rPr>
          <w:rFonts w:ascii="Calibri" w:hAnsi="Calibri"/>
        </w:rPr>
        <w:t xml:space="preserve">The time of transmission of an R-Mode message is given by three parameters. The week of RMST, the hour of the RMST week and the modified Z-count </w:t>
      </w:r>
      <w:sdt>
        <w:sdtPr>
          <w:rPr>
            <w:rFonts w:ascii="Calibri" w:hAnsi="Calibri"/>
          </w:rPr>
          <w:id w:val="-1082058968"/>
          <w:citation/>
        </w:sdtPr>
        <w:sdtEndPr/>
        <w:sdtContent>
          <w:r w:rsidR="00662C60">
            <w:rPr>
              <w:rFonts w:ascii="Calibri" w:hAnsi="Calibri"/>
            </w:rPr>
            <w:fldChar w:fldCharType="begin"/>
          </w:r>
          <w:r w:rsidR="00662C60" w:rsidRPr="00FB7866">
            <w:rPr>
              <w:rFonts w:ascii="Calibri" w:hAnsi="Calibri"/>
              <w:lang w:val="en-US"/>
            </w:rPr>
            <w:instrText xml:space="preserve"> CITATION RTC13 \l 1031 </w:instrText>
          </w:r>
          <w:r w:rsidR="00662C60">
            <w:rPr>
              <w:rFonts w:ascii="Calibri" w:hAnsi="Calibri"/>
            </w:rPr>
            <w:fldChar w:fldCharType="separate"/>
          </w:r>
          <w:r w:rsidR="00FB7866" w:rsidRPr="00FB7866">
            <w:rPr>
              <w:rFonts w:ascii="Calibri" w:hAnsi="Calibri"/>
              <w:noProof/>
              <w:lang w:val="en-US"/>
            </w:rPr>
            <w:t>[7]</w:t>
          </w:r>
          <w:r w:rsidR="00662C60">
            <w:rPr>
              <w:rFonts w:ascii="Calibri" w:hAnsi="Calibri"/>
            </w:rPr>
            <w:fldChar w:fldCharType="end"/>
          </w:r>
        </w:sdtContent>
      </w:sdt>
      <w:r w:rsidRPr="00796F0B">
        <w:rPr>
          <w:rFonts w:ascii="Calibri" w:hAnsi="Calibri"/>
        </w:rPr>
        <w:t xml:space="preserve"> which gives the time within the hour in 0.6 second steps. The time refers to the leading bit edge of the first bit of R-Mode message preamble.</w:t>
      </w:r>
    </w:p>
    <w:p w14:paraId="520A4CA0" w14:textId="77777777" w:rsidR="005C2069" w:rsidRPr="00796F0B" w:rsidRDefault="005C2069" w:rsidP="005C2069">
      <w:pPr>
        <w:pStyle w:val="a2"/>
        <w:rPr>
          <w:rFonts w:ascii="Calibri" w:hAnsi="Calibri"/>
        </w:rPr>
      </w:pPr>
      <w:r w:rsidRPr="00796F0B">
        <w:rPr>
          <w:rFonts w:ascii="Calibri" w:hAnsi="Calibri"/>
        </w:rPr>
        <w:t>The MSK signal component, the legacy differential GNSS correction data stream which is extended by R-Mode navigation messages, is the third usable signal component of R-Mode. The signal component is defined such that each change of RMST hours coincides with the transmission of the bit transition between two RTCM 2.3 words. That means each RMST hour starts with the transmission of a 30 bit word. Independent from radio beacon data rate each 3 s another the word transition coincides with the second change in RMST which is typically aligned to Galileo and GPS system time within an accuracy of few 10 ns.</w:t>
      </w:r>
    </w:p>
    <w:p w14:paraId="702A737C" w14:textId="77777777" w:rsidR="005C2069" w:rsidRPr="00796F0B" w:rsidRDefault="005C2069" w:rsidP="005C2069">
      <w:pPr>
        <w:pStyle w:val="a2"/>
        <w:rPr>
          <w:rFonts w:ascii="Calibri" w:hAnsi="Calibri"/>
        </w:rPr>
      </w:pPr>
      <w:r w:rsidRPr="00796F0B">
        <w:rPr>
          <w:rFonts w:ascii="Calibri" w:hAnsi="Calibri"/>
        </w:rPr>
        <w:t>The additional two aided carrier (the two CW) are transmitted as sine waves with phase 0.0 and at full seconds. They are transmitted with same frequency offset to both sites of the MSK carrier frequency in minima of the MSK-signal spectrum. Lower and higher CW refer to the CW with lower and higher frequency.</w:t>
      </w:r>
    </w:p>
    <w:p w14:paraId="279D4253" w14:textId="77777777" w:rsidR="005C2069" w:rsidRPr="00796F0B" w:rsidRDefault="005C2069" w:rsidP="005C2069">
      <w:pPr>
        <w:pStyle w:val="a2"/>
        <w:rPr>
          <w:rFonts w:ascii="Calibri" w:hAnsi="Calibri"/>
        </w:rPr>
      </w:pPr>
      <w:r w:rsidRPr="00796F0B">
        <w:rPr>
          <w:rFonts w:ascii="Calibri" w:hAnsi="Calibri"/>
        </w:rPr>
        <w:t>Deviations of the MSK or CW signal components from definition above are given as delays of the transmitted signal in the navigation data.</w:t>
      </w:r>
    </w:p>
    <w:p w14:paraId="570641BE" w14:textId="77777777" w:rsidR="005C2069" w:rsidRPr="00796F0B" w:rsidRDefault="005C2069" w:rsidP="005C2069">
      <w:pPr>
        <w:pStyle w:val="a2"/>
        <w:rPr>
          <w:rFonts w:ascii="Calibri" w:hAnsi="Calibri"/>
        </w:rPr>
      </w:pPr>
    </w:p>
    <w:p w14:paraId="2614FCD4" w14:textId="0C9031B9" w:rsidR="005C2069" w:rsidRDefault="005C2069" w:rsidP="005C2069">
      <w:pPr>
        <w:pStyle w:val="2"/>
        <w:keepNext w:val="0"/>
        <w:keepLines w:val="0"/>
        <w:tabs>
          <w:tab w:val="clear" w:pos="0"/>
          <w:tab w:val="num" w:pos="851"/>
        </w:tabs>
        <w:spacing w:before="120" w:after="120" w:line="240" w:lineRule="auto"/>
        <w:ind w:right="0"/>
      </w:pPr>
      <w:bookmarkStart w:id="788" w:name="_Ref95986518"/>
      <w:bookmarkStart w:id="789" w:name="_Toc145695658"/>
      <w:r w:rsidRPr="00796F0B">
        <w:t>R-Mode messages</w:t>
      </w:r>
      <w:bookmarkEnd w:id="788"/>
      <w:bookmarkEnd w:id="789"/>
    </w:p>
    <w:p w14:paraId="12D04C45" w14:textId="77777777" w:rsidR="00747F95" w:rsidRPr="00EF0124" w:rsidRDefault="00747F95" w:rsidP="00FB7866">
      <w:pPr>
        <w:pStyle w:val="Heading2separationline"/>
      </w:pPr>
    </w:p>
    <w:p w14:paraId="0E340C96" w14:textId="752AEC0D" w:rsidR="005C2069" w:rsidRPr="00796F0B" w:rsidRDefault="005C2069" w:rsidP="005C2069">
      <w:pPr>
        <w:pStyle w:val="a2"/>
        <w:rPr>
          <w:rFonts w:ascii="Calibri" w:hAnsi="Calibri"/>
        </w:rPr>
      </w:pPr>
      <w:r w:rsidRPr="00796F0B">
        <w:rPr>
          <w:rFonts w:ascii="Calibri" w:hAnsi="Calibri"/>
        </w:rPr>
        <w:t>Messages that follow the RTCM 2.3 definition have the fundamental structure of two header words and up to 31 data words. Each word has a length of 24 bit for data followed by 6 parity bits</w:t>
      </w:r>
      <w:r w:rsidR="0084318E">
        <w:rPr>
          <w:rFonts w:ascii="Calibri" w:hAnsi="Calibri"/>
        </w:rPr>
        <w:t xml:space="preserve"> </w:t>
      </w:r>
      <w:sdt>
        <w:sdtPr>
          <w:rPr>
            <w:rFonts w:ascii="Calibri" w:hAnsi="Calibri"/>
          </w:rPr>
          <w:id w:val="24919269"/>
          <w:citation/>
        </w:sdtPr>
        <w:sdtEndPr/>
        <w:sdtContent>
          <w:r w:rsidR="0084318E">
            <w:rPr>
              <w:rFonts w:ascii="Calibri" w:hAnsi="Calibri"/>
            </w:rPr>
            <w:fldChar w:fldCharType="begin"/>
          </w:r>
          <w:r w:rsidR="0084318E" w:rsidRPr="00FB7866">
            <w:rPr>
              <w:rFonts w:ascii="Calibri" w:hAnsi="Calibri"/>
              <w:lang w:val="en-US"/>
            </w:rPr>
            <w:instrText xml:space="preserve"> CITATION RTC13 \l 1031 </w:instrText>
          </w:r>
          <w:r w:rsidR="0084318E">
            <w:rPr>
              <w:rFonts w:ascii="Calibri" w:hAnsi="Calibri"/>
            </w:rPr>
            <w:fldChar w:fldCharType="separate"/>
          </w:r>
          <w:r w:rsidR="00FB7866" w:rsidRPr="00FB7866">
            <w:rPr>
              <w:rFonts w:ascii="Calibri" w:hAnsi="Calibri"/>
              <w:noProof/>
              <w:lang w:val="en-US"/>
            </w:rPr>
            <w:t>[7]</w:t>
          </w:r>
          <w:r w:rsidR="0084318E">
            <w:rPr>
              <w:rFonts w:ascii="Calibri" w:hAnsi="Calibri"/>
            </w:rPr>
            <w:fldChar w:fldCharType="end"/>
          </w:r>
        </w:sdtContent>
      </w:sdt>
      <w:r w:rsidRPr="00796F0B">
        <w:rPr>
          <w:rFonts w:ascii="Calibri" w:hAnsi="Calibri"/>
        </w:rPr>
        <w:t>.</w:t>
      </w:r>
    </w:p>
    <w:p w14:paraId="7DD3997A" w14:textId="77777777" w:rsidR="005C2069" w:rsidRPr="00796F0B" w:rsidRDefault="005C2069" w:rsidP="005C2069">
      <w:pPr>
        <w:pStyle w:val="a2"/>
        <w:rPr>
          <w:rFonts w:ascii="Calibri" w:hAnsi="Calibri"/>
        </w:rPr>
      </w:pPr>
      <w:r w:rsidRPr="00796F0B">
        <w:rPr>
          <w:rFonts w:ascii="Calibri" w:hAnsi="Calibri"/>
        </w:rPr>
        <w:t>The transmission of R-Mode information shall not disturb legacy DGNSS receivers. Therefore, the two header words must not be changed. Already available information will be used for R-Mode purposes. The further use of the current header has also the benefit that DGNSS receivers will further receive DGNSS station health information.</w:t>
      </w:r>
    </w:p>
    <w:p w14:paraId="39B3C5FF" w14:textId="77777777" w:rsidR="005C2069" w:rsidRPr="00796F0B" w:rsidRDefault="005C2069" w:rsidP="005C2069">
      <w:pPr>
        <w:pStyle w:val="a2"/>
        <w:rPr>
          <w:rFonts w:ascii="Calibri" w:hAnsi="Calibri"/>
        </w:rPr>
      </w:pPr>
      <w:r w:rsidRPr="00796F0B">
        <w:rPr>
          <w:rFonts w:ascii="Calibri" w:hAnsi="Calibri"/>
        </w:rPr>
        <w:t xml:space="preserve">For R-Mode a single message number is needed. The message ID 55 is proposed for this purpose. </w:t>
      </w:r>
    </w:p>
    <w:p w14:paraId="40BF9809" w14:textId="77777777" w:rsidR="005C2069" w:rsidRPr="00796F0B" w:rsidRDefault="005C2069" w:rsidP="005C2069">
      <w:pPr>
        <w:pStyle w:val="a2"/>
        <w:rPr>
          <w:rFonts w:ascii="Calibri" w:hAnsi="Calibri"/>
        </w:rPr>
      </w:pPr>
      <w:r w:rsidRPr="00796F0B">
        <w:rPr>
          <w:rFonts w:ascii="Calibri" w:hAnsi="Calibri"/>
        </w:rPr>
        <w:t xml:space="preserve">The R-Mode message 55 has a dynamic length depending on the data it contains. It always starts with an R-Mode specific header word that follows the two header words of the RTCM 2.3 standard. Within the R-Mode specific header word is an indicator for an R-Mode </w:t>
      </w:r>
      <w:proofErr w:type="spellStart"/>
      <w:r w:rsidRPr="00796F0B">
        <w:rPr>
          <w:rFonts w:ascii="Calibri" w:hAnsi="Calibri"/>
        </w:rPr>
        <w:t>submessage</w:t>
      </w:r>
      <w:proofErr w:type="spellEnd"/>
      <w:r w:rsidRPr="00796F0B">
        <w:rPr>
          <w:rFonts w:ascii="Calibri" w:hAnsi="Calibri"/>
        </w:rPr>
        <w:t xml:space="preserve">. Each R-Mode header can follow one of seven possible R-Mode </w:t>
      </w:r>
      <w:proofErr w:type="spellStart"/>
      <w:r w:rsidRPr="00796F0B">
        <w:rPr>
          <w:rFonts w:ascii="Calibri" w:hAnsi="Calibri"/>
        </w:rPr>
        <w:t>submessages</w:t>
      </w:r>
      <w:proofErr w:type="spellEnd"/>
      <w:r w:rsidRPr="00796F0B">
        <w:rPr>
          <w:rFonts w:ascii="Calibri" w:hAnsi="Calibri"/>
        </w:rPr>
        <w:t xml:space="preserve">. If the </w:t>
      </w:r>
      <w:proofErr w:type="spellStart"/>
      <w:r w:rsidRPr="00796F0B">
        <w:rPr>
          <w:rFonts w:ascii="Calibri" w:hAnsi="Calibri"/>
        </w:rPr>
        <w:t>submessage</w:t>
      </w:r>
      <w:proofErr w:type="spellEnd"/>
      <w:r w:rsidRPr="00796F0B">
        <w:rPr>
          <w:rFonts w:ascii="Calibri" w:hAnsi="Calibri"/>
        </w:rPr>
        <w:t xml:space="preserve"> ID is set to 0 no </w:t>
      </w:r>
      <w:proofErr w:type="spellStart"/>
      <w:r w:rsidRPr="00796F0B">
        <w:rPr>
          <w:rFonts w:ascii="Calibri" w:hAnsi="Calibri"/>
        </w:rPr>
        <w:t>submessage</w:t>
      </w:r>
      <w:proofErr w:type="spellEnd"/>
      <w:r w:rsidRPr="00796F0B">
        <w:rPr>
          <w:rFonts w:ascii="Calibri" w:hAnsi="Calibri"/>
        </w:rPr>
        <w:t xml:space="preserve"> will follow the header. Each </w:t>
      </w:r>
      <w:proofErr w:type="spellStart"/>
      <w:r w:rsidRPr="00796F0B">
        <w:rPr>
          <w:rFonts w:ascii="Calibri" w:hAnsi="Calibri"/>
        </w:rPr>
        <w:t>submessage</w:t>
      </w:r>
      <w:proofErr w:type="spellEnd"/>
      <w:r w:rsidRPr="00796F0B">
        <w:rPr>
          <w:rFonts w:ascii="Calibri" w:hAnsi="Calibri"/>
        </w:rPr>
        <w:t xml:space="preserve"> has a defined length in data words. </w:t>
      </w:r>
    </w:p>
    <w:p w14:paraId="1138674A" w14:textId="31C1143E" w:rsidR="005C2069" w:rsidRPr="00796F0B" w:rsidRDefault="005C2069" w:rsidP="005C2069">
      <w:pPr>
        <w:pStyle w:val="a2"/>
        <w:rPr>
          <w:rFonts w:ascii="Calibri" w:hAnsi="Calibri"/>
        </w:rPr>
      </w:pPr>
      <w:r w:rsidRPr="00796F0B">
        <w:rPr>
          <w:rFonts w:ascii="Calibri" w:hAnsi="Calibri"/>
        </w:rPr>
        <w:t xml:space="preserve">The R-Mode header holds all information from </w:t>
      </w:r>
      <w:r w:rsidR="008A1BBD">
        <w:rPr>
          <w:rFonts w:ascii="Calibri" w:hAnsi="Calibri"/>
        </w:rPr>
        <w:fldChar w:fldCharType="begin"/>
      </w:r>
      <w:r w:rsidR="008A1BBD">
        <w:rPr>
          <w:rFonts w:ascii="Calibri" w:hAnsi="Calibri"/>
        </w:rPr>
        <w:instrText xml:space="preserve"> REF _Ref145458913 \h </w:instrText>
      </w:r>
      <w:r w:rsidR="008A1BBD">
        <w:rPr>
          <w:rFonts w:ascii="Calibri" w:hAnsi="Calibri"/>
        </w:rPr>
      </w:r>
      <w:r w:rsidR="008A1BBD">
        <w:rPr>
          <w:rFonts w:ascii="Calibri" w:hAnsi="Calibri"/>
        </w:rPr>
        <w:fldChar w:fldCharType="separate"/>
      </w:r>
      <w:r w:rsidR="00FB7866">
        <w:t xml:space="preserve">Table </w:t>
      </w:r>
      <w:r w:rsidR="00FB7866">
        <w:rPr>
          <w:noProof/>
        </w:rPr>
        <w:t>1</w:t>
      </w:r>
      <w:r w:rsidR="008A1BBD">
        <w:rPr>
          <w:rFonts w:ascii="Calibri" w:hAnsi="Calibri"/>
        </w:rPr>
        <w:fldChar w:fldCharType="end"/>
      </w:r>
      <w:r w:rsidRPr="00796F0B">
        <w:rPr>
          <w:rFonts w:ascii="Calibri" w:hAnsi="Calibri"/>
        </w:rPr>
        <w:t xml:space="preserve"> which requires a high update rate. Therefore, the status message which should be transmitted approximately every 5 s can be replaced by a message 55 with additional navigation data in a </w:t>
      </w:r>
      <w:proofErr w:type="spellStart"/>
      <w:r w:rsidRPr="00796F0B">
        <w:rPr>
          <w:rFonts w:ascii="Calibri" w:hAnsi="Calibri"/>
        </w:rPr>
        <w:t>submessage</w:t>
      </w:r>
      <w:proofErr w:type="spellEnd"/>
      <w:r w:rsidRPr="00796F0B">
        <w:rPr>
          <w:rFonts w:ascii="Calibri" w:hAnsi="Calibri"/>
        </w:rPr>
        <w:t xml:space="preserve">. </w:t>
      </w:r>
    </w:p>
    <w:p w14:paraId="3BDF4971" w14:textId="77777777" w:rsidR="005C2069" w:rsidRPr="00796F0B" w:rsidRDefault="005C2069" w:rsidP="005C2069">
      <w:pPr>
        <w:pStyle w:val="a2"/>
        <w:rPr>
          <w:rFonts w:ascii="Calibri" w:hAnsi="Calibri"/>
        </w:rPr>
      </w:pPr>
      <w:r w:rsidRPr="00796F0B">
        <w:rPr>
          <w:rFonts w:ascii="Calibri" w:hAnsi="Calibri"/>
        </w:rPr>
        <w:t xml:space="preserve">The maximum length of the currently defined R-Mode message (with </w:t>
      </w:r>
      <w:proofErr w:type="spellStart"/>
      <w:r w:rsidRPr="00796F0B">
        <w:rPr>
          <w:rFonts w:ascii="Calibri" w:hAnsi="Calibri"/>
        </w:rPr>
        <w:t>submessage</w:t>
      </w:r>
      <w:proofErr w:type="spellEnd"/>
      <w:r w:rsidRPr="00796F0B">
        <w:rPr>
          <w:rFonts w:ascii="Calibri" w:hAnsi="Calibri"/>
        </w:rPr>
        <w:t xml:space="preserve">) is eight words (240 bits) including the three header words. This implies a transmission time of up to 2.4 s for 100 bit/s </w:t>
      </w:r>
      <w:proofErr w:type="spellStart"/>
      <w:r w:rsidRPr="00796F0B">
        <w:rPr>
          <w:rFonts w:ascii="Calibri" w:hAnsi="Calibri"/>
        </w:rPr>
        <w:t>radiobeacon</w:t>
      </w:r>
      <w:proofErr w:type="spellEnd"/>
      <w:r w:rsidRPr="00796F0B">
        <w:rPr>
          <w:rFonts w:ascii="Calibri" w:hAnsi="Calibri"/>
        </w:rPr>
        <w:t xml:space="preserve"> transmission bit rate or in other words the DGNSS correction data stream will be interrupted for up to 2.4 s.</w:t>
      </w:r>
    </w:p>
    <w:p w14:paraId="00113970" w14:textId="77777777" w:rsidR="005C2069" w:rsidRPr="00796F0B" w:rsidRDefault="005C2069" w:rsidP="005C2069">
      <w:pPr>
        <w:pStyle w:val="a2"/>
        <w:rPr>
          <w:rFonts w:ascii="Calibri" w:hAnsi="Calibri"/>
        </w:rPr>
      </w:pPr>
    </w:p>
    <w:p w14:paraId="2FD538CF" w14:textId="6C310A0E" w:rsidR="005C2069" w:rsidRDefault="005C2069" w:rsidP="005C2069">
      <w:pPr>
        <w:pStyle w:val="2"/>
        <w:keepNext w:val="0"/>
        <w:keepLines w:val="0"/>
        <w:tabs>
          <w:tab w:val="clear" w:pos="0"/>
          <w:tab w:val="num" w:pos="851"/>
        </w:tabs>
        <w:spacing w:before="120" w:after="120" w:line="240" w:lineRule="auto"/>
        <w:ind w:right="0"/>
      </w:pPr>
      <w:bookmarkStart w:id="790" w:name="_Toc145695659"/>
      <w:r w:rsidRPr="00796F0B">
        <w:t>RTCM 2.3 header</w:t>
      </w:r>
      <w:bookmarkEnd w:id="790"/>
    </w:p>
    <w:p w14:paraId="305BAFAD" w14:textId="77777777" w:rsidR="00747F95" w:rsidRPr="00EF0124" w:rsidRDefault="00747F95" w:rsidP="00FB7866">
      <w:pPr>
        <w:pStyle w:val="Heading2separationline"/>
      </w:pPr>
    </w:p>
    <w:p w14:paraId="21F11CBE" w14:textId="2FEDF9A0" w:rsidR="005C2069" w:rsidRPr="00796F0B" w:rsidRDefault="005C2069" w:rsidP="005C2069">
      <w:pPr>
        <w:pStyle w:val="a2"/>
        <w:rPr>
          <w:rFonts w:ascii="Calibri" w:hAnsi="Calibri"/>
        </w:rPr>
      </w:pPr>
      <w:r w:rsidRPr="00796F0B">
        <w:rPr>
          <w:rFonts w:ascii="Calibri" w:hAnsi="Calibri"/>
        </w:rPr>
        <w:t>The following definition is given in the RTCM 2.3 standard for the two header words (</w:t>
      </w:r>
      <w:r w:rsidR="00963370">
        <w:rPr>
          <w:rFonts w:ascii="Calibri" w:hAnsi="Calibri"/>
        </w:rPr>
        <w:fldChar w:fldCharType="begin"/>
      </w:r>
      <w:r w:rsidR="00963370">
        <w:rPr>
          <w:rFonts w:ascii="Calibri" w:hAnsi="Calibri"/>
        </w:rPr>
        <w:instrText xml:space="preserve"> REF _Ref145459110 \h </w:instrText>
      </w:r>
      <w:r w:rsidR="00963370">
        <w:rPr>
          <w:rFonts w:ascii="Calibri" w:hAnsi="Calibri"/>
        </w:rPr>
      </w:r>
      <w:r w:rsidR="00963370">
        <w:rPr>
          <w:rFonts w:ascii="Calibri" w:hAnsi="Calibri"/>
        </w:rPr>
        <w:fldChar w:fldCharType="separate"/>
      </w:r>
      <w:r w:rsidR="00FB7866">
        <w:t xml:space="preserve">Figure </w:t>
      </w:r>
      <w:r w:rsidR="00FB7866">
        <w:rPr>
          <w:noProof/>
        </w:rPr>
        <w:t>4</w:t>
      </w:r>
      <w:r w:rsidR="00963370">
        <w:rPr>
          <w:rFonts w:ascii="Calibri" w:hAnsi="Calibri"/>
        </w:rPr>
        <w:fldChar w:fldCharType="end"/>
      </w:r>
      <w:r w:rsidRPr="00796F0B">
        <w:rPr>
          <w:rFonts w:ascii="Calibri" w:hAnsi="Calibri"/>
        </w:rPr>
        <w:t>)</w:t>
      </w:r>
      <w:r w:rsidR="0084318E">
        <w:rPr>
          <w:rFonts w:ascii="Calibri" w:hAnsi="Calibri"/>
        </w:rPr>
        <w:t xml:space="preserve"> </w:t>
      </w:r>
      <w:sdt>
        <w:sdtPr>
          <w:rPr>
            <w:rFonts w:ascii="Calibri" w:hAnsi="Calibri"/>
          </w:rPr>
          <w:id w:val="264973755"/>
          <w:citation/>
        </w:sdtPr>
        <w:sdtEndPr/>
        <w:sdtContent>
          <w:r w:rsidR="0084318E">
            <w:rPr>
              <w:rFonts w:ascii="Calibri" w:hAnsi="Calibri"/>
            </w:rPr>
            <w:fldChar w:fldCharType="begin"/>
          </w:r>
          <w:r w:rsidR="0084318E" w:rsidRPr="00FB7866">
            <w:rPr>
              <w:rFonts w:ascii="Calibri" w:hAnsi="Calibri"/>
              <w:lang w:val="en-US"/>
            </w:rPr>
            <w:instrText xml:space="preserve"> CITATION RTC13 \l 1031 </w:instrText>
          </w:r>
          <w:r w:rsidR="0084318E">
            <w:rPr>
              <w:rFonts w:ascii="Calibri" w:hAnsi="Calibri"/>
            </w:rPr>
            <w:fldChar w:fldCharType="separate"/>
          </w:r>
          <w:r w:rsidR="00FB7866" w:rsidRPr="00FB7866">
            <w:rPr>
              <w:rFonts w:ascii="Calibri" w:hAnsi="Calibri"/>
              <w:noProof/>
              <w:lang w:val="en-US"/>
            </w:rPr>
            <w:t>[7]</w:t>
          </w:r>
          <w:r w:rsidR="0084318E">
            <w:rPr>
              <w:rFonts w:ascii="Calibri" w:hAnsi="Calibri"/>
            </w:rPr>
            <w:fldChar w:fldCharType="end"/>
          </w:r>
        </w:sdtContent>
      </w:sdt>
      <w:r w:rsidRPr="00796F0B">
        <w:rPr>
          <w:rFonts w:ascii="Calibri" w:hAnsi="Calibri"/>
        </w:rPr>
        <w:t>.</w:t>
      </w:r>
    </w:p>
    <w:p w14:paraId="7ED96C58" w14:textId="77777777" w:rsidR="00963370" w:rsidRDefault="005C2069">
      <w:pPr>
        <w:pStyle w:val="a2"/>
        <w:keepNext/>
        <w:jc w:val="center"/>
      </w:pPr>
      <w:r w:rsidRPr="00796F0B">
        <w:rPr>
          <w:rFonts w:ascii="Arial" w:eastAsia="Calibri" w:hAnsi="Arial" w:cs="Calibri"/>
          <w:lang w:eastAsia="en-GB"/>
        </w:rPr>
        <w:object w:dxaOrig="8544" w:dyaOrig="2232" w14:anchorId="57DB26A9">
          <v:shape id="_x0000_i1026" type="#_x0000_t75" style="width:427.65pt;height:111.25pt" o:ole="">
            <v:imagedata r:id="rId36" o:title=""/>
          </v:shape>
          <o:OLEObject Type="Embed" ProgID="Visio.Drawing.15" ShapeID="_x0000_i1026" DrawAspect="Content" ObjectID="_1756886663" r:id="rId37"/>
        </w:object>
      </w:r>
    </w:p>
    <w:p w14:paraId="39E86756" w14:textId="7A3B89AC" w:rsidR="005C2069" w:rsidRPr="00796F0B" w:rsidRDefault="00963370" w:rsidP="00FB7866">
      <w:pPr>
        <w:pStyle w:val="ae"/>
        <w:jc w:val="center"/>
        <w:rPr>
          <w:rFonts w:ascii="Arial" w:hAnsi="Arial"/>
        </w:rPr>
      </w:pPr>
      <w:bookmarkStart w:id="791" w:name="_Ref145459110"/>
      <w:bookmarkStart w:id="792" w:name="_Ref145459064"/>
      <w:bookmarkStart w:id="793" w:name="_Toc145695683"/>
      <w:r>
        <w:t xml:space="preserve">Figure </w:t>
      </w:r>
      <w:r>
        <w:fldChar w:fldCharType="begin"/>
      </w:r>
      <w:r>
        <w:instrText xml:space="preserve"> SEQ Figure \* ARABIC </w:instrText>
      </w:r>
      <w:r>
        <w:fldChar w:fldCharType="separate"/>
      </w:r>
      <w:r w:rsidR="00FB7866">
        <w:rPr>
          <w:noProof/>
        </w:rPr>
        <w:t>4</w:t>
      </w:r>
      <w:r>
        <w:fldChar w:fldCharType="end"/>
      </w:r>
      <w:bookmarkEnd w:id="791"/>
      <w:r>
        <w:t xml:space="preserve"> </w:t>
      </w:r>
      <w:proofErr w:type="gramStart"/>
      <w:r w:rsidRPr="0074682A">
        <w:t>First</w:t>
      </w:r>
      <w:proofErr w:type="gramEnd"/>
      <w:r w:rsidRPr="0074682A">
        <w:t xml:space="preserve"> and second word of RTCM 2.3 messages</w:t>
      </w:r>
      <w:bookmarkEnd w:id="792"/>
      <w:bookmarkEnd w:id="793"/>
    </w:p>
    <w:p w14:paraId="288E6FBA" w14:textId="77777777" w:rsidR="005C2069" w:rsidRPr="00560DAC" w:rsidRDefault="005C2069" w:rsidP="005C2069">
      <w:pPr>
        <w:pStyle w:val="a2"/>
        <w:rPr>
          <w:rFonts w:ascii="Calibri" w:hAnsi="Calibri"/>
        </w:rPr>
      </w:pPr>
    </w:p>
    <w:p w14:paraId="7B60FE3F" w14:textId="77777777" w:rsidR="005C2069" w:rsidRPr="00533028" w:rsidRDefault="005C2069" w:rsidP="005C2069">
      <w:pPr>
        <w:pStyle w:val="a2"/>
        <w:rPr>
          <w:rFonts w:ascii="Calibri" w:hAnsi="Calibri"/>
        </w:rPr>
      </w:pPr>
      <w:r w:rsidRPr="00533028">
        <w:rPr>
          <w:rFonts w:ascii="Calibri" w:hAnsi="Calibri"/>
        </w:rPr>
        <w:t>For R-Mode the following parameters are important.</w:t>
      </w:r>
    </w:p>
    <w:p w14:paraId="5306A242" w14:textId="77777777" w:rsidR="005C2069" w:rsidRPr="00796F0B" w:rsidRDefault="005C2069" w:rsidP="005C2069">
      <w:pPr>
        <w:pStyle w:val="a2"/>
        <w:rPr>
          <w:rFonts w:ascii="Calibri" w:hAnsi="Calibri"/>
        </w:rPr>
      </w:pPr>
      <w:r w:rsidRPr="00533028">
        <w:rPr>
          <w:rFonts w:ascii="Calibri" w:hAnsi="Calibri"/>
          <w:b/>
        </w:rPr>
        <w:t>Message type</w:t>
      </w:r>
      <w:r w:rsidRPr="00796F0B">
        <w:rPr>
          <w:rFonts w:ascii="Calibri" w:hAnsi="Calibri"/>
        </w:rPr>
        <w:t>: For R-Mode message number 55 is proposed.</w:t>
      </w:r>
    </w:p>
    <w:p w14:paraId="408BA30E" w14:textId="77777777" w:rsidR="005C2069" w:rsidRPr="00796F0B" w:rsidRDefault="005C2069" w:rsidP="005C2069">
      <w:pPr>
        <w:pStyle w:val="a2"/>
        <w:rPr>
          <w:rFonts w:ascii="Calibri" w:hAnsi="Calibri"/>
        </w:rPr>
      </w:pPr>
      <w:r w:rsidRPr="00796F0B">
        <w:rPr>
          <w:rFonts w:ascii="Calibri" w:hAnsi="Calibri"/>
          <w:b/>
        </w:rPr>
        <w:t>Station ID</w:t>
      </w:r>
      <w:r w:rsidRPr="00796F0B">
        <w:rPr>
          <w:rFonts w:ascii="Calibri" w:hAnsi="Calibri"/>
        </w:rPr>
        <w:t>: It is proposed to use the radio beacon station IDs also as identifier for the MF R-Mode station.</w:t>
      </w:r>
    </w:p>
    <w:p w14:paraId="47FB2B33" w14:textId="428082E1" w:rsidR="005C2069" w:rsidRPr="00796F0B" w:rsidRDefault="005C2069" w:rsidP="005C2069">
      <w:pPr>
        <w:pStyle w:val="a2"/>
        <w:rPr>
          <w:rFonts w:ascii="Calibri" w:hAnsi="Calibri"/>
        </w:rPr>
      </w:pPr>
      <w:r w:rsidRPr="00796F0B">
        <w:rPr>
          <w:rFonts w:ascii="Calibri" w:hAnsi="Calibri"/>
          <w:b/>
        </w:rPr>
        <w:t>Modified Z-count</w:t>
      </w:r>
      <w:r w:rsidRPr="00796F0B">
        <w:rPr>
          <w:rFonts w:ascii="Calibri" w:hAnsi="Calibri"/>
        </w:rPr>
        <w:t xml:space="preserve">: Relates message transmission to RMST. See section </w:t>
      </w:r>
      <w:r w:rsidRPr="00796F0B">
        <w:rPr>
          <w:rFonts w:ascii="Calibri" w:hAnsi="Calibri"/>
        </w:rPr>
        <w:fldChar w:fldCharType="begin"/>
      </w:r>
      <w:r w:rsidRPr="00796F0B">
        <w:rPr>
          <w:rFonts w:ascii="Calibri" w:hAnsi="Calibri"/>
        </w:rPr>
        <w:instrText xml:space="preserve"> REF _Ref95986518 \r \h </w:instrText>
      </w:r>
      <w:r w:rsidRPr="00796F0B">
        <w:rPr>
          <w:rFonts w:ascii="Calibri" w:hAnsi="Calibri"/>
        </w:rPr>
      </w:r>
      <w:r w:rsidRPr="00796F0B">
        <w:rPr>
          <w:rFonts w:ascii="Calibri" w:hAnsi="Calibri"/>
        </w:rPr>
        <w:fldChar w:fldCharType="separate"/>
      </w:r>
      <w:r w:rsidR="00FB7866">
        <w:rPr>
          <w:rFonts w:ascii="Calibri" w:hAnsi="Calibri"/>
        </w:rPr>
        <w:t>4.3</w:t>
      </w:r>
      <w:r w:rsidRPr="00796F0B">
        <w:rPr>
          <w:rFonts w:ascii="Calibri" w:hAnsi="Calibri"/>
        </w:rPr>
        <w:fldChar w:fldCharType="end"/>
      </w:r>
      <w:r w:rsidRPr="00796F0B">
        <w:rPr>
          <w:rFonts w:ascii="Calibri" w:hAnsi="Calibri"/>
        </w:rPr>
        <w:t xml:space="preserve"> for more information.</w:t>
      </w:r>
    </w:p>
    <w:p w14:paraId="09B51893" w14:textId="77777777" w:rsidR="005C2069" w:rsidRPr="0074682A" w:rsidRDefault="005C2069" w:rsidP="005C2069">
      <w:pPr>
        <w:pStyle w:val="a2"/>
        <w:rPr>
          <w:rFonts w:ascii="Calibri" w:hAnsi="Calibri"/>
        </w:rPr>
      </w:pPr>
      <w:r w:rsidRPr="0074682A">
        <w:rPr>
          <w:rFonts w:ascii="Calibri" w:hAnsi="Calibri"/>
          <w:b/>
        </w:rPr>
        <w:t>No. data words</w:t>
      </w:r>
      <w:r w:rsidRPr="0074682A">
        <w:rPr>
          <w:rFonts w:ascii="Calibri" w:hAnsi="Calibri"/>
        </w:rPr>
        <w:t xml:space="preserve">: The number of data words will be adjusted to the R-Mode </w:t>
      </w:r>
      <w:proofErr w:type="spellStart"/>
      <w:r w:rsidRPr="0074682A">
        <w:rPr>
          <w:rFonts w:ascii="Calibri" w:hAnsi="Calibri"/>
        </w:rPr>
        <w:t>submessage</w:t>
      </w:r>
      <w:proofErr w:type="spellEnd"/>
      <w:r w:rsidRPr="0074682A">
        <w:rPr>
          <w:rFonts w:ascii="Calibri" w:hAnsi="Calibri"/>
        </w:rPr>
        <w:t>. It can have values from 3 to 8 for the message defined below.</w:t>
      </w:r>
    </w:p>
    <w:p w14:paraId="037C791A" w14:textId="77777777" w:rsidR="005C2069" w:rsidRPr="00560DAC" w:rsidRDefault="005C2069" w:rsidP="005C2069">
      <w:pPr>
        <w:pStyle w:val="a2"/>
        <w:rPr>
          <w:rFonts w:ascii="Calibri" w:hAnsi="Calibri"/>
        </w:rPr>
      </w:pPr>
    </w:p>
    <w:p w14:paraId="593E88AD" w14:textId="026CC2CC" w:rsidR="005C2069" w:rsidRDefault="005C2069" w:rsidP="005C2069">
      <w:pPr>
        <w:pStyle w:val="2"/>
        <w:keepNext w:val="0"/>
        <w:keepLines w:val="0"/>
        <w:tabs>
          <w:tab w:val="clear" w:pos="0"/>
          <w:tab w:val="num" w:pos="851"/>
        </w:tabs>
        <w:spacing w:before="120" w:after="120" w:line="240" w:lineRule="auto"/>
        <w:ind w:right="0"/>
      </w:pPr>
      <w:bookmarkStart w:id="794" w:name="_Toc145695660"/>
      <w:r w:rsidRPr="00533028">
        <w:t>R-Mode header</w:t>
      </w:r>
      <w:bookmarkEnd w:id="794"/>
    </w:p>
    <w:p w14:paraId="2179CA87" w14:textId="77777777" w:rsidR="00747F95" w:rsidRPr="00EF0124" w:rsidRDefault="00747F95" w:rsidP="00FB7866">
      <w:pPr>
        <w:pStyle w:val="Heading2separationline"/>
      </w:pPr>
    </w:p>
    <w:p w14:paraId="4F0E3175" w14:textId="2540BD29" w:rsidR="005C2069" w:rsidRPr="00796F0B" w:rsidRDefault="005C2069" w:rsidP="005C2069">
      <w:pPr>
        <w:pStyle w:val="a2"/>
        <w:rPr>
          <w:rFonts w:ascii="Calibri" w:hAnsi="Calibri"/>
        </w:rPr>
      </w:pPr>
      <w:r w:rsidRPr="00533028">
        <w:rPr>
          <w:rFonts w:ascii="Calibri" w:hAnsi="Calibri"/>
        </w:rPr>
        <w:t>The R-Mode header is the third word of message 55. It follows the RTCM 2.3 header. It contains the overall status information of the R-Mode service provided by that station and five specific status indicators for parts of the system and service. Further parameters refer the beginning of message transmission to the week of RMS</w:t>
      </w:r>
      <w:r w:rsidRPr="00796F0B">
        <w:rPr>
          <w:rFonts w:ascii="Calibri" w:hAnsi="Calibri"/>
        </w:rPr>
        <w:t xml:space="preserve">T and inform about planned service unavailability. The last parameter is the identifier for the </w:t>
      </w:r>
      <w:proofErr w:type="spellStart"/>
      <w:r w:rsidRPr="00796F0B">
        <w:rPr>
          <w:rFonts w:ascii="Calibri" w:hAnsi="Calibri"/>
        </w:rPr>
        <w:t>submessage</w:t>
      </w:r>
      <w:proofErr w:type="spellEnd"/>
      <w:r w:rsidRPr="00796F0B">
        <w:rPr>
          <w:rFonts w:ascii="Calibri" w:hAnsi="Calibri"/>
        </w:rPr>
        <w:t xml:space="preserve"> which will follow the header (</w:t>
      </w:r>
      <w:r w:rsidR="00963370">
        <w:rPr>
          <w:rFonts w:ascii="Calibri" w:hAnsi="Calibri"/>
        </w:rPr>
        <w:fldChar w:fldCharType="begin"/>
      </w:r>
      <w:r w:rsidR="00963370">
        <w:rPr>
          <w:rFonts w:ascii="Calibri" w:hAnsi="Calibri"/>
        </w:rPr>
        <w:instrText xml:space="preserve"> REF _Ref145460451 \h </w:instrText>
      </w:r>
      <w:r w:rsidR="00963370">
        <w:rPr>
          <w:rFonts w:ascii="Calibri" w:hAnsi="Calibri"/>
        </w:rPr>
      </w:r>
      <w:r w:rsidR="00963370">
        <w:rPr>
          <w:rFonts w:ascii="Calibri" w:hAnsi="Calibri"/>
        </w:rPr>
        <w:fldChar w:fldCharType="separate"/>
      </w:r>
      <w:r w:rsidR="00FB7866">
        <w:t xml:space="preserve">Table </w:t>
      </w:r>
      <w:r w:rsidR="00FB7866">
        <w:rPr>
          <w:noProof/>
        </w:rPr>
        <w:t>2</w:t>
      </w:r>
      <w:r w:rsidR="00963370">
        <w:rPr>
          <w:rFonts w:ascii="Calibri" w:hAnsi="Calibri"/>
        </w:rPr>
        <w:fldChar w:fldCharType="end"/>
      </w:r>
      <w:r w:rsidR="00963370">
        <w:rPr>
          <w:rFonts w:ascii="Calibri" w:hAnsi="Calibri"/>
        </w:rPr>
        <w:t xml:space="preserve"> </w:t>
      </w:r>
      <w:r w:rsidRPr="00796F0B">
        <w:rPr>
          <w:rFonts w:ascii="Calibri" w:hAnsi="Calibri"/>
        </w:rPr>
        <w:t>and</w:t>
      </w:r>
      <w:r w:rsidR="00963370">
        <w:rPr>
          <w:rFonts w:ascii="Calibri" w:hAnsi="Calibri"/>
        </w:rPr>
        <w:t xml:space="preserve"> </w:t>
      </w:r>
      <w:r w:rsidR="00963370">
        <w:rPr>
          <w:rFonts w:ascii="Calibri" w:hAnsi="Calibri"/>
        </w:rPr>
        <w:fldChar w:fldCharType="begin"/>
      </w:r>
      <w:r w:rsidR="00963370">
        <w:rPr>
          <w:rFonts w:ascii="Calibri" w:hAnsi="Calibri"/>
        </w:rPr>
        <w:instrText xml:space="preserve"> REF _Ref145460306 \h </w:instrText>
      </w:r>
      <w:r w:rsidR="00963370">
        <w:rPr>
          <w:rFonts w:ascii="Calibri" w:hAnsi="Calibri"/>
        </w:rPr>
      </w:r>
      <w:r w:rsidR="00963370">
        <w:rPr>
          <w:rFonts w:ascii="Calibri" w:hAnsi="Calibri"/>
        </w:rPr>
        <w:fldChar w:fldCharType="separate"/>
      </w:r>
      <w:r w:rsidR="00FB7866">
        <w:t xml:space="preserve">Figure </w:t>
      </w:r>
      <w:r w:rsidR="00FB7866">
        <w:rPr>
          <w:noProof/>
        </w:rPr>
        <w:t>5</w:t>
      </w:r>
      <w:r w:rsidR="00963370">
        <w:rPr>
          <w:rFonts w:ascii="Calibri" w:hAnsi="Calibri"/>
        </w:rPr>
        <w:fldChar w:fldCharType="end"/>
      </w:r>
      <w:r w:rsidRPr="00796F0B">
        <w:rPr>
          <w:rFonts w:ascii="Calibri" w:hAnsi="Calibri"/>
        </w:rPr>
        <w:t>).</w:t>
      </w:r>
    </w:p>
    <w:p w14:paraId="6E8C42D2" w14:textId="77777777" w:rsidR="005C2069" w:rsidRPr="00796F0B" w:rsidRDefault="005C2069" w:rsidP="005C2069">
      <w:pPr>
        <w:pStyle w:val="a2"/>
        <w:rPr>
          <w:rFonts w:ascii="Calibri" w:hAnsi="Calibri"/>
          <w:color w:val="0070C0"/>
        </w:rPr>
      </w:pPr>
    </w:p>
    <w:p w14:paraId="4AB746BC" w14:textId="15D0B121" w:rsidR="00963370" w:rsidRDefault="00963370" w:rsidP="00FB7866">
      <w:pPr>
        <w:pStyle w:val="ae"/>
        <w:keepNext/>
      </w:pPr>
      <w:bookmarkStart w:id="795" w:name="_Ref145460451"/>
      <w:bookmarkStart w:id="796" w:name="_Toc145695671"/>
      <w:r>
        <w:t xml:space="preserve">Table </w:t>
      </w:r>
      <w:r>
        <w:fldChar w:fldCharType="begin"/>
      </w:r>
      <w:r>
        <w:instrText xml:space="preserve"> SEQ Table \* ARABIC </w:instrText>
      </w:r>
      <w:r>
        <w:fldChar w:fldCharType="separate"/>
      </w:r>
      <w:r w:rsidR="00FB7866">
        <w:rPr>
          <w:noProof/>
        </w:rPr>
        <w:t>2</w:t>
      </w:r>
      <w:r>
        <w:fldChar w:fldCharType="end"/>
      </w:r>
      <w:bookmarkEnd w:id="795"/>
      <w:r>
        <w:t xml:space="preserve"> </w:t>
      </w:r>
      <w:r w:rsidRPr="00796F0B">
        <w:t>Content of the third R-Mode message word</w:t>
      </w:r>
      <w:bookmarkEnd w:id="796"/>
    </w:p>
    <w:tbl>
      <w:tblPr>
        <w:tblStyle w:val="a9"/>
        <w:tblW w:w="9634" w:type="dxa"/>
        <w:tblLook w:val="04A0" w:firstRow="1" w:lastRow="0" w:firstColumn="1" w:lastColumn="0" w:noHBand="0" w:noVBand="1"/>
      </w:tblPr>
      <w:tblGrid>
        <w:gridCol w:w="2122"/>
        <w:gridCol w:w="1134"/>
        <w:gridCol w:w="6378"/>
      </w:tblGrid>
      <w:tr w:rsidR="005C2069" w:rsidRPr="00796F0B" w14:paraId="3C2CFD8E"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B053CB1" w14:textId="77777777" w:rsidR="005C2069" w:rsidRPr="00796F0B" w:rsidRDefault="005C2069" w:rsidP="00A163A6">
            <w:pPr>
              <w:pStyle w:val="a2"/>
              <w:rPr>
                <w:rFonts w:ascii="Calibri" w:hAnsi="Calibri" w:cs="Calibri"/>
                <w:color w:val="0070C0"/>
              </w:rPr>
            </w:pPr>
            <w:r w:rsidRPr="00796F0B">
              <w:rPr>
                <w:rFonts w:ascii="Calibri" w:hAnsi="Calibri" w:cs="Calibri"/>
                <w:color w:val="0070C0"/>
              </w:rPr>
              <w:t>Parameter</w:t>
            </w:r>
          </w:p>
        </w:tc>
        <w:tc>
          <w:tcPr>
            <w:tcW w:w="1134" w:type="dxa"/>
            <w:tcBorders>
              <w:top w:val="single" w:sz="4" w:space="0" w:color="000000"/>
              <w:left w:val="single" w:sz="4" w:space="0" w:color="000000"/>
              <w:bottom w:val="single" w:sz="4" w:space="0" w:color="000000"/>
              <w:right w:val="single" w:sz="4" w:space="0" w:color="000000"/>
            </w:tcBorders>
            <w:hideMark/>
          </w:tcPr>
          <w:p w14:paraId="02F61CC9" w14:textId="77777777" w:rsidR="005C2069" w:rsidRPr="00796F0B" w:rsidRDefault="005C2069" w:rsidP="00A163A6">
            <w:pPr>
              <w:pStyle w:val="a2"/>
              <w:rPr>
                <w:rFonts w:ascii="Calibri" w:hAnsi="Calibri" w:cs="Calibri"/>
                <w:color w:val="0070C0"/>
              </w:rPr>
            </w:pPr>
            <w:r w:rsidRPr="00796F0B">
              <w:rPr>
                <w:rFonts w:ascii="Calibri" w:hAnsi="Calibri" w:cs="Calibri"/>
                <w:color w:val="0070C0"/>
              </w:rPr>
              <w:t>Number of bits</w:t>
            </w:r>
          </w:p>
        </w:tc>
        <w:tc>
          <w:tcPr>
            <w:tcW w:w="6378" w:type="dxa"/>
            <w:tcBorders>
              <w:top w:val="single" w:sz="4" w:space="0" w:color="000000"/>
              <w:left w:val="single" w:sz="4" w:space="0" w:color="000000"/>
              <w:bottom w:val="single" w:sz="4" w:space="0" w:color="000000"/>
              <w:right w:val="single" w:sz="4" w:space="0" w:color="000000"/>
            </w:tcBorders>
            <w:hideMark/>
          </w:tcPr>
          <w:p w14:paraId="36BAED43" w14:textId="77777777" w:rsidR="005C2069" w:rsidRPr="00796F0B" w:rsidRDefault="005C2069" w:rsidP="00A163A6">
            <w:pPr>
              <w:pStyle w:val="a2"/>
              <w:rPr>
                <w:rFonts w:ascii="Calibri" w:hAnsi="Calibri" w:cs="Calibri"/>
                <w:color w:val="0070C0"/>
              </w:rPr>
            </w:pPr>
            <w:r w:rsidRPr="00796F0B">
              <w:rPr>
                <w:rFonts w:ascii="Calibri" w:hAnsi="Calibri" w:cs="Calibri"/>
                <w:color w:val="0070C0"/>
              </w:rPr>
              <w:t>Range</w:t>
            </w:r>
          </w:p>
        </w:tc>
      </w:tr>
      <w:tr w:rsidR="005C2069" w:rsidRPr="00796F0B" w14:paraId="31F8B3F5"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50815BE" w14:textId="39A0D96C" w:rsidR="005C2069" w:rsidRPr="00FC6F3C" w:rsidRDefault="00BE10B5" w:rsidP="00A163A6">
            <w:pPr>
              <w:pStyle w:val="a2"/>
              <w:rPr>
                <w:rFonts w:ascii="Calibri" w:hAnsi="Calibri" w:cs="Calibri"/>
              </w:rPr>
            </w:pPr>
            <w:r w:rsidRPr="00FC6F3C">
              <w:rPr>
                <w:rFonts w:ascii="Calibri" w:hAnsi="Calibri" w:cs="Calibri"/>
              </w:rPr>
              <w:t xml:space="preserve">Transmitter station </w:t>
            </w:r>
            <w:r w:rsidR="005C2069" w:rsidRPr="00FC6F3C">
              <w:rPr>
                <w:rFonts w:ascii="Calibri" w:hAnsi="Calibri" w:cs="Calibri"/>
              </w:rPr>
              <w:t>health</w:t>
            </w:r>
          </w:p>
        </w:tc>
        <w:tc>
          <w:tcPr>
            <w:tcW w:w="1134" w:type="dxa"/>
            <w:tcBorders>
              <w:top w:val="single" w:sz="4" w:space="0" w:color="000000"/>
              <w:left w:val="single" w:sz="4" w:space="0" w:color="000000"/>
              <w:bottom w:val="single" w:sz="4" w:space="0" w:color="000000"/>
              <w:right w:val="single" w:sz="4" w:space="0" w:color="000000"/>
            </w:tcBorders>
            <w:hideMark/>
          </w:tcPr>
          <w:p w14:paraId="4236D5BE" w14:textId="77777777" w:rsidR="005C2069" w:rsidRPr="00FC6F3C" w:rsidRDefault="005C2069" w:rsidP="00A163A6">
            <w:pPr>
              <w:pStyle w:val="a2"/>
              <w:rPr>
                <w:rFonts w:ascii="Calibri" w:hAnsi="Calibri" w:cs="Calibri"/>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4CB2AAF2" w14:textId="77777777" w:rsidR="005C2069" w:rsidRPr="00FC6F3C" w:rsidRDefault="005C2069" w:rsidP="00A163A6">
            <w:pPr>
              <w:pStyle w:val="a2"/>
              <w:spacing w:after="0"/>
              <w:rPr>
                <w:rFonts w:cstheme="minorHAnsi"/>
                <w:lang w:eastAsia="da-DK"/>
              </w:rPr>
            </w:pPr>
            <w:r w:rsidRPr="00FC6F3C">
              <w:rPr>
                <w:rFonts w:cstheme="minorHAnsi"/>
                <w:lang w:eastAsia="da-DK"/>
              </w:rPr>
              <w:t>0 = fully operational</w:t>
            </w:r>
          </w:p>
          <w:p w14:paraId="7D54E658" w14:textId="233CD311" w:rsidR="005C2069" w:rsidRPr="00FC6F3C" w:rsidRDefault="005C2069" w:rsidP="00A163A6">
            <w:pPr>
              <w:pStyle w:val="a2"/>
              <w:spacing w:after="0"/>
              <w:rPr>
                <w:rFonts w:cstheme="minorHAnsi"/>
                <w:lang w:eastAsia="da-DK"/>
              </w:rPr>
            </w:pPr>
            <w:r w:rsidRPr="00FC6F3C">
              <w:rPr>
                <w:rFonts w:cstheme="minorHAnsi"/>
                <w:lang w:eastAsia="da-DK"/>
              </w:rPr>
              <w:t>1 = limited use</w:t>
            </w:r>
            <w:r w:rsidR="00BE10B5" w:rsidRPr="00FC6F3C">
              <w:rPr>
                <w:rFonts w:cstheme="minorHAnsi"/>
                <w:lang w:eastAsia="da-DK"/>
              </w:rPr>
              <w:t xml:space="preserve"> </w:t>
            </w:r>
          </w:p>
          <w:p w14:paraId="3D15B568" w14:textId="77777777" w:rsidR="005C2069" w:rsidRPr="00FC6F3C" w:rsidRDefault="005C2069" w:rsidP="00A163A6">
            <w:pPr>
              <w:pStyle w:val="a2"/>
              <w:spacing w:after="0"/>
              <w:rPr>
                <w:rFonts w:cstheme="minorHAnsi"/>
                <w:lang w:eastAsia="da-DK"/>
              </w:rPr>
            </w:pPr>
            <w:r w:rsidRPr="00FC6F3C">
              <w:rPr>
                <w:rFonts w:cstheme="minorHAnsi"/>
                <w:lang w:eastAsia="da-DK"/>
              </w:rPr>
              <w:t>2 = not usable</w:t>
            </w:r>
          </w:p>
          <w:p w14:paraId="04DD1EF1" w14:textId="77777777" w:rsidR="005C2069" w:rsidRPr="00FC6F3C" w:rsidRDefault="005C2069" w:rsidP="00A163A6">
            <w:pPr>
              <w:pStyle w:val="a2"/>
              <w:spacing w:after="0"/>
              <w:rPr>
                <w:rFonts w:ascii="Calibri" w:hAnsi="Calibri" w:cs="Calibri"/>
                <w:lang w:eastAsia="en-GB"/>
              </w:rPr>
            </w:pPr>
            <w:r w:rsidRPr="00FC6F3C">
              <w:rPr>
                <w:rFonts w:ascii="Calibri" w:hAnsi="Calibri" w:cs="Calibri"/>
              </w:rPr>
              <w:t xml:space="preserve">3 = </w:t>
            </w:r>
            <w:r w:rsidRPr="00FC6F3C">
              <w:rPr>
                <w:rFonts w:ascii="Calibri" w:hAnsi="Calibri" w:cs="Calibri"/>
                <w:i/>
              </w:rPr>
              <w:t>not used</w:t>
            </w:r>
          </w:p>
        </w:tc>
      </w:tr>
      <w:tr w:rsidR="005C2069" w:rsidRPr="00796F0B" w14:paraId="5C67D352"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2D1C7E85" w14:textId="77777777" w:rsidR="005C2069" w:rsidRPr="00FC6F3C" w:rsidRDefault="005C2069" w:rsidP="00A163A6">
            <w:pPr>
              <w:pStyle w:val="a2"/>
              <w:rPr>
                <w:rFonts w:ascii="Calibri" w:hAnsi="Calibri" w:cs="Calibri"/>
              </w:rPr>
            </w:pPr>
            <w:r w:rsidRPr="00FC6F3C">
              <w:rPr>
                <w:rFonts w:cstheme="minorHAnsi"/>
                <w:bCs/>
                <w:lang w:eastAsia="da-DK"/>
              </w:rPr>
              <w:t>Monitoring</w:t>
            </w:r>
            <w:r w:rsidRPr="00FC6F3C">
              <w:rPr>
                <w:rFonts w:cstheme="minorHAnsi"/>
                <w:lang w:eastAsia="da-DK"/>
              </w:rPr>
              <w:t xml:space="preserve"> status</w:t>
            </w:r>
          </w:p>
        </w:tc>
        <w:tc>
          <w:tcPr>
            <w:tcW w:w="1134" w:type="dxa"/>
            <w:tcBorders>
              <w:top w:val="single" w:sz="4" w:space="0" w:color="000000"/>
              <w:left w:val="single" w:sz="4" w:space="0" w:color="000000"/>
              <w:bottom w:val="single" w:sz="4" w:space="0" w:color="000000"/>
              <w:right w:val="single" w:sz="4" w:space="0" w:color="000000"/>
            </w:tcBorders>
            <w:hideMark/>
          </w:tcPr>
          <w:p w14:paraId="392E76DA" w14:textId="77777777" w:rsidR="005C2069" w:rsidRPr="00FC6F3C" w:rsidRDefault="005C2069" w:rsidP="00A163A6">
            <w:pPr>
              <w:pStyle w:val="a2"/>
              <w:rPr>
                <w:rFonts w:ascii="Calibri" w:hAnsi="Calibri" w:cs="Calibri"/>
              </w:rPr>
            </w:pPr>
            <w:r w:rsidRPr="00FC6F3C">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46926E6C" w14:textId="77777777" w:rsidR="005C2069" w:rsidRPr="00FC6F3C" w:rsidRDefault="005C2069" w:rsidP="00A163A6">
            <w:pPr>
              <w:pStyle w:val="a2"/>
              <w:spacing w:after="0"/>
              <w:rPr>
                <w:rFonts w:cstheme="minorHAnsi"/>
                <w:lang w:eastAsia="da-DK"/>
              </w:rPr>
            </w:pPr>
            <w:r w:rsidRPr="00FC6F3C">
              <w:rPr>
                <w:rFonts w:cstheme="minorHAnsi"/>
                <w:lang w:eastAsia="da-DK"/>
              </w:rPr>
              <w:t>0 = R-Mode transmitter is monitored</w:t>
            </w:r>
          </w:p>
          <w:p w14:paraId="7AA30E48" w14:textId="77777777" w:rsidR="005C2069" w:rsidRPr="00FC6F3C" w:rsidRDefault="005C2069" w:rsidP="00A163A6">
            <w:pPr>
              <w:pStyle w:val="a2"/>
              <w:rPr>
                <w:rFonts w:ascii="Calibri" w:hAnsi="Calibri" w:cs="Calibri"/>
                <w:lang w:eastAsia="en-GB"/>
              </w:rPr>
            </w:pPr>
            <w:r w:rsidRPr="00FC6F3C">
              <w:rPr>
                <w:rFonts w:cstheme="minorHAnsi"/>
                <w:lang w:eastAsia="da-DK"/>
              </w:rPr>
              <w:t>1 = R-Mode transmitter is unmonitored</w:t>
            </w:r>
          </w:p>
        </w:tc>
      </w:tr>
      <w:tr w:rsidR="005C2069" w:rsidRPr="00796F0B" w14:paraId="5D1F307C"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1622D1AD" w14:textId="77777777" w:rsidR="005C2069" w:rsidRPr="00FC6F3C" w:rsidRDefault="005C2069" w:rsidP="00A163A6">
            <w:pPr>
              <w:pStyle w:val="a2"/>
              <w:rPr>
                <w:rFonts w:ascii="Calibri" w:hAnsi="Calibri" w:cs="Calibri"/>
              </w:rPr>
            </w:pPr>
            <w:r w:rsidRPr="00FC6F3C">
              <w:rPr>
                <w:rFonts w:ascii="Calibri" w:hAnsi="Calibri" w:cs="Calibri"/>
              </w:rPr>
              <w:t>Status MSK signal</w:t>
            </w:r>
          </w:p>
        </w:tc>
        <w:tc>
          <w:tcPr>
            <w:tcW w:w="1134" w:type="dxa"/>
            <w:tcBorders>
              <w:top w:val="single" w:sz="4" w:space="0" w:color="000000"/>
              <w:left w:val="single" w:sz="4" w:space="0" w:color="000000"/>
              <w:bottom w:val="single" w:sz="4" w:space="0" w:color="000000"/>
              <w:right w:val="single" w:sz="4" w:space="0" w:color="000000"/>
            </w:tcBorders>
            <w:hideMark/>
          </w:tcPr>
          <w:p w14:paraId="50D28801" w14:textId="77777777" w:rsidR="005C2069" w:rsidRPr="00FC6F3C" w:rsidRDefault="005C2069" w:rsidP="00A163A6">
            <w:pPr>
              <w:pStyle w:val="a2"/>
              <w:rPr>
                <w:rFonts w:ascii="Calibri" w:hAnsi="Calibri" w:cs="Calibri"/>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37B86402" w14:textId="77777777" w:rsidR="005C2069" w:rsidRPr="00FC6F3C" w:rsidRDefault="005C2069" w:rsidP="00A163A6">
            <w:pPr>
              <w:pStyle w:val="a2"/>
              <w:spacing w:after="0"/>
              <w:rPr>
                <w:rFonts w:cstheme="minorHAnsi"/>
                <w:lang w:eastAsia="da-DK"/>
              </w:rPr>
            </w:pPr>
            <w:r w:rsidRPr="00FC6F3C">
              <w:rPr>
                <w:rFonts w:cstheme="minorHAnsi"/>
                <w:lang w:eastAsia="da-DK"/>
              </w:rPr>
              <w:t>0 = Signal usable for ranging</w:t>
            </w:r>
          </w:p>
          <w:p w14:paraId="37E16BCE" w14:textId="77777777" w:rsidR="005C2069" w:rsidRPr="00FC6F3C" w:rsidRDefault="005C2069" w:rsidP="00A163A6">
            <w:pPr>
              <w:pStyle w:val="a2"/>
              <w:spacing w:after="0"/>
              <w:rPr>
                <w:rFonts w:cstheme="minorHAnsi"/>
                <w:lang w:eastAsia="da-DK"/>
              </w:rPr>
            </w:pPr>
            <w:r w:rsidRPr="00FC6F3C">
              <w:rPr>
                <w:rFonts w:cstheme="minorHAnsi"/>
                <w:lang w:eastAsia="da-DK"/>
              </w:rPr>
              <w:t>1 = Signal out of service</w:t>
            </w:r>
          </w:p>
          <w:p w14:paraId="5DF197D3" w14:textId="77777777" w:rsidR="005C2069" w:rsidRPr="00FC6F3C" w:rsidRDefault="005C2069" w:rsidP="00A163A6">
            <w:pPr>
              <w:pStyle w:val="a2"/>
              <w:spacing w:after="0"/>
              <w:rPr>
                <w:rFonts w:cstheme="minorHAnsi"/>
                <w:lang w:eastAsia="da-DK"/>
              </w:rPr>
            </w:pPr>
            <w:r w:rsidRPr="00FC6F3C">
              <w:rPr>
                <w:rFonts w:cstheme="minorHAnsi"/>
                <w:lang w:eastAsia="da-DK"/>
              </w:rPr>
              <w:t>2 = Signal is under test</w:t>
            </w:r>
          </w:p>
          <w:p w14:paraId="185A5943" w14:textId="77777777" w:rsidR="005C2069" w:rsidRPr="00FC6F3C" w:rsidRDefault="005C2069" w:rsidP="00A163A6">
            <w:pPr>
              <w:pStyle w:val="a2"/>
              <w:rPr>
                <w:rFonts w:ascii="Calibri" w:hAnsi="Calibri" w:cs="Calibri"/>
                <w:lang w:eastAsia="en-GB"/>
              </w:rPr>
            </w:pPr>
            <w:r w:rsidRPr="00FC6F3C">
              <w:rPr>
                <w:rFonts w:cstheme="minorHAnsi"/>
                <w:lang w:eastAsia="da-DK"/>
              </w:rPr>
              <w:t xml:space="preserve">3 = </w:t>
            </w:r>
            <w:r w:rsidRPr="00FC6F3C">
              <w:rPr>
                <w:rFonts w:cstheme="minorHAnsi"/>
                <w:i/>
                <w:lang w:eastAsia="da-DK"/>
              </w:rPr>
              <w:t>not used</w:t>
            </w:r>
          </w:p>
        </w:tc>
      </w:tr>
      <w:tr w:rsidR="005C2069" w:rsidRPr="00796F0B" w14:paraId="120AB51A"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1093FA63" w14:textId="77777777" w:rsidR="005C2069" w:rsidRPr="00FC6F3C" w:rsidRDefault="005C2069" w:rsidP="00A163A6">
            <w:pPr>
              <w:pStyle w:val="a2"/>
              <w:rPr>
                <w:rFonts w:ascii="Calibri" w:hAnsi="Calibri" w:cs="Calibri"/>
              </w:rPr>
            </w:pPr>
            <w:r w:rsidRPr="00FC6F3C">
              <w:rPr>
                <w:rFonts w:ascii="Calibri" w:hAnsi="Calibri" w:cs="Calibri"/>
              </w:rPr>
              <w:t>Status CW signals</w:t>
            </w:r>
          </w:p>
        </w:tc>
        <w:tc>
          <w:tcPr>
            <w:tcW w:w="1134" w:type="dxa"/>
            <w:tcBorders>
              <w:top w:val="single" w:sz="4" w:space="0" w:color="000000"/>
              <w:left w:val="single" w:sz="4" w:space="0" w:color="000000"/>
              <w:bottom w:val="single" w:sz="4" w:space="0" w:color="000000"/>
              <w:right w:val="single" w:sz="4" w:space="0" w:color="000000"/>
            </w:tcBorders>
            <w:hideMark/>
          </w:tcPr>
          <w:p w14:paraId="17F96CAD" w14:textId="77777777" w:rsidR="005C2069" w:rsidRPr="00FC6F3C" w:rsidRDefault="005C2069" w:rsidP="00A163A6">
            <w:pPr>
              <w:pStyle w:val="a2"/>
              <w:rPr>
                <w:rFonts w:ascii="Calibri" w:hAnsi="Calibri" w:cs="Calibri"/>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56CAF1FA" w14:textId="77777777" w:rsidR="005C2069" w:rsidRPr="00FC6F3C" w:rsidRDefault="005C2069" w:rsidP="00A163A6">
            <w:pPr>
              <w:pStyle w:val="a2"/>
              <w:spacing w:after="0"/>
              <w:rPr>
                <w:rFonts w:cstheme="minorHAnsi"/>
                <w:lang w:eastAsia="da-DK"/>
              </w:rPr>
            </w:pPr>
            <w:r w:rsidRPr="00FC6F3C">
              <w:rPr>
                <w:rFonts w:cstheme="minorHAnsi"/>
                <w:lang w:eastAsia="da-DK"/>
              </w:rPr>
              <w:t>0 = Signal usable for ranging</w:t>
            </w:r>
          </w:p>
          <w:p w14:paraId="42B1E873" w14:textId="77777777" w:rsidR="005C2069" w:rsidRPr="00FC6F3C" w:rsidRDefault="005C2069" w:rsidP="00A163A6">
            <w:pPr>
              <w:pStyle w:val="a2"/>
              <w:spacing w:after="0"/>
              <w:rPr>
                <w:rFonts w:cstheme="minorHAnsi"/>
                <w:lang w:eastAsia="da-DK"/>
              </w:rPr>
            </w:pPr>
            <w:r w:rsidRPr="00FC6F3C">
              <w:rPr>
                <w:rFonts w:cstheme="minorHAnsi"/>
                <w:lang w:eastAsia="da-DK"/>
              </w:rPr>
              <w:t>1 = Signal out of service</w:t>
            </w:r>
          </w:p>
          <w:p w14:paraId="3E2F5B72" w14:textId="77777777" w:rsidR="005C2069" w:rsidRPr="00FC6F3C" w:rsidRDefault="005C2069" w:rsidP="00A163A6">
            <w:pPr>
              <w:pStyle w:val="a2"/>
              <w:spacing w:after="0"/>
              <w:rPr>
                <w:rFonts w:cstheme="minorHAnsi"/>
                <w:lang w:eastAsia="da-DK"/>
              </w:rPr>
            </w:pPr>
            <w:r w:rsidRPr="00FC6F3C">
              <w:rPr>
                <w:rFonts w:cstheme="minorHAnsi"/>
                <w:lang w:eastAsia="da-DK"/>
              </w:rPr>
              <w:t>2 = Signal is under test</w:t>
            </w:r>
          </w:p>
          <w:p w14:paraId="39D3EBD2" w14:textId="77777777" w:rsidR="005C2069" w:rsidRPr="00FC6F3C" w:rsidRDefault="005C2069" w:rsidP="00A163A6">
            <w:pPr>
              <w:pStyle w:val="a2"/>
              <w:rPr>
                <w:rFonts w:ascii="Calibri" w:hAnsi="Calibri" w:cs="Calibri"/>
                <w:lang w:eastAsia="en-GB"/>
              </w:rPr>
            </w:pPr>
            <w:r w:rsidRPr="00FC6F3C">
              <w:rPr>
                <w:rFonts w:cstheme="minorHAnsi"/>
                <w:lang w:eastAsia="da-DK"/>
              </w:rPr>
              <w:t xml:space="preserve">3 = </w:t>
            </w:r>
            <w:r w:rsidRPr="00FC6F3C">
              <w:rPr>
                <w:rFonts w:cstheme="minorHAnsi"/>
                <w:i/>
                <w:lang w:eastAsia="da-DK"/>
              </w:rPr>
              <w:t>not used</w:t>
            </w:r>
          </w:p>
        </w:tc>
      </w:tr>
      <w:tr w:rsidR="005C2069" w:rsidRPr="00796F0B" w14:paraId="0538B10B"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3FD269CE" w14:textId="77777777" w:rsidR="005C2069" w:rsidRPr="00FC6F3C" w:rsidRDefault="005C2069" w:rsidP="00A163A6">
            <w:pPr>
              <w:pStyle w:val="a2"/>
              <w:rPr>
                <w:rFonts w:ascii="Calibri" w:hAnsi="Calibri" w:cs="Calibri"/>
              </w:rPr>
            </w:pPr>
            <w:r w:rsidRPr="00FC6F3C">
              <w:rPr>
                <w:rFonts w:ascii="Calibri" w:hAnsi="Calibri" w:cs="Calibri"/>
              </w:rPr>
              <w:t>Status clock</w:t>
            </w:r>
          </w:p>
        </w:tc>
        <w:tc>
          <w:tcPr>
            <w:tcW w:w="1134" w:type="dxa"/>
            <w:tcBorders>
              <w:top w:val="single" w:sz="4" w:space="0" w:color="000000"/>
              <w:left w:val="single" w:sz="4" w:space="0" w:color="000000"/>
              <w:bottom w:val="single" w:sz="4" w:space="0" w:color="000000"/>
              <w:right w:val="single" w:sz="4" w:space="0" w:color="000000"/>
            </w:tcBorders>
            <w:hideMark/>
          </w:tcPr>
          <w:p w14:paraId="0631E8FE" w14:textId="77777777" w:rsidR="005C2069" w:rsidRPr="00FC6F3C" w:rsidRDefault="005C2069" w:rsidP="00A163A6">
            <w:pPr>
              <w:pStyle w:val="a2"/>
              <w:rPr>
                <w:rFonts w:cstheme="minorHAnsi"/>
                <w:lang w:eastAsia="da-DK"/>
              </w:rPr>
            </w:pPr>
            <w:r w:rsidRPr="00FC6F3C">
              <w:rPr>
                <w:rFonts w:cstheme="minorHAnsi"/>
                <w:lang w:eastAsia="da-DK"/>
              </w:rPr>
              <w:t>2</w:t>
            </w:r>
          </w:p>
        </w:tc>
        <w:tc>
          <w:tcPr>
            <w:tcW w:w="6378" w:type="dxa"/>
            <w:tcBorders>
              <w:top w:val="single" w:sz="4" w:space="0" w:color="000000"/>
              <w:left w:val="single" w:sz="4" w:space="0" w:color="000000"/>
              <w:bottom w:val="single" w:sz="4" w:space="0" w:color="000000"/>
              <w:right w:val="single" w:sz="4" w:space="0" w:color="000000"/>
            </w:tcBorders>
            <w:hideMark/>
          </w:tcPr>
          <w:p w14:paraId="43C413FE" w14:textId="77777777" w:rsidR="005C2069" w:rsidRPr="00FC6F3C" w:rsidRDefault="005C2069" w:rsidP="00A163A6">
            <w:pPr>
              <w:pStyle w:val="a2"/>
              <w:spacing w:after="0"/>
              <w:rPr>
                <w:rFonts w:cstheme="minorHAnsi"/>
                <w:lang w:eastAsia="da-DK"/>
              </w:rPr>
            </w:pPr>
            <w:r w:rsidRPr="00FC6F3C">
              <w:rPr>
                <w:rFonts w:cstheme="minorHAnsi"/>
                <w:lang w:eastAsia="da-DK"/>
              </w:rPr>
              <w:t>0 = Local clock is synchronised to RMST and synchronisation link is available</w:t>
            </w:r>
          </w:p>
          <w:p w14:paraId="543FC832" w14:textId="77777777" w:rsidR="005C2069" w:rsidRPr="00FC6F3C" w:rsidRDefault="005C2069" w:rsidP="00A163A6">
            <w:pPr>
              <w:pStyle w:val="a2"/>
              <w:spacing w:after="0"/>
              <w:rPr>
                <w:rFonts w:cstheme="minorHAnsi"/>
                <w:lang w:eastAsia="da-DK"/>
              </w:rPr>
            </w:pPr>
            <w:r w:rsidRPr="00FC6F3C">
              <w:rPr>
                <w:rFonts w:cstheme="minorHAnsi"/>
                <w:lang w:eastAsia="da-DK"/>
              </w:rPr>
              <w:t>1 = Local clock is synchronised to RMST and synchronisation link is not available (use hold over capabilities of station)</w:t>
            </w:r>
          </w:p>
          <w:p w14:paraId="2DF00699" w14:textId="77777777" w:rsidR="005C2069" w:rsidRPr="00FC6F3C" w:rsidRDefault="005C2069" w:rsidP="00A163A6">
            <w:pPr>
              <w:pStyle w:val="a2"/>
              <w:spacing w:after="0"/>
              <w:rPr>
                <w:rFonts w:cstheme="minorHAnsi"/>
                <w:lang w:eastAsia="da-DK"/>
              </w:rPr>
            </w:pPr>
            <w:r w:rsidRPr="00FC6F3C">
              <w:rPr>
                <w:rFonts w:cstheme="minorHAnsi"/>
                <w:lang w:eastAsia="da-DK"/>
              </w:rPr>
              <w:t>2 = Free running clock (separate message for offset to RMST)</w:t>
            </w:r>
          </w:p>
          <w:p w14:paraId="6C39ECA7" w14:textId="77777777" w:rsidR="005C2069" w:rsidRPr="00FC6F3C" w:rsidRDefault="005C2069" w:rsidP="00A163A6">
            <w:pPr>
              <w:pStyle w:val="a2"/>
              <w:rPr>
                <w:rFonts w:ascii="Calibri" w:hAnsi="Calibri" w:cs="Calibri"/>
                <w:lang w:eastAsia="en-GB"/>
              </w:rPr>
            </w:pPr>
            <w:r w:rsidRPr="00FC6F3C">
              <w:rPr>
                <w:rFonts w:cstheme="minorHAnsi"/>
                <w:lang w:eastAsia="da-DK"/>
              </w:rPr>
              <w:t>3 = Deviation of local clock to RMST unknown</w:t>
            </w:r>
          </w:p>
        </w:tc>
      </w:tr>
      <w:tr w:rsidR="005C2069" w:rsidRPr="00796F0B" w14:paraId="2C24C517"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6AEC9589" w14:textId="77777777" w:rsidR="005C2069" w:rsidRPr="00FC6F3C" w:rsidRDefault="005C2069" w:rsidP="00A163A6">
            <w:pPr>
              <w:pStyle w:val="a2"/>
              <w:rPr>
                <w:rFonts w:ascii="Calibri" w:hAnsi="Calibri" w:cs="Calibri"/>
              </w:rPr>
            </w:pPr>
            <w:r w:rsidRPr="00FC6F3C">
              <w:rPr>
                <w:rFonts w:ascii="Calibri" w:hAnsi="Calibri" w:cs="Calibri"/>
              </w:rPr>
              <w:t>Status navigation data</w:t>
            </w:r>
          </w:p>
        </w:tc>
        <w:tc>
          <w:tcPr>
            <w:tcW w:w="1134" w:type="dxa"/>
            <w:tcBorders>
              <w:top w:val="single" w:sz="4" w:space="0" w:color="000000"/>
              <w:left w:val="single" w:sz="4" w:space="0" w:color="000000"/>
              <w:bottom w:val="single" w:sz="4" w:space="0" w:color="000000"/>
              <w:right w:val="single" w:sz="4" w:space="0" w:color="000000"/>
            </w:tcBorders>
            <w:hideMark/>
          </w:tcPr>
          <w:p w14:paraId="11319EDC" w14:textId="77777777" w:rsidR="005C2069" w:rsidRPr="00FC6F3C" w:rsidRDefault="005C2069" w:rsidP="00A163A6">
            <w:pPr>
              <w:pStyle w:val="a2"/>
              <w:rPr>
                <w:rFonts w:cstheme="minorHAnsi"/>
                <w:lang w:eastAsia="da-DK"/>
              </w:rPr>
            </w:pPr>
            <w:r w:rsidRPr="00FC6F3C">
              <w:rPr>
                <w:rFonts w:cstheme="minorHAnsi"/>
                <w:lang w:eastAsia="da-DK"/>
              </w:rPr>
              <w:t>1</w:t>
            </w:r>
          </w:p>
        </w:tc>
        <w:tc>
          <w:tcPr>
            <w:tcW w:w="6378" w:type="dxa"/>
            <w:tcBorders>
              <w:top w:val="single" w:sz="4" w:space="0" w:color="000000"/>
              <w:left w:val="single" w:sz="4" w:space="0" w:color="000000"/>
              <w:bottom w:val="single" w:sz="4" w:space="0" w:color="000000"/>
              <w:right w:val="single" w:sz="4" w:space="0" w:color="000000"/>
            </w:tcBorders>
            <w:hideMark/>
          </w:tcPr>
          <w:p w14:paraId="37A81B97" w14:textId="77777777" w:rsidR="005C2069" w:rsidRPr="00FC6F3C" w:rsidRDefault="005C2069" w:rsidP="00A163A6">
            <w:pPr>
              <w:pStyle w:val="a2"/>
              <w:spacing w:after="0"/>
              <w:rPr>
                <w:rFonts w:cstheme="minorHAnsi"/>
                <w:lang w:eastAsia="da-DK"/>
              </w:rPr>
            </w:pPr>
            <w:r w:rsidRPr="00FC6F3C">
              <w:rPr>
                <w:rFonts w:cstheme="minorHAnsi"/>
                <w:lang w:eastAsia="da-DK"/>
              </w:rPr>
              <w:t>0 = Navigation data valid</w:t>
            </w:r>
          </w:p>
          <w:p w14:paraId="47373623" w14:textId="77777777" w:rsidR="005C2069" w:rsidRPr="00FC6F3C" w:rsidRDefault="005C2069" w:rsidP="00A163A6">
            <w:pPr>
              <w:pStyle w:val="a2"/>
              <w:spacing w:after="0"/>
              <w:rPr>
                <w:rFonts w:ascii="Calibri" w:hAnsi="Calibri" w:cs="Calibri"/>
                <w:lang w:eastAsia="en-GB"/>
              </w:rPr>
            </w:pPr>
            <w:r w:rsidRPr="00FC6F3C">
              <w:rPr>
                <w:rFonts w:cstheme="minorHAnsi"/>
                <w:lang w:eastAsia="da-DK"/>
              </w:rPr>
              <w:t>1 = Navigation data not usable</w:t>
            </w:r>
          </w:p>
        </w:tc>
      </w:tr>
      <w:tr w:rsidR="005C2069" w:rsidRPr="00796F0B" w14:paraId="5E63B036" w14:textId="77777777" w:rsidTr="00A163A6">
        <w:trPr>
          <w:trHeight w:val="309"/>
          <w:tblHeader/>
        </w:trPr>
        <w:tc>
          <w:tcPr>
            <w:tcW w:w="2122" w:type="dxa"/>
            <w:tcBorders>
              <w:top w:val="single" w:sz="4" w:space="0" w:color="000000"/>
              <w:left w:val="single" w:sz="4" w:space="0" w:color="000000"/>
              <w:bottom w:val="single" w:sz="4" w:space="0" w:color="000000"/>
              <w:right w:val="single" w:sz="4" w:space="0" w:color="000000"/>
            </w:tcBorders>
            <w:hideMark/>
          </w:tcPr>
          <w:p w14:paraId="19A9DE2C" w14:textId="77777777" w:rsidR="005C2069" w:rsidRPr="00FC6F3C" w:rsidRDefault="005C2069" w:rsidP="00A163A6">
            <w:pPr>
              <w:pStyle w:val="a2"/>
              <w:spacing w:after="0"/>
              <w:rPr>
                <w:rFonts w:ascii="Calibri" w:hAnsi="Calibri" w:cs="Calibri"/>
              </w:rPr>
            </w:pPr>
            <w:r w:rsidRPr="00FC6F3C">
              <w:rPr>
                <w:rFonts w:cstheme="minorHAnsi"/>
                <w:bCs/>
                <w:lang w:eastAsia="da-DK"/>
              </w:rPr>
              <w:t>Hour of week</w:t>
            </w:r>
          </w:p>
        </w:tc>
        <w:tc>
          <w:tcPr>
            <w:tcW w:w="1134" w:type="dxa"/>
            <w:tcBorders>
              <w:top w:val="single" w:sz="4" w:space="0" w:color="000000"/>
              <w:left w:val="single" w:sz="4" w:space="0" w:color="000000"/>
              <w:bottom w:val="single" w:sz="4" w:space="0" w:color="000000"/>
              <w:right w:val="single" w:sz="4" w:space="0" w:color="000000"/>
            </w:tcBorders>
            <w:hideMark/>
          </w:tcPr>
          <w:p w14:paraId="24BCF728" w14:textId="77777777" w:rsidR="005C2069" w:rsidRPr="00FC6F3C" w:rsidRDefault="005C2069" w:rsidP="00A163A6">
            <w:pPr>
              <w:pStyle w:val="a2"/>
              <w:rPr>
                <w:rFonts w:cstheme="minorHAnsi"/>
                <w:lang w:eastAsia="da-DK"/>
              </w:rPr>
            </w:pPr>
            <w:r w:rsidRPr="00FC6F3C">
              <w:rPr>
                <w:rFonts w:cstheme="minorHAnsi"/>
                <w:lang w:eastAsia="da-DK"/>
              </w:rPr>
              <w:t>8</w:t>
            </w:r>
          </w:p>
        </w:tc>
        <w:tc>
          <w:tcPr>
            <w:tcW w:w="6378" w:type="dxa"/>
            <w:tcBorders>
              <w:top w:val="single" w:sz="4" w:space="0" w:color="000000"/>
              <w:left w:val="single" w:sz="4" w:space="0" w:color="000000"/>
              <w:bottom w:val="single" w:sz="4" w:space="0" w:color="000000"/>
              <w:right w:val="single" w:sz="4" w:space="0" w:color="000000"/>
            </w:tcBorders>
            <w:hideMark/>
          </w:tcPr>
          <w:p w14:paraId="006283B7" w14:textId="77777777" w:rsidR="005C2069" w:rsidRPr="00FC6F3C" w:rsidRDefault="005C2069" w:rsidP="00A163A6">
            <w:pPr>
              <w:pStyle w:val="a2"/>
              <w:rPr>
                <w:rFonts w:ascii="Calibri" w:hAnsi="Calibri" w:cs="Calibri"/>
                <w:lang w:eastAsia="en-GB"/>
              </w:rPr>
            </w:pPr>
            <w:r w:rsidRPr="00FC6F3C">
              <w:rPr>
                <w:rFonts w:ascii="Calibri" w:hAnsi="Calibri" w:cs="Calibri"/>
              </w:rPr>
              <w:t>0 – 167 hours</w:t>
            </w:r>
          </w:p>
        </w:tc>
      </w:tr>
      <w:tr w:rsidR="005C2069" w:rsidRPr="00796F0B" w14:paraId="7C4DD2E6"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tcPr>
          <w:p w14:paraId="316BF251" w14:textId="77777777" w:rsidR="005C2069" w:rsidRPr="00FC6F3C" w:rsidRDefault="005C2069" w:rsidP="00A163A6">
            <w:pPr>
              <w:pStyle w:val="a2"/>
              <w:spacing w:after="0"/>
              <w:rPr>
                <w:rFonts w:cstheme="minorHAnsi"/>
                <w:lang w:eastAsia="da-DK"/>
              </w:rPr>
            </w:pPr>
            <w:proofErr w:type="spellStart"/>
            <w:r w:rsidRPr="00FC6F3C">
              <w:rPr>
                <w:rFonts w:cstheme="minorHAnsi"/>
                <w:bCs/>
                <w:lang w:eastAsia="da-DK"/>
              </w:rPr>
              <w:t>Submessage</w:t>
            </w:r>
            <w:proofErr w:type="spellEnd"/>
            <w:r w:rsidRPr="00FC6F3C">
              <w:rPr>
                <w:rFonts w:cstheme="minorHAnsi"/>
                <w:bCs/>
                <w:lang w:eastAsia="da-DK"/>
              </w:rPr>
              <w:t xml:space="preserve"> ID</w:t>
            </w:r>
            <w:r w:rsidRPr="00FC6F3C">
              <w:rPr>
                <w:rFonts w:cstheme="minorHAnsi"/>
                <w:lang w:eastAsia="da-DK"/>
              </w:rPr>
              <w:t xml:space="preserve"> </w:t>
            </w:r>
          </w:p>
          <w:p w14:paraId="153BE877" w14:textId="77777777" w:rsidR="005C2069" w:rsidRPr="00FC6F3C" w:rsidRDefault="005C2069" w:rsidP="00A163A6">
            <w:pPr>
              <w:pStyle w:val="a2"/>
              <w:rPr>
                <w:rFonts w:ascii="Calibri" w:hAnsi="Calibri" w:cs="Calibri"/>
                <w:lang w:eastAsia="en-GB"/>
              </w:rPr>
            </w:pPr>
          </w:p>
        </w:tc>
        <w:tc>
          <w:tcPr>
            <w:tcW w:w="1134" w:type="dxa"/>
            <w:tcBorders>
              <w:top w:val="single" w:sz="4" w:space="0" w:color="000000"/>
              <w:left w:val="single" w:sz="4" w:space="0" w:color="000000"/>
              <w:bottom w:val="single" w:sz="4" w:space="0" w:color="000000"/>
              <w:right w:val="single" w:sz="4" w:space="0" w:color="000000"/>
            </w:tcBorders>
            <w:hideMark/>
          </w:tcPr>
          <w:p w14:paraId="3651EB4F" w14:textId="77777777" w:rsidR="005C2069" w:rsidRPr="00FC6F3C" w:rsidRDefault="005C2069" w:rsidP="00A163A6">
            <w:pPr>
              <w:pStyle w:val="a2"/>
              <w:rPr>
                <w:rFonts w:cstheme="minorHAnsi"/>
                <w:lang w:eastAsia="da-DK"/>
              </w:rPr>
            </w:pPr>
            <w:r w:rsidRPr="00FC6F3C">
              <w:rPr>
                <w:rFonts w:cstheme="minorHAnsi"/>
                <w:lang w:eastAsia="da-DK"/>
              </w:rPr>
              <w:t>3</w:t>
            </w:r>
          </w:p>
        </w:tc>
        <w:tc>
          <w:tcPr>
            <w:tcW w:w="6378" w:type="dxa"/>
            <w:tcBorders>
              <w:top w:val="single" w:sz="4" w:space="0" w:color="000000"/>
              <w:left w:val="single" w:sz="4" w:space="0" w:color="000000"/>
              <w:bottom w:val="single" w:sz="4" w:space="0" w:color="000000"/>
              <w:right w:val="single" w:sz="4" w:space="0" w:color="000000"/>
            </w:tcBorders>
            <w:hideMark/>
          </w:tcPr>
          <w:p w14:paraId="7FBCF383" w14:textId="77777777" w:rsidR="005C2069" w:rsidRPr="00FC6F3C" w:rsidRDefault="005C2069" w:rsidP="00A163A6">
            <w:pPr>
              <w:pStyle w:val="a2"/>
              <w:spacing w:after="0"/>
              <w:rPr>
                <w:rFonts w:cstheme="minorHAnsi"/>
                <w:lang w:eastAsia="da-DK"/>
              </w:rPr>
            </w:pPr>
            <w:r w:rsidRPr="00FC6F3C">
              <w:rPr>
                <w:rFonts w:cstheme="minorHAnsi"/>
                <w:lang w:eastAsia="da-DK"/>
              </w:rPr>
              <w:t>0 = no additional information</w:t>
            </w:r>
          </w:p>
          <w:p w14:paraId="0ED6E32D" w14:textId="77777777" w:rsidR="005C2069" w:rsidRPr="00FC6F3C" w:rsidRDefault="005C2069" w:rsidP="00A163A6">
            <w:pPr>
              <w:pStyle w:val="a2"/>
              <w:spacing w:after="0"/>
              <w:rPr>
                <w:rFonts w:cstheme="minorHAnsi"/>
                <w:lang w:eastAsia="da-DK"/>
              </w:rPr>
            </w:pPr>
            <w:r w:rsidRPr="00FC6F3C">
              <w:rPr>
                <w:rFonts w:cstheme="minorHAnsi"/>
                <w:lang w:eastAsia="da-DK"/>
              </w:rPr>
              <w:t>1 = RMST week, signal delays and offset (3 words)</w:t>
            </w:r>
          </w:p>
          <w:p w14:paraId="64D5EF1E" w14:textId="77777777" w:rsidR="005C2069" w:rsidRPr="00FC6F3C" w:rsidRDefault="005C2069" w:rsidP="00A163A6">
            <w:pPr>
              <w:pStyle w:val="a2"/>
              <w:spacing w:after="0"/>
              <w:rPr>
                <w:rFonts w:cstheme="minorHAnsi"/>
                <w:lang w:eastAsia="da-DK"/>
              </w:rPr>
            </w:pPr>
            <w:r w:rsidRPr="00FC6F3C">
              <w:rPr>
                <w:rFonts w:cstheme="minorHAnsi"/>
                <w:lang w:eastAsia="da-DK"/>
              </w:rPr>
              <w:t>2 = Static navigation data (3 words)</w:t>
            </w:r>
          </w:p>
          <w:p w14:paraId="7E432D75" w14:textId="77777777" w:rsidR="005C2069" w:rsidRPr="00FC6F3C" w:rsidRDefault="005C2069" w:rsidP="00A163A6">
            <w:pPr>
              <w:pStyle w:val="a2"/>
              <w:spacing w:after="0"/>
              <w:rPr>
                <w:rFonts w:cstheme="minorHAnsi"/>
                <w:lang w:eastAsia="da-DK"/>
              </w:rPr>
            </w:pPr>
            <w:r w:rsidRPr="00FC6F3C">
              <w:rPr>
                <w:rFonts w:cstheme="minorHAnsi"/>
                <w:lang w:eastAsia="da-DK"/>
              </w:rPr>
              <w:t>3 = RMST to UTC conversion (5 words)</w:t>
            </w:r>
          </w:p>
          <w:p w14:paraId="7233E05B" w14:textId="5F4712CF" w:rsidR="005C2069" w:rsidRDefault="005C2069" w:rsidP="00A163A6">
            <w:pPr>
              <w:pStyle w:val="a2"/>
              <w:spacing w:after="0"/>
              <w:rPr>
                <w:rFonts w:cstheme="minorHAnsi"/>
                <w:lang w:eastAsia="da-DK"/>
              </w:rPr>
            </w:pPr>
            <w:r w:rsidRPr="00FC6F3C">
              <w:rPr>
                <w:rFonts w:cstheme="minorHAnsi"/>
                <w:lang w:eastAsia="da-DK"/>
              </w:rPr>
              <w:t>4 = Free running clock offset (2 words)</w:t>
            </w:r>
          </w:p>
          <w:p w14:paraId="44A98091" w14:textId="5B3E51A5" w:rsidR="00FC6F3C" w:rsidRPr="00FC6F3C" w:rsidRDefault="00FC6F3C" w:rsidP="00A163A6">
            <w:pPr>
              <w:pStyle w:val="a2"/>
              <w:spacing w:after="0"/>
              <w:rPr>
                <w:rFonts w:cstheme="minorHAnsi"/>
                <w:lang w:eastAsia="da-DK"/>
              </w:rPr>
            </w:pPr>
            <w:r w:rsidRPr="00FC6F3C">
              <w:rPr>
                <w:rFonts w:cstheme="minorHAnsi"/>
                <w:lang w:eastAsia="da-DK"/>
              </w:rPr>
              <w:t>5 = Differential R-Mode corrections (2 words)</w:t>
            </w:r>
          </w:p>
          <w:p w14:paraId="4B32F0D4" w14:textId="6AC1D00F" w:rsidR="005C2069" w:rsidRPr="00FC6F3C" w:rsidRDefault="00FC6F3C" w:rsidP="00A163A6">
            <w:pPr>
              <w:pStyle w:val="a2"/>
              <w:rPr>
                <w:rFonts w:ascii="Calibri" w:hAnsi="Calibri" w:cs="Calibri"/>
                <w:lang w:eastAsia="en-GB"/>
              </w:rPr>
            </w:pPr>
            <w:r>
              <w:rPr>
                <w:rFonts w:cstheme="minorHAnsi"/>
                <w:lang w:eastAsia="da-DK"/>
              </w:rPr>
              <w:t>6</w:t>
            </w:r>
            <w:r w:rsidR="005C2069" w:rsidRPr="00FC6F3C">
              <w:rPr>
                <w:rFonts w:cstheme="minorHAnsi"/>
                <w:lang w:eastAsia="da-DK"/>
              </w:rPr>
              <w:t xml:space="preserve"> -7 = </w:t>
            </w:r>
            <w:r w:rsidR="005C2069" w:rsidRPr="00FC6F3C">
              <w:rPr>
                <w:rFonts w:cstheme="minorHAnsi"/>
                <w:i/>
                <w:lang w:eastAsia="da-DK"/>
              </w:rPr>
              <w:t>not used</w:t>
            </w:r>
          </w:p>
        </w:tc>
      </w:tr>
      <w:tr w:rsidR="005C2069" w:rsidRPr="00796F0B" w14:paraId="20E1BA6B"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50A0B23F" w14:textId="77777777" w:rsidR="005C2069" w:rsidRPr="00796F0B" w:rsidRDefault="005C2069" w:rsidP="00A163A6">
            <w:pPr>
              <w:pStyle w:val="a2"/>
              <w:rPr>
                <w:rFonts w:ascii="Calibri" w:hAnsi="Calibri" w:cs="Calibri"/>
              </w:rPr>
            </w:pPr>
            <w:r w:rsidRPr="00796F0B">
              <w:rPr>
                <w:rFonts w:ascii="Calibri" w:hAnsi="Calibri" w:cs="Calibri"/>
              </w:rPr>
              <w:t>Planned service interruption</w:t>
            </w:r>
          </w:p>
        </w:tc>
        <w:tc>
          <w:tcPr>
            <w:tcW w:w="1134" w:type="dxa"/>
            <w:tcBorders>
              <w:top w:val="single" w:sz="4" w:space="0" w:color="000000"/>
              <w:left w:val="single" w:sz="4" w:space="0" w:color="000000"/>
              <w:bottom w:val="single" w:sz="4" w:space="0" w:color="000000"/>
              <w:right w:val="single" w:sz="4" w:space="0" w:color="000000"/>
            </w:tcBorders>
            <w:hideMark/>
          </w:tcPr>
          <w:p w14:paraId="3FE2FBEB" w14:textId="77777777" w:rsidR="005C2069" w:rsidRPr="00796F0B" w:rsidRDefault="005C2069" w:rsidP="00A163A6">
            <w:pPr>
              <w:pStyle w:val="a2"/>
              <w:rPr>
                <w:rFonts w:ascii="Calibri" w:hAnsi="Calibri" w:cs="Calibri"/>
              </w:rPr>
            </w:pPr>
            <w:r w:rsidRPr="00796F0B">
              <w:rPr>
                <w:rFonts w:ascii="Calibri" w:hAnsi="Calibri" w:cs="Calibri"/>
              </w:rPr>
              <w:t>3</w:t>
            </w:r>
          </w:p>
        </w:tc>
        <w:tc>
          <w:tcPr>
            <w:tcW w:w="6378" w:type="dxa"/>
            <w:tcBorders>
              <w:top w:val="single" w:sz="4" w:space="0" w:color="000000"/>
              <w:left w:val="single" w:sz="4" w:space="0" w:color="000000"/>
              <w:bottom w:val="single" w:sz="4" w:space="0" w:color="000000"/>
              <w:right w:val="single" w:sz="4" w:space="0" w:color="000000"/>
            </w:tcBorders>
            <w:hideMark/>
          </w:tcPr>
          <w:p w14:paraId="01E748D5" w14:textId="77777777" w:rsidR="005C2069" w:rsidRPr="00796F0B" w:rsidRDefault="005C2069" w:rsidP="00A163A6">
            <w:pPr>
              <w:pStyle w:val="a2"/>
              <w:rPr>
                <w:rFonts w:ascii="Calibri" w:hAnsi="Calibri" w:cs="Calibri"/>
              </w:rPr>
            </w:pPr>
            <w:r w:rsidRPr="00796F0B">
              <w:rPr>
                <w:rFonts w:ascii="Calibri" w:hAnsi="Calibri" w:cs="Calibri"/>
              </w:rPr>
              <w:t xml:space="preserve">See </w:t>
            </w:r>
            <w:r w:rsidRPr="00796F0B">
              <w:rPr>
                <w:rFonts w:cstheme="minorHAnsi"/>
                <w:bCs/>
                <w:lang w:eastAsia="da-DK"/>
              </w:rPr>
              <w:t xml:space="preserve">description </w:t>
            </w:r>
            <w:r w:rsidRPr="00796F0B">
              <w:rPr>
                <w:rFonts w:ascii="Calibri" w:hAnsi="Calibri" w:cs="Calibri"/>
              </w:rPr>
              <w:t>below</w:t>
            </w:r>
          </w:p>
        </w:tc>
      </w:tr>
      <w:tr w:rsidR="005C2069" w:rsidRPr="00796F0B" w14:paraId="12AF19C0" w14:textId="77777777" w:rsidTr="00A163A6">
        <w:trPr>
          <w:tblHeader/>
        </w:trPr>
        <w:tc>
          <w:tcPr>
            <w:tcW w:w="2122" w:type="dxa"/>
            <w:tcBorders>
              <w:top w:val="single" w:sz="4" w:space="0" w:color="000000"/>
              <w:left w:val="single" w:sz="4" w:space="0" w:color="000000"/>
              <w:bottom w:val="single" w:sz="4" w:space="0" w:color="000000"/>
              <w:right w:val="single" w:sz="4" w:space="0" w:color="000000"/>
            </w:tcBorders>
            <w:hideMark/>
          </w:tcPr>
          <w:p w14:paraId="0EB966B4" w14:textId="77777777" w:rsidR="005C2069" w:rsidRPr="00796F0B" w:rsidRDefault="005C2069" w:rsidP="00A163A6">
            <w:pPr>
              <w:pStyle w:val="a2"/>
              <w:rPr>
                <w:rFonts w:ascii="Calibri" w:hAnsi="Calibri" w:cs="Calibri"/>
              </w:rPr>
            </w:pPr>
            <w:r w:rsidRPr="00796F0B">
              <w:rPr>
                <w:rFonts w:ascii="Calibri" w:hAnsi="Calibri" w:cs="Calibri"/>
              </w:rPr>
              <w:t>Parity</w:t>
            </w:r>
          </w:p>
        </w:tc>
        <w:tc>
          <w:tcPr>
            <w:tcW w:w="1134" w:type="dxa"/>
            <w:tcBorders>
              <w:top w:val="single" w:sz="4" w:space="0" w:color="000000"/>
              <w:left w:val="single" w:sz="4" w:space="0" w:color="000000"/>
              <w:bottom w:val="single" w:sz="4" w:space="0" w:color="000000"/>
              <w:right w:val="single" w:sz="4" w:space="0" w:color="000000"/>
            </w:tcBorders>
            <w:hideMark/>
          </w:tcPr>
          <w:p w14:paraId="79A5CAF9" w14:textId="77777777" w:rsidR="005C2069" w:rsidRPr="00796F0B" w:rsidRDefault="005C2069" w:rsidP="00A163A6">
            <w:pPr>
              <w:pStyle w:val="a2"/>
              <w:rPr>
                <w:rFonts w:cstheme="minorHAnsi"/>
                <w:lang w:eastAsia="da-DK"/>
              </w:rPr>
            </w:pPr>
            <w:r w:rsidRPr="00796F0B">
              <w:rPr>
                <w:rFonts w:cstheme="minorHAnsi"/>
                <w:lang w:eastAsia="da-DK"/>
              </w:rPr>
              <w:t>6</w:t>
            </w:r>
          </w:p>
        </w:tc>
        <w:tc>
          <w:tcPr>
            <w:tcW w:w="6378" w:type="dxa"/>
            <w:tcBorders>
              <w:top w:val="single" w:sz="4" w:space="0" w:color="000000"/>
              <w:left w:val="single" w:sz="4" w:space="0" w:color="000000"/>
              <w:bottom w:val="single" w:sz="4" w:space="0" w:color="000000"/>
              <w:right w:val="single" w:sz="4" w:space="0" w:color="000000"/>
            </w:tcBorders>
          </w:tcPr>
          <w:p w14:paraId="6868AC83" w14:textId="77777777" w:rsidR="005C2069" w:rsidRPr="00796F0B" w:rsidRDefault="005C2069" w:rsidP="00A163A6">
            <w:pPr>
              <w:pStyle w:val="a2"/>
              <w:rPr>
                <w:rFonts w:ascii="Calibri" w:hAnsi="Calibri" w:cs="Calibri"/>
                <w:lang w:eastAsia="en-GB"/>
              </w:rPr>
            </w:pPr>
          </w:p>
        </w:tc>
      </w:tr>
    </w:tbl>
    <w:p w14:paraId="627B8D66" w14:textId="77777777" w:rsidR="005C2069" w:rsidRPr="00796F0B" w:rsidRDefault="005C2069" w:rsidP="005C2069">
      <w:pPr>
        <w:pStyle w:val="a2"/>
        <w:rPr>
          <w:rFonts w:ascii="Calibri" w:hAnsi="Calibri" w:cs="Calibri"/>
          <w:lang w:eastAsia="en-GB"/>
        </w:rPr>
      </w:pPr>
    </w:p>
    <w:p w14:paraId="38EC7A2A" w14:textId="77777777" w:rsidR="005C2069" w:rsidRPr="00796F0B" w:rsidRDefault="005C2069" w:rsidP="005C2069">
      <w:pPr>
        <w:pStyle w:val="a2"/>
        <w:rPr>
          <w:rFonts w:ascii="Calibri" w:hAnsi="Calibri"/>
          <w:highlight w:val="yellow"/>
        </w:rPr>
      </w:pPr>
      <w:r w:rsidRPr="00796F0B">
        <w:rPr>
          <w:rFonts w:ascii="Calibri" w:hAnsi="Calibri"/>
          <w:b/>
        </w:rPr>
        <w:t>Station health</w:t>
      </w:r>
      <w:r w:rsidRPr="00796F0B">
        <w:rPr>
          <w:rFonts w:ascii="Calibri" w:hAnsi="Calibri"/>
        </w:rPr>
        <w:t>: This is the fundamental indicator for usability of the R-Mode service which is transmitted by the station.</w:t>
      </w:r>
    </w:p>
    <w:p w14:paraId="63177D9D" w14:textId="77777777" w:rsidR="005C2069" w:rsidRPr="00796F0B" w:rsidRDefault="005C2069" w:rsidP="00BD3FB2">
      <w:pPr>
        <w:pStyle w:val="a2"/>
        <w:numPr>
          <w:ilvl w:val="0"/>
          <w:numId w:val="48"/>
        </w:numPr>
        <w:spacing w:line="240" w:lineRule="auto"/>
        <w:jc w:val="both"/>
        <w:rPr>
          <w:rFonts w:ascii="Calibri" w:hAnsi="Calibri"/>
        </w:rPr>
      </w:pPr>
      <w:r w:rsidRPr="00796F0B">
        <w:rPr>
          <w:rFonts w:ascii="Calibri" w:hAnsi="Calibri"/>
        </w:rPr>
        <w:t>Fully operational: Station is monitored and signals are within defined performance limits considering the provided navigation data.</w:t>
      </w:r>
    </w:p>
    <w:p w14:paraId="173AE081" w14:textId="2E040FAA" w:rsidR="005C2069" w:rsidRPr="00796F0B" w:rsidRDefault="005C2069" w:rsidP="00BD3FB2">
      <w:pPr>
        <w:pStyle w:val="a2"/>
        <w:numPr>
          <w:ilvl w:val="0"/>
          <w:numId w:val="48"/>
        </w:numPr>
        <w:spacing w:line="240" w:lineRule="auto"/>
        <w:jc w:val="both"/>
        <w:rPr>
          <w:rFonts w:ascii="Calibri" w:hAnsi="Calibri"/>
        </w:rPr>
      </w:pPr>
      <w:r w:rsidRPr="00796F0B">
        <w:rPr>
          <w:rFonts w:ascii="Calibri" w:hAnsi="Calibri"/>
        </w:rPr>
        <w:t xml:space="preserve">Limited use: Some status indicators show service </w:t>
      </w:r>
      <w:r w:rsidRPr="00FC6F3C">
        <w:rPr>
          <w:rFonts w:ascii="Calibri" w:hAnsi="Calibri"/>
        </w:rPr>
        <w:t>limitation</w:t>
      </w:r>
      <w:r w:rsidR="00FC6F3C" w:rsidRPr="00FC6F3C">
        <w:rPr>
          <w:rFonts w:ascii="Calibri" w:hAnsi="Calibri"/>
        </w:rPr>
        <w:t xml:space="preserve"> </w:t>
      </w:r>
      <w:r w:rsidR="00FC6F3C" w:rsidRPr="00FB7866">
        <w:rPr>
          <w:rFonts w:ascii="Calibri" w:hAnsi="Calibri"/>
        </w:rPr>
        <w:t xml:space="preserve">(for example, monitoring station or </w:t>
      </w:r>
      <w:r w:rsidR="00FC6F3C">
        <w:rPr>
          <w:rFonts w:ascii="Calibri" w:hAnsi="Calibri"/>
        </w:rPr>
        <w:t>d</w:t>
      </w:r>
      <w:r w:rsidR="00FC6F3C" w:rsidRPr="00FB7866">
        <w:rPr>
          <w:rFonts w:ascii="Calibri" w:hAnsi="Calibri"/>
        </w:rPr>
        <w:t>ifferential R-Mode station is not working)</w:t>
      </w:r>
      <w:r w:rsidRPr="00FC6F3C">
        <w:rPr>
          <w:rFonts w:ascii="Calibri" w:hAnsi="Calibri"/>
        </w:rPr>
        <w:t>. The user h</w:t>
      </w:r>
      <w:r w:rsidRPr="00796F0B">
        <w:rPr>
          <w:rFonts w:ascii="Calibri" w:hAnsi="Calibri"/>
        </w:rPr>
        <w:t>as to decide if the limitations given by the specific indicators in the message are acceptable for the planned application.</w:t>
      </w:r>
    </w:p>
    <w:p w14:paraId="48C380FD" w14:textId="77777777" w:rsidR="005C2069" w:rsidRPr="00796F0B" w:rsidRDefault="005C2069" w:rsidP="00BD3FB2">
      <w:pPr>
        <w:pStyle w:val="a2"/>
        <w:numPr>
          <w:ilvl w:val="0"/>
          <w:numId w:val="48"/>
        </w:numPr>
        <w:spacing w:line="240" w:lineRule="auto"/>
        <w:jc w:val="both"/>
        <w:rPr>
          <w:rFonts w:ascii="Calibri" w:hAnsi="Calibri"/>
        </w:rPr>
      </w:pPr>
      <w:r w:rsidRPr="00796F0B">
        <w:rPr>
          <w:rFonts w:ascii="Calibri" w:hAnsi="Calibri"/>
        </w:rPr>
        <w:t>Not usable: The R-Mode service is not usable.</w:t>
      </w:r>
    </w:p>
    <w:p w14:paraId="0F3858BB" w14:textId="77777777" w:rsidR="005C2069" w:rsidRPr="00796F0B" w:rsidRDefault="005C2069" w:rsidP="005C2069">
      <w:pPr>
        <w:pStyle w:val="a2"/>
        <w:rPr>
          <w:rFonts w:cstheme="minorHAnsi"/>
          <w:lang w:eastAsia="da-DK"/>
        </w:rPr>
      </w:pPr>
      <w:r w:rsidRPr="00796F0B">
        <w:rPr>
          <w:rFonts w:cstheme="minorHAnsi"/>
          <w:b/>
          <w:bCs/>
          <w:lang w:eastAsia="da-DK"/>
        </w:rPr>
        <w:t>Monitoring</w:t>
      </w:r>
      <w:r w:rsidRPr="00796F0B">
        <w:rPr>
          <w:rFonts w:cstheme="minorHAnsi"/>
          <w:b/>
          <w:lang w:eastAsia="da-DK"/>
        </w:rPr>
        <w:t xml:space="preserve"> status</w:t>
      </w:r>
      <w:r w:rsidRPr="00796F0B">
        <w:rPr>
          <w:rFonts w:cstheme="minorHAnsi"/>
          <w:lang w:eastAsia="da-DK"/>
        </w:rPr>
        <w:t>: When set as monitored the R-Mode service of the station is continuously monitored. Any identified deviation will either be corrected in future transmissions or result in adjustments to the R-Mode navigation information.</w:t>
      </w:r>
    </w:p>
    <w:p w14:paraId="7FB0CA35" w14:textId="4EB984A5" w:rsidR="005C2069" w:rsidRPr="0074682A" w:rsidRDefault="005C2069" w:rsidP="005C2069">
      <w:pPr>
        <w:pStyle w:val="a2"/>
        <w:rPr>
          <w:rFonts w:ascii="Calibri" w:hAnsi="Calibri" w:cs="Calibri"/>
          <w:lang w:eastAsia="en-GB"/>
        </w:rPr>
      </w:pPr>
      <w:r w:rsidRPr="00796F0B">
        <w:rPr>
          <w:rFonts w:ascii="Calibri" w:hAnsi="Calibri"/>
          <w:b/>
        </w:rPr>
        <w:t>Status MSK signal</w:t>
      </w:r>
      <w:r w:rsidRPr="00796F0B">
        <w:rPr>
          <w:rFonts w:ascii="Calibri" w:hAnsi="Calibri"/>
        </w:rPr>
        <w:t xml:space="preserve">: The signal component is indicated as usable to perform ranging if the signal fulfils the definition given in section </w:t>
      </w:r>
      <w:r w:rsidRPr="00796F0B">
        <w:rPr>
          <w:rFonts w:ascii="Calibri" w:hAnsi="Calibri"/>
        </w:rPr>
        <w:fldChar w:fldCharType="begin"/>
      </w:r>
      <w:r w:rsidRPr="00796F0B">
        <w:rPr>
          <w:rFonts w:ascii="Calibri" w:hAnsi="Calibri"/>
        </w:rPr>
        <w:instrText xml:space="preserve"> REF _Ref96002679 \r \h </w:instrText>
      </w:r>
      <w:r w:rsidRPr="00796F0B">
        <w:rPr>
          <w:rFonts w:ascii="Calibri" w:hAnsi="Calibri"/>
        </w:rPr>
      </w:r>
      <w:r w:rsidRPr="00796F0B">
        <w:rPr>
          <w:rFonts w:ascii="Calibri" w:hAnsi="Calibri"/>
        </w:rPr>
        <w:fldChar w:fldCharType="separate"/>
      </w:r>
      <w:r w:rsidR="00FB7866">
        <w:rPr>
          <w:rFonts w:ascii="Calibri" w:hAnsi="Calibri"/>
        </w:rPr>
        <w:t>4.2</w:t>
      </w:r>
      <w:r w:rsidRPr="00796F0B">
        <w:rPr>
          <w:rFonts w:ascii="Calibri" w:hAnsi="Calibri"/>
        </w:rPr>
        <w:fldChar w:fldCharType="end"/>
      </w:r>
      <w:r w:rsidRPr="00796F0B">
        <w:rPr>
          <w:rFonts w:ascii="Calibri" w:hAnsi="Calibri"/>
        </w:rPr>
        <w:t>. Known deviations are given in the navigation data. Furthermore, an uninterrupted MSK modulated data stream with fixed data rate is transmitted. If these conditions are not met the signal is indicated as not usable. Signal under test is transmitted when the signal is usable but working without p</w:t>
      </w:r>
      <w:r w:rsidRPr="0074682A">
        <w:rPr>
          <w:rFonts w:ascii="Calibri" w:hAnsi="Calibri"/>
        </w:rPr>
        <w:t>erformance commitment.</w:t>
      </w:r>
    </w:p>
    <w:p w14:paraId="3C4A5003" w14:textId="4D9D56E1" w:rsidR="005C2069" w:rsidRPr="00796F0B" w:rsidRDefault="005C2069" w:rsidP="005C2069">
      <w:pPr>
        <w:pStyle w:val="a2"/>
        <w:rPr>
          <w:rFonts w:ascii="Calibri" w:hAnsi="Calibri"/>
        </w:rPr>
      </w:pPr>
      <w:r w:rsidRPr="00560DAC">
        <w:rPr>
          <w:rFonts w:ascii="Calibri" w:hAnsi="Calibri"/>
          <w:b/>
        </w:rPr>
        <w:t>Status CW signals</w:t>
      </w:r>
      <w:r w:rsidRPr="00560DAC">
        <w:rPr>
          <w:rFonts w:ascii="Calibri" w:hAnsi="Calibri"/>
        </w:rPr>
        <w:t xml:space="preserve">: The signal component is indicated as usable to perform ranging if the signal fulfils the definition given in section </w:t>
      </w:r>
      <w:r w:rsidRPr="00796F0B">
        <w:rPr>
          <w:rFonts w:ascii="Calibri" w:hAnsi="Calibri"/>
        </w:rPr>
        <w:fldChar w:fldCharType="begin"/>
      </w:r>
      <w:r w:rsidRPr="00796F0B">
        <w:rPr>
          <w:rFonts w:ascii="Calibri" w:hAnsi="Calibri"/>
        </w:rPr>
        <w:instrText xml:space="preserve"> REF _Ref96002679 \r \h </w:instrText>
      </w:r>
      <w:r w:rsidRPr="00796F0B">
        <w:rPr>
          <w:rFonts w:ascii="Calibri" w:hAnsi="Calibri"/>
        </w:rPr>
      </w:r>
      <w:r w:rsidRPr="00796F0B">
        <w:rPr>
          <w:rFonts w:ascii="Calibri" w:hAnsi="Calibri"/>
        </w:rPr>
        <w:fldChar w:fldCharType="separate"/>
      </w:r>
      <w:r w:rsidR="00FB7866">
        <w:rPr>
          <w:rFonts w:ascii="Calibri" w:hAnsi="Calibri"/>
        </w:rPr>
        <w:t>4.2</w:t>
      </w:r>
      <w:r w:rsidRPr="00796F0B">
        <w:rPr>
          <w:rFonts w:ascii="Calibri" w:hAnsi="Calibri"/>
        </w:rPr>
        <w:fldChar w:fldCharType="end"/>
      </w:r>
      <w:r w:rsidRPr="00796F0B">
        <w:rPr>
          <w:rFonts w:ascii="Calibri" w:hAnsi="Calibri"/>
        </w:rPr>
        <w:t>. Known deviations are given in the navigation data. If these conditions are not met the signal is indicated as not usable. Signal under test is transmitted when the signal is usable but working without performance commitment.</w:t>
      </w:r>
    </w:p>
    <w:p w14:paraId="09EC4734" w14:textId="77777777" w:rsidR="005C2069" w:rsidRPr="0074682A" w:rsidRDefault="005C2069" w:rsidP="005C2069">
      <w:pPr>
        <w:pStyle w:val="a2"/>
        <w:rPr>
          <w:rFonts w:ascii="Calibri" w:hAnsi="Calibri"/>
        </w:rPr>
      </w:pPr>
      <w:r w:rsidRPr="0074682A">
        <w:rPr>
          <w:rFonts w:ascii="Calibri" w:hAnsi="Calibri"/>
          <w:b/>
        </w:rPr>
        <w:t>Status clock</w:t>
      </w:r>
      <w:r w:rsidRPr="0074682A">
        <w:rPr>
          <w:rFonts w:ascii="Calibri" w:hAnsi="Calibri"/>
        </w:rPr>
        <w:t>: Status of the local clock synchronisation to RMST.</w:t>
      </w:r>
    </w:p>
    <w:p w14:paraId="48744DA3" w14:textId="77777777" w:rsidR="005C2069" w:rsidRPr="00560DAC" w:rsidRDefault="005C2069" w:rsidP="005C2069">
      <w:pPr>
        <w:pStyle w:val="a2"/>
        <w:rPr>
          <w:rFonts w:ascii="Calibri" w:hAnsi="Calibri"/>
        </w:rPr>
      </w:pPr>
      <w:r w:rsidRPr="00560DAC">
        <w:rPr>
          <w:rFonts w:ascii="Calibri" w:hAnsi="Calibri"/>
          <w:b/>
        </w:rPr>
        <w:t>Status navigation data</w:t>
      </w:r>
      <w:r w:rsidRPr="00560DAC">
        <w:rPr>
          <w:rFonts w:ascii="Calibri" w:hAnsi="Calibri"/>
        </w:rPr>
        <w:t xml:space="preserve">: Status of transmitted R-Mode navigation data in </w:t>
      </w:r>
      <w:proofErr w:type="spellStart"/>
      <w:r w:rsidRPr="00560DAC">
        <w:rPr>
          <w:rFonts w:ascii="Calibri" w:hAnsi="Calibri"/>
        </w:rPr>
        <w:t>submessage</w:t>
      </w:r>
      <w:proofErr w:type="spellEnd"/>
      <w:r w:rsidRPr="00560DAC">
        <w:rPr>
          <w:rFonts w:ascii="Calibri" w:hAnsi="Calibri"/>
        </w:rPr>
        <w:t xml:space="preserve"> 1 to 7.</w:t>
      </w:r>
    </w:p>
    <w:p w14:paraId="30D34573" w14:textId="29326013" w:rsidR="005C2069" w:rsidRPr="00796F0B" w:rsidRDefault="005C2069" w:rsidP="005C2069">
      <w:pPr>
        <w:pStyle w:val="a2"/>
        <w:rPr>
          <w:rFonts w:ascii="Calibri" w:hAnsi="Calibri"/>
        </w:rPr>
      </w:pPr>
      <w:r w:rsidRPr="00533028">
        <w:rPr>
          <w:rFonts w:ascii="Calibri" w:hAnsi="Calibri"/>
          <w:b/>
        </w:rPr>
        <w:t>Hour of week</w:t>
      </w:r>
      <w:r w:rsidRPr="00533028">
        <w:rPr>
          <w:rFonts w:ascii="Calibri" w:hAnsi="Calibri"/>
        </w:rPr>
        <w:t xml:space="preserve">: Gives the </w:t>
      </w:r>
      <w:r w:rsidRPr="00533028">
        <w:rPr>
          <w:rFonts w:cstheme="minorHAnsi"/>
          <w:lang w:eastAsia="da-DK"/>
        </w:rPr>
        <w:t>hour of the RMST week in which the transmission of the message started. It is the s</w:t>
      </w:r>
      <w:r w:rsidRPr="00533028">
        <w:rPr>
          <w:rFonts w:ascii="Calibri" w:hAnsi="Calibri"/>
        </w:rPr>
        <w:t xml:space="preserve">ame hour for GPS and Galileo system time. See section </w:t>
      </w:r>
      <w:r w:rsidRPr="00796F0B">
        <w:rPr>
          <w:rFonts w:ascii="Calibri" w:hAnsi="Calibri"/>
        </w:rPr>
        <w:fldChar w:fldCharType="begin"/>
      </w:r>
      <w:r w:rsidRPr="00796F0B">
        <w:rPr>
          <w:rFonts w:ascii="Calibri" w:hAnsi="Calibri"/>
        </w:rPr>
        <w:instrText xml:space="preserve"> REF _Ref95986518 \r \h </w:instrText>
      </w:r>
      <w:r w:rsidRPr="00796F0B">
        <w:rPr>
          <w:rFonts w:ascii="Calibri" w:hAnsi="Calibri"/>
        </w:rPr>
      </w:r>
      <w:r w:rsidRPr="00796F0B">
        <w:rPr>
          <w:rFonts w:ascii="Calibri" w:hAnsi="Calibri"/>
        </w:rPr>
        <w:fldChar w:fldCharType="separate"/>
      </w:r>
      <w:r w:rsidR="00FB7866">
        <w:rPr>
          <w:rFonts w:ascii="Calibri" w:hAnsi="Calibri"/>
        </w:rPr>
        <w:t>4.3</w:t>
      </w:r>
      <w:r w:rsidRPr="00796F0B">
        <w:rPr>
          <w:rFonts w:ascii="Calibri" w:hAnsi="Calibri"/>
        </w:rPr>
        <w:fldChar w:fldCharType="end"/>
      </w:r>
      <w:r w:rsidRPr="00796F0B">
        <w:rPr>
          <w:rFonts w:ascii="Calibri" w:hAnsi="Calibri"/>
        </w:rPr>
        <w:t xml:space="preserve"> for more information.</w:t>
      </w:r>
    </w:p>
    <w:p w14:paraId="341C2173" w14:textId="77777777" w:rsidR="005C2069" w:rsidRPr="0074682A" w:rsidRDefault="005C2069" w:rsidP="005C2069">
      <w:pPr>
        <w:pStyle w:val="a2"/>
        <w:rPr>
          <w:rFonts w:cstheme="minorHAnsi"/>
          <w:lang w:eastAsia="da-DK"/>
        </w:rPr>
      </w:pPr>
      <w:proofErr w:type="spellStart"/>
      <w:r w:rsidRPr="0074682A">
        <w:rPr>
          <w:rFonts w:cstheme="minorHAnsi"/>
          <w:b/>
          <w:bCs/>
          <w:lang w:eastAsia="da-DK"/>
        </w:rPr>
        <w:t>Submessage</w:t>
      </w:r>
      <w:proofErr w:type="spellEnd"/>
      <w:r w:rsidRPr="0074682A">
        <w:rPr>
          <w:rFonts w:cstheme="minorHAnsi"/>
          <w:b/>
          <w:bCs/>
          <w:lang w:eastAsia="da-DK"/>
        </w:rPr>
        <w:t xml:space="preserve"> ID</w:t>
      </w:r>
      <w:r w:rsidRPr="0074682A">
        <w:rPr>
          <w:rFonts w:cstheme="minorHAnsi"/>
          <w:lang w:eastAsia="da-DK"/>
        </w:rPr>
        <w:t xml:space="preserve">: Defines a </w:t>
      </w:r>
      <w:proofErr w:type="spellStart"/>
      <w:r w:rsidRPr="0074682A">
        <w:rPr>
          <w:rFonts w:cstheme="minorHAnsi"/>
          <w:lang w:eastAsia="da-DK"/>
        </w:rPr>
        <w:t>submessage</w:t>
      </w:r>
      <w:proofErr w:type="spellEnd"/>
      <w:r w:rsidRPr="0074682A">
        <w:rPr>
          <w:rFonts w:cstheme="minorHAnsi"/>
          <w:lang w:eastAsia="da-DK"/>
        </w:rPr>
        <w:t xml:space="preserve"> (ID from 1 to 7) that follows the R-Mode header word.</w:t>
      </w:r>
    </w:p>
    <w:p w14:paraId="363BF5FF" w14:textId="152A1633" w:rsidR="005C2069" w:rsidRPr="00560DAC" w:rsidRDefault="005C2069" w:rsidP="005C2069">
      <w:pPr>
        <w:pStyle w:val="a2"/>
        <w:rPr>
          <w:rFonts w:cstheme="minorHAnsi"/>
          <w:bCs/>
          <w:lang w:eastAsia="da-DK"/>
        </w:rPr>
      </w:pPr>
      <w:r w:rsidRPr="00560DAC">
        <w:rPr>
          <w:rFonts w:cstheme="minorHAnsi"/>
          <w:b/>
          <w:bCs/>
          <w:lang w:eastAsia="da-DK"/>
        </w:rPr>
        <w:t>Planned service interruption</w:t>
      </w:r>
      <w:r w:rsidRPr="00560DAC">
        <w:rPr>
          <w:rFonts w:cstheme="minorHAnsi"/>
          <w:bCs/>
          <w:lang w:eastAsia="da-DK"/>
        </w:rPr>
        <w:t>: A planned R-Mode service interruption can be specified as given in</w:t>
      </w:r>
      <w:r w:rsidR="00963370">
        <w:rPr>
          <w:rFonts w:cstheme="minorHAnsi"/>
          <w:bCs/>
          <w:lang w:eastAsia="da-DK"/>
        </w:rPr>
        <w:t xml:space="preserve"> </w:t>
      </w:r>
      <w:r w:rsidR="00963370">
        <w:rPr>
          <w:rFonts w:cstheme="minorHAnsi"/>
          <w:bCs/>
          <w:lang w:eastAsia="da-DK"/>
        </w:rPr>
        <w:fldChar w:fldCharType="begin"/>
      </w:r>
      <w:r w:rsidR="00963370">
        <w:rPr>
          <w:rFonts w:cstheme="minorHAnsi"/>
          <w:bCs/>
          <w:lang w:eastAsia="da-DK"/>
        </w:rPr>
        <w:instrText xml:space="preserve"> REF _Ref145460378 \h </w:instrText>
      </w:r>
      <w:r w:rsidR="00963370">
        <w:rPr>
          <w:rFonts w:cstheme="minorHAnsi"/>
          <w:bCs/>
          <w:lang w:eastAsia="da-DK"/>
        </w:rPr>
      </w:r>
      <w:r w:rsidR="00963370">
        <w:rPr>
          <w:rFonts w:cstheme="minorHAnsi"/>
          <w:bCs/>
          <w:lang w:eastAsia="da-DK"/>
        </w:rPr>
        <w:fldChar w:fldCharType="separate"/>
      </w:r>
      <w:r w:rsidR="00FB7866">
        <w:t xml:space="preserve">Table </w:t>
      </w:r>
      <w:r w:rsidR="00FB7866">
        <w:rPr>
          <w:noProof/>
        </w:rPr>
        <w:t>3</w:t>
      </w:r>
      <w:r w:rsidR="00963370">
        <w:rPr>
          <w:rFonts w:cstheme="minorHAnsi"/>
          <w:bCs/>
          <w:lang w:eastAsia="da-DK"/>
        </w:rPr>
        <w:fldChar w:fldCharType="end"/>
      </w:r>
      <w:r w:rsidRPr="00560DAC">
        <w:rPr>
          <w:rFonts w:cstheme="minorHAnsi"/>
          <w:bCs/>
          <w:lang w:eastAsia="da-DK"/>
        </w:rPr>
        <w:t>.</w:t>
      </w:r>
    </w:p>
    <w:p w14:paraId="3558FA79" w14:textId="77777777" w:rsidR="005C2069" w:rsidRPr="00533028" w:rsidRDefault="005C2069" w:rsidP="005C2069">
      <w:pPr>
        <w:pStyle w:val="a2"/>
        <w:rPr>
          <w:rFonts w:cstheme="minorHAnsi"/>
          <w:bCs/>
          <w:lang w:eastAsia="da-DK"/>
        </w:rPr>
      </w:pPr>
    </w:p>
    <w:p w14:paraId="69894852" w14:textId="01EFEDD0" w:rsidR="00963370" w:rsidRDefault="00963370" w:rsidP="00FB7866">
      <w:pPr>
        <w:pStyle w:val="ae"/>
        <w:keepNext/>
      </w:pPr>
      <w:bookmarkStart w:id="797" w:name="_Ref145460378"/>
      <w:bookmarkStart w:id="798" w:name="_Toc145695672"/>
      <w:r>
        <w:t xml:space="preserve">Table </w:t>
      </w:r>
      <w:r>
        <w:fldChar w:fldCharType="begin"/>
      </w:r>
      <w:r>
        <w:instrText xml:space="preserve"> SEQ Table \* ARABIC </w:instrText>
      </w:r>
      <w:r>
        <w:fldChar w:fldCharType="separate"/>
      </w:r>
      <w:r w:rsidR="00FB7866">
        <w:rPr>
          <w:noProof/>
        </w:rPr>
        <w:t>3</w:t>
      </w:r>
      <w:r>
        <w:fldChar w:fldCharType="end"/>
      </w:r>
      <w:bookmarkEnd w:id="797"/>
      <w:r>
        <w:t xml:space="preserve"> </w:t>
      </w:r>
      <w:r w:rsidRPr="00533028">
        <w:t>Parameter values for planned service interruption</w:t>
      </w:r>
      <w:bookmarkEnd w:id="798"/>
    </w:p>
    <w:tbl>
      <w:tblPr>
        <w:tblStyle w:val="a9"/>
        <w:tblW w:w="7371" w:type="dxa"/>
        <w:tblInd w:w="988" w:type="dxa"/>
        <w:tblLook w:val="04A0" w:firstRow="1" w:lastRow="0" w:firstColumn="1" w:lastColumn="0" w:noHBand="0" w:noVBand="1"/>
      </w:tblPr>
      <w:tblGrid>
        <w:gridCol w:w="992"/>
        <w:gridCol w:w="6379"/>
      </w:tblGrid>
      <w:tr w:rsidR="005C2069" w:rsidRPr="00796F0B" w14:paraId="6D716304"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283F5B3B"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 xml:space="preserve">Value </w:t>
            </w:r>
            <w:r w:rsidRPr="00796F0B">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219BB4BC"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Explanation</w:t>
            </w:r>
          </w:p>
        </w:tc>
      </w:tr>
      <w:tr w:rsidR="005C2069" w:rsidRPr="00796F0B" w14:paraId="32168842"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1F07EAD" w14:textId="77777777" w:rsidR="005C2069" w:rsidRPr="00796F0B" w:rsidRDefault="005C2069" w:rsidP="00A163A6">
            <w:pPr>
              <w:pStyle w:val="a2"/>
              <w:keepNext/>
              <w:rPr>
                <w:rFonts w:ascii="Calibri" w:hAnsi="Calibri" w:cs="Calibri"/>
              </w:rPr>
            </w:pPr>
            <w:r w:rsidRPr="00796F0B">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72386DD0" w14:textId="77777777" w:rsidR="005C2069" w:rsidRPr="00796F0B" w:rsidRDefault="005C2069" w:rsidP="00A163A6">
            <w:pPr>
              <w:pStyle w:val="a2"/>
              <w:keepNext/>
              <w:rPr>
                <w:rFonts w:ascii="Calibri" w:hAnsi="Calibri" w:cs="Calibri"/>
              </w:rPr>
            </w:pPr>
            <w:r w:rsidRPr="00796F0B">
              <w:rPr>
                <w:rFonts w:ascii="Calibri" w:hAnsi="Calibri" w:cs="Calibri"/>
              </w:rPr>
              <w:t>R-Mode service interrupted / not available / do not use</w:t>
            </w:r>
          </w:p>
          <w:p w14:paraId="79D9C2E3" w14:textId="77777777" w:rsidR="005C2069" w:rsidRPr="00796F0B" w:rsidRDefault="005C2069" w:rsidP="00A163A6">
            <w:pPr>
              <w:pStyle w:val="a2"/>
              <w:keepNext/>
              <w:rPr>
                <w:rFonts w:ascii="Calibri" w:hAnsi="Calibri" w:cs="Calibri"/>
              </w:rPr>
            </w:pPr>
            <w:r w:rsidRPr="00796F0B">
              <w:rPr>
                <w:rFonts w:ascii="Calibri" w:hAnsi="Calibri" w:cs="Calibri"/>
              </w:rPr>
              <w:t>The interruption is ongoing or will begin in less than 10 minutes.</w:t>
            </w:r>
          </w:p>
        </w:tc>
      </w:tr>
      <w:tr w:rsidR="005C2069" w:rsidRPr="00FB7866" w14:paraId="7E3118B4"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25762751" w14:textId="77777777" w:rsidR="005C2069" w:rsidRPr="00796F0B" w:rsidRDefault="005C2069" w:rsidP="00A163A6">
            <w:pPr>
              <w:pStyle w:val="a2"/>
              <w:keepNext/>
              <w:rPr>
                <w:rFonts w:ascii="Calibri" w:hAnsi="Calibri" w:cs="Calibri"/>
              </w:rPr>
            </w:pPr>
            <w:r w:rsidRPr="00796F0B">
              <w:rPr>
                <w:rFonts w:ascii="Calibri" w:hAnsi="Calibri" w:cs="Calibri"/>
              </w:rPr>
              <w:t>1 – 5</w:t>
            </w:r>
          </w:p>
        </w:tc>
        <w:tc>
          <w:tcPr>
            <w:tcW w:w="6379" w:type="dxa"/>
            <w:tcBorders>
              <w:top w:val="single" w:sz="4" w:space="0" w:color="000000"/>
              <w:left w:val="single" w:sz="4" w:space="0" w:color="000000"/>
              <w:bottom w:val="single" w:sz="4" w:space="0" w:color="000000"/>
              <w:right w:val="single" w:sz="4" w:space="0" w:color="000000"/>
            </w:tcBorders>
            <w:hideMark/>
          </w:tcPr>
          <w:p w14:paraId="40CF1203" w14:textId="77777777" w:rsidR="005C2069" w:rsidRPr="00796F0B" w:rsidRDefault="005C2069" w:rsidP="00A163A6">
            <w:pPr>
              <w:pStyle w:val="a2"/>
              <w:keepNext/>
              <w:rPr>
                <w:rFonts w:ascii="Calibri" w:hAnsi="Calibri" w:cs="Calibri"/>
              </w:rPr>
            </w:pPr>
            <w:r w:rsidRPr="00796F0B">
              <w:rPr>
                <w:rFonts w:ascii="Calibri" w:hAnsi="Calibri" w:cs="Calibri"/>
              </w:rPr>
              <w:t xml:space="preserve">Planned service interruption starts in time </w:t>
            </w:r>
            <w:r w:rsidRPr="00796F0B">
              <w:rPr>
                <w:rFonts w:ascii="Calibri" w:hAnsi="Calibri" w:cs="Calibri"/>
                <w:i/>
              </w:rPr>
              <w:t>T</w:t>
            </w:r>
            <w:r w:rsidRPr="00796F0B">
              <w:rPr>
                <w:rFonts w:ascii="Calibri" w:hAnsi="Calibri" w:cs="Calibri"/>
              </w:rPr>
              <w:t xml:space="preserve"> with</w:t>
            </w:r>
          </w:p>
          <w:p w14:paraId="62F2D0C8" w14:textId="77777777" w:rsidR="005C2069" w:rsidRPr="00BD3FB2" w:rsidRDefault="005C2069" w:rsidP="00A163A6">
            <w:pPr>
              <w:pStyle w:val="a2"/>
              <w:keepNext/>
              <w:rPr>
                <w:rFonts w:ascii="Calibri" w:hAnsi="Calibri" w:cs="Calibri"/>
                <w:lang w:val="de-DE"/>
              </w:rPr>
            </w:pPr>
            <w:r w:rsidRPr="00BD3FB2">
              <w:rPr>
                <w:rFonts w:ascii="Calibri" w:hAnsi="Calibri" w:cs="Calibri"/>
                <w:lang w:val="de-DE"/>
              </w:rPr>
              <w:t>10 * 2</w:t>
            </w:r>
            <w:r w:rsidRPr="00BD3FB2">
              <w:rPr>
                <w:rFonts w:ascii="Calibri" w:hAnsi="Calibri" w:cs="Calibri"/>
                <w:i/>
                <w:vertAlign w:val="superscript"/>
                <w:lang w:val="de-DE"/>
              </w:rPr>
              <w:t>n</w:t>
            </w:r>
            <w:r w:rsidRPr="00BD3FB2">
              <w:rPr>
                <w:rFonts w:ascii="Calibri" w:hAnsi="Calibri" w:cs="Calibri"/>
                <w:vertAlign w:val="superscript"/>
                <w:lang w:val="de-DE"/>
              </w:rPr>
              <w:t>-1</w:t>
            </w:r>
            <w:r w:rsidRPr="00BD3FB2">
              <w:rPr>
                <w:rFonts w:ascii="Calibri" w:hAnsi="Calibri" w:cs="Calibri"/>
                <w:lang w:val="de-DE"/>
              </w:rPr>
              <w:t xml:space="preserve"> min &lt;= </w:t>
            </w:r>
            <w:r w:rsidRPr="00BD3FB2">
              <w:rPr>
                <w:rFonts w:ascii="Calibri" w:hAnsi="Calibri" w:cs="Calibri"/>
                <w:i/>
                <w:lang w:val="de-DE"/>
              </w:rPr>
              <w:t>T</w:t>
            </w:r>
            <w:r w:rsidRPr="00BD3FB2">
              <w:rPr>
                <w:rFonts w:ascii="Calibri" w:hAnsi="Calibri" w:cs="Calibri"/>
                <w:lang w:val="de-DE"/>
              </w:rPr>
              <w:t xml:space="preserve"> &lt; 10 * 2</w:t>
            </w:r>
            <w:r w:rsidRPr="00BD3FB2">
              <w:rPr>
                <w:rFonts w:ascii="Calibri" w:hAnsi="Calibri" w:cs="Calibri"/>
                <w:i/>
                <w:vertAlign w:val="superscript"/>
                <w:lang w:val="de-DE"/>
              </w:rPr>
              <w:t>n</w:t>
            </w:r>
            <w:r w:rsidRPr="00BD3FB2">
              <w:rPr>
                <w:rFonts w:ascii="Calibri" w:hAnsi="Calibri" w:cs="Calibri"/>
                <w:lang w:val="de-DE"/>
              </w:rPr>
              <w:t xml:space="preserve"> min</w:t>
            </w:r>
          </w:p>
          <w:p w14:paraId="184084BE" w14:textId="77777777" w:rsidR="005C2069" w:rsidRPr="00BD3FB2" w:rsidRDefault="005C2069" w:rsidP="00A163A6">
            <w:pPr>
              <w:pStyle w:val="a2"/>
              <w:keepNext/>
              <w:rPr>
                <w:rFonts w:ascii="Calibri" w:hAnsi="Calibri" w:cs="Calibri"/>
                <w:lang w:val="de-DE"/>
              </w:rPr>
            </w:pPr>
            <w:r w:rsidRPr="00BD3FB2">
              <w:rPr>
                <w:rFonts w:ascii="Calibri" w:hAnsi="Calibri" w:cs="Calibri"/>
                <w:lang w:val="de-DE"/>
              </w:rPr>
              <w:t>Intervals: (10, 20), (20, 40), (40, 80), (80, 160), (160, 320)</w:t>
            </w:r>
          </w:p>
        </w:tc>
      </w:tr>
      <w:tr w:rsidR="005C2069" w:rsidRPr="00796F0B" w14:paraId="210C08C2"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C8DAD9F" w14:textId="77777777" w:rsidR="005C2069" w:rsidRPr="00796F0B" w:rsidRDefault="005C2069" w:rsidP="00A163A6">
            <w:pPr>
              <w:pStyle w:val="a2"/>
              <w:keepNext/>
              <w:rPr>
                <w:rFonts w:ascii="Calibri" w:hAnsi="Calibri" w:cs="Calibri"/>
              </w:rPr>
            </w:pPr>
            <w:r w:rsidRPr="00796F0B">
              <w:rPr>
                <w:rFonts w:ascii="Calibri" w:hAnsi="Calibri" w:cs="Calibri"/>
              </w:rPr>
              <w:t>6</w:t>
            </w:r>
          </w:p>
        </w:tc>
        <w:tc>
          <w:tcPr>
            <w:tcW w:w="6379" w:type="dxa"/>
            <w:tcBorders>
              <w:top w:val="single" w:sz="4" w:space="0" w:color="000000"/>
              <w:left w:val="single" w:sz="4" w:space="0" w:color="000000"/>
              <w:bottom w:val="single" w:sz="4" w:space="0" w:color="000000"/>
              <w:right w:val="single" w:sz="4" w:space="0" w:color="000000"/>
            </w:tcBorders>
            <w:hideMark/>
          </w:tcPr>
          <w:p w14:paraId="224A8CE6" w14:textId="77777777" w:rsidR="005C2069" w:rsidRPr="00796F0B" w:rsidRDefault="005C2069" w:rsidP="00A163A6">
            <w:pPr>
              <w:pStyle w:val="a2"/>
              <w:keepNext/>
              <w:rPr>
                <w:rFonts w:ascii="Calibri" w:hAnsi="Calibri" w:cs="Calibri"/>
              </w:rPr>
            </w:pPr>
            <w:r w:rsidRPr="00796F0B">
              <w:rPr>
                <w:rFonts w:ascii="Calibri" w:hAnsi="Calibri" w:cs="Calibri"/>
              </w:rPr>
              <w:t>Interruption planned in more than 320 min</w:t>
            </w:r>
          </w:p>
        </w:tc>
      </w:tr>
      <w:tr w:rsidR="005C2069" w:rsidRPr="00796F0B" w14:paraId="585AD36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5B8AC9A" w14:textId="77777777" w:rsidR="005C2069" w:rsidRPr="00796F0B" w:rsidRDefault="005C2069" w:rsidP="00A163A6">
            <w:pPr>
              <w:pStyle w:val="a2"/>
              <w:keepNext/>
              <w:rPr>
                <w:rFonts w:ascii="Calibri" w:hAnsi="Calibri" w:cs="Calibri"/>
              </w:rPr>
            </w:pPr>
            <w:r w:rsidRPr="00796F0B">
              <w:rPr>
                <w:rFonts w:ascii="Calibri" w:hAnsi="Calibri" w:cs="Calibri"/>
              </w:rPr>
              <w:t>7</w:t>
            </w:r>
          </w:p>
        </w:tc>
        <w:tc>
          <w:tcPr>
            <w:tcW w:w="6379" w:type="dxa"/>
            <w:tcBorders>
              <w:top w:val="single" w:sz="4" w:space="0" w:color="000000"/>
              <w:left w:val="single" w:sz="4" w:space="0" w:color="000000"/>
              <w:bottom w:val="single" w:sz="4" w:space="0" w:color="000000"/>
              <w:right w:val="single" w:sz="4" w:space="0" w:color="000000"/>
            </w:tcBorders>
            <w:hideMark/>
          </w:tcPr>
          <w:p w14:paraId="78C27DA3" w14:textId="77777777" w:rsidR="005C2069" w:rsidRPr="00796F0B" w:rsidRDefault="005C2069" w:rsidP="00A163A6">
            <w:pPr>
              <w:pStyle w:val="a2"/>
              <w:keepNext/>
              <w:rPr>
                <w:rFonts w:ascii="Calibri" w:hAnsi="Calibri" w:cs="Calibri"/>
              </w:rPr>
            </w:pPr>
            <w:r w:rsidRPr="00796F0B">
              <w:rPr>
                <w:rFonts w:ascii="Calibri" w:hAnsi="Calibri" w:cs="Calibri"/>
              </w:rPr>
              <w:t>No service interruption planned</w:t>
            </w:r>
          </w:p>
        </w:tc>
      </w:tr>
    </w:tbl>
    <w:p w14:paraId="2F6D9DCB" w14:textId="77777777" w:rsidR="005C2069" w:rsidRPr="00796F0B" w:rsidRDefault="005C2069" w:rsidP="005C2069">
      <w:pPr>
        <w:pStyle w:val="a2"/>
        <w:rPr>
          <w:rFonts w:cstheme="minorHAnsi"/>
          <w:bCs/>
          <w:lang w:eastAsia="da-DK"/>
        </w:rPr>
      </w:pPr>
    </w:p>
    <w:p w14:paraId="1B4B3A22" w14:textId="77777777" w:rsidR="005C2069" w:rsidRPr="00796F0B" w:rsidRDefault="005C2069" w:rsidP="005C2069">
      <w:pPr>
        <w:pStyle w:val="a2"/>
        <w:spacing w:after="0"/>
        <w:rPr>
          <w:rFonts w:cstheme="minorHAnsi"/>
          <w:lang w:eastAsia="da-DK"/>
        </w:rPr>
      </w:pPr>
    </w:p>
    <w:p w14:paraId="2D2F4E01" w14:textId="77777777" w:rsidR="00963370" w:rsidRDefault="005C2069" w:rsidP="00FB7866">
      <w:pPr>
        <w:pStyle w:val="a2"/>
        <w:keepNext/>
        <w:jc w:val="center"/>
      </w:pPr>
      <w:r w:rsidRPr="00796F0B">
        <w:rPr>
          <w:rFonts w:ascii="Arial" w:eastAsia="Calibri" w:hAnsi="Arial" w:cs="Calibri"/>
          <w:lang w:eastAsia="en-GB"/>
        </w:rPr>
        <w:object w:dxaOrig="8544" w:dyaOrig="2040" w14:anchorId="0D66FDA2">
          <v:shape id="_x0000_i1027" type="#_x0000_t75" style="width:427.65pt;height:101.8pt" o:ole="">
            <v:imagedata r:id="rId38" o:title=""/>
          </v:shape>
          <o:OLEObject Type="Embed" ProgID="Visio.Drawing.15" ShapeID="_x0000_i1027" DrawAspect="Content" ObjectID="_1756886664" r:id="rId39"/>
        </w:object>
      </w:r>
    </w:p>
    <w:p w14:paraId="3001E579" w14:textId="0184CD5A" w:rsidR="005C2069" w:rsidRPr="00796F0B" w:rsidRDefault="00963370" w:rsidP="00FB7866">
      <w:pPr>
        <w:pStyle w:val="ae"/>
        <w:jc w:val="center"/>
        <w:rPr>
          <w:rFonts w:ascii="Calibri" w:hAnsi="Calibri" w:cs="Calibri"/>
          <w:lang w:eastAsia="en-GB"/>
        </w:rPr>
      </w:pPr>
      <w:bookmarkStart w:id="799" w:name="_Ref145460306"/>
      <w:bookmarkStart w:id="800" w:name="_Toc145695684"/>
      <w:r>
        <w:t xml:space="preserve">Figure </w:t>
      </w:r>
      <w:r>
        <w:fldChar w:fldCharType="begin"/>
      </w:r>
      <w:r>
        <w:instrText xml:space="preserve"> SEQ Figure \* ARABIC </w:instrText>
      </w:r>
      <w:r>
        <w:fldChar w:fldCharType="separate"/>
      </w:r>
      <w:r w:rsidR="00FB7866">
        <w:rPr>
          <w:noProof/>
        </w:rPr>
        <w:t>5</w:t>
      </w:r>
      <w:r>
        <w:fldChar w:fldCharType="end"/>
      </w:r>
      <w:bookmarkEnd w:id="799"/>
      <w:r>
        <w:t xml:space="preserve"> </w:t>
      </w:r>
      <w:r w:rsidRPr="0074682A">
        <w:t>Third R-Mode message word</w:t>
      </w:r>
      <w:bookmarkEnd w:id="800"/>
    </w:p>
    <w:p w14:paraId="7D4B6D2C" w14:textId="77777777" w:rsidR="005C2069" w:rsidRPr="00560DAC" w:rsidRDefault="005C2069" w:rsidP="005C2069">
      <w:pPr>
        <w:pStyle w:val="a2"/>
        <w:rPr>
          <w:rFonts w:ascii="Calibri" w:hAnsi="Calibri"/>
        </w:rPr>
      </w:pPr>
    </w:p>
    <w:p w14:paraId="51A8256C" w14:textId="49580B41" w:rsidR="005C2069" w:rsidRDefault="005C2069" w:rsidP="005C2069">
      <w:pPr>
        <w:pStyle w:val="2"/>
        <w:keepNext w:val="0"/>
        <w:keepLines w:val="0"/>
        <w:tabs>
          <w:tab w:val="clear" w:pos="0"/>
          <w:tab w:val="num" w:pos="851"/>
        </w:tabs>
        <w:spacing w:before="120" w:after="120" w:line="240" w:lineRule="auto"/>
        <w:ind w:right="0"/>
      </w:pPr>
      <w:bookmarkStart w:id="801" w:name="_Toc145695661"/>
      <w:r w:rsidRPr="00533028">
        <w:t>Submessage 1: RMST week, signal delays and offset</w:t>
      </w:r>
      <w:bookmarkEnd w:id="801"/>
    </w:p>
    <w:p w14:paraId="51B4884A" w14:textId="77777777" w:rsidR="00747F95" w:rsidRPr="00EF0124" w:rsidRDefault="00747F95" w:rsidP="00FB7866">
      <w:pPr>
        <w:pStyle w:val="Heading2separationline"/>
      </w:pPr>
    </w:p>
    <w:p w14:paraId="3AB08490" w14:textId="25768E8E" w:rsidR="005C2069" w:rsidRPr="00533028" w:rsidRDefault="005C2069" w:rsidP="005C2069">
      <w:pPr>
        <w:pStyle w:val="a2"/>
        <w:rPr>
          <w:rFonts w:ascii="Calibri" w:hAnsi="Calibri"/>
        </w:rPr>
      </w:pPr>
      <w:r w:rsidRPr="00533028">
        <w:rPr>
          <w:rFonts w:ascii="Calibri" w:hAnsi="Calibri"/>
        </w:rPr>
        <w:t xml:space="preserve">This </w:t>
      </w:r>
      <w:proofErr w:type="spellStart"/>
      <w:r w:rsidRPr="00533028">
        <w:rPr>
          <w:rFonts w:ascii="Calibri" w:hAnsi="Calibri"/>
        </w:rPr>
        <w:t>submessage</w:t>
      </w:r>
      <w:proofErr w:type="spellEnd"/>
      <w:r w:rsidRPr="00533028">
        <w:rPr>
          <w:rFonts w:ascii="Calibri" w:hAnsi="Calibri"/>
        </w:rPr>
        <w:t xml:space="preserve"> has three groups of parameters (</w:t>
      </w:r>
      <w:r w:rsidR="00963370">
        <w:rPr>
          <w:rFonts w:ascii="Calibri" w:hAnsi="Calibri"/>
        </w:rPr>
        <w:fldChar w:fldCharType="begin"/>
      </w:r>
      <w:r w:rsidR="00963370">
        <w:rPr>
          <w:rFonts w:ascii="Calibri" w:hAnsi="Calibri"/>
        </w:rPr>
        <w:instrText xml:space="preserve"> REF _Ref145460197 \h </w:instrText>
      </w:r>
      <w:r w:rsidR="00963370">
        <w:rPr>
          <w:rFonts w:ascii="Calibri" w:hAnsi="Calibri"/>
        </w:rPr>
      </w:r>
      <w:r w:rsidR="00963370">
        <w:rPr>
          <w:rFonts w:ascii="Calibri" w:hAnsi="Calibri"/>
        </w:rPr>
        <w:fldChar w:fldCharType="separate"/>
      </w:r>
      <w:r w:rsidR="00FB7866">
        <w:t xml:space="preserve">Table </w:t>
      </w:r>
      <w:r w:rsidR="00FB7866">
        <w:rPr>
          <w:noProof/>
        </w:rPr>
        <w:t>4</w:t>
      </w:r>
      <w:r w:rsidR="00963370">
        <w:rPr>
          <w:rFonts w:ascii="Calibri" w:hAnsi="Calibri"/>
        </w:rPr>
        <w:fldChar w:fldCharType="end"/>
      </w:r>
      <w:r w:rsidR="00963370">
        <w:rPr>
          <w:rFonts w:ascii="Calibri" w:hAnsi="Calibri"/>
        </w:rPr>
        <w:t xml:space="preserve"> </w:t>
      </w:r>
      <w:r w:rsidRPr="00533028">
        <w:rPr>
          <w:rFonts w:ascii="Calibri" w:hAnsi="Calibri"/>
        </w:rPr>
        <w:t>and</w:t>
      </w:r>
      <w:r w:rsidR="00963370">
        <w:rPr>
          <w:rFonts w:ascii="Calibri" w:hAnsi="Calibri"/>
        </w:rPr>
        <w:t xml:space="preserve"> </w:t>
      </w:r>
      <w:r w:rsidR="00963370">
        <w:rPr>
          <w:rFonts w:ascii="Calibri" w:hAnsi="Calibri"/>
        </w:rPr>
        <w:fldChar w:fldCharType="begin"/>
      </w:r>
      <w:r w:rsidR="00963370">
        <w:rPr>
          <w:rFonts w:ascii="Calibri" w:hAnsi="Calibri"/>
        </w:rPr>
        <w:instrText xml:space="preserve"> REF _Ref145460031 \h </w:instrText>
      </w:r>
      <w:r w:rsidR="00963370">
        <w:rPr>
          <w:rFonts w:ascii="Calibri" w:hAnsi="Calibri"/>
        </w:rPr>
      </w:r>
      <w:r w:rsidR="00963370">
        <w:rPr>
          <w:rFonts w:ascii="Calibri" w:hAnsi="Calibri"/>
        </w:rPr>
        <w:fldChar w:fldCharType="separate"/>
      </w:r>
      <w:r w:rsidR="00FB7866">
        <w:t xml:space="preserve">Figure </w:t>
      </w:r>
      <w:r w:rsidR="00FB7866">
        <w:rPr>
          <w:noProof/>
        </w:rPr>
        <w:t>6</w:t>
      </w:r>
      <w:r w:rsidR="00963370">
        <w:rPr>
          <w:rFonts w:ascii="Calibri" w:hAnsi="Calibri"/>
        </w:rPr>
        <w:fldChar w:fldCharType="end"/>
      </w:r>
      <w:r w:rsidRPr="00533028">
        <w:rPr>
          <w:rFonts w:ascii="Calibri" w:hAnsi="Calibri"/>
        </w:rPr>
        <w:t xml:space="preserve">). </w:t>
      </w:r>
    </w:p>
    <w:p w14:paraId="20DA6A79" w14:textId="77777777" w:rsidR="005C2069" w:rsidRPr="00796F0B" w:rsidRDefault="005C2069" w:rsidP="005C2069">
      <w:pPr>
        <w:pStyle w:val="a2"/>
        <w:rPr>
          <w:rFonts w:ascii="Calibri" w:hAnsi="Calibri"/>
        </w:rPr>
      </w:pPr>
      <w:r w:rsidRPr="00796F0B">
        <w:rPr>
          <w:rFonts w:ascii="Calibri" w:hAnsi="Calibri"/>
          <w:b/>
        </w:rPr>
        <w:t>Timing</w:t>
      </w:r>
      <w:r w:rsidRPr="00796F0B">
        <w:rPr>
          <w:rFonts w:ascii="Calibri" w:hAnsi="Calibri"/>
        </w:rPr>
        <w:t xml:space="preserve">: It provides the RMST week number of the transmitted message. The entire time information is given by the modified Z-count (second word), hour of week (third word) and week number (R-Mode </w:t>
      </w:r>
      <w:proofErr w:type="spellStart"/>
      <w:r w:rsidRPr="00796F0B">
        <w:rPr>
          <w:rFonts w:ascii="Calibri" w:hAnsi="Calibri"/>
        </w:rPr>
        <w:t>submessage</w:t>
      </w:r>
      <w:proofErr w:type="spellEnd"/>
      <w:r w:rsidRPr="00796F0B">
        <w:rPr>
          <w:rFonts w:ascii="Calibri" w:hAnsi="Calibri"/>
        </w:rPr>
        <w:t xml:space="preserve"> 1).</w:t>
      </w:r>
    </w:p>
    <w:p w14:paraId="7633557B" w14:textId="77777777" w:rsidR="005C2069" w:rsidRPr="00796F0B" w:rsidRDefault="005C2069" w:rsidP="005C2069">
      <w:pPr>
        <w:pStyle w:val="a2"/>
        <w:rPr>
          <w:rFonts w:ascii="Calibri" w:hAnsi="Calibri"/>
        </w:rPr>
      </w:pPr>
      <w:r w:rsidRPr="00796F0B">
        <w:rPr>
          <w:rFonts w:ascii="Calibri" w:hAnsi="Calibri"/>
          <w:b/>
        </w:rPr>
        <w:t>Clock offset</w:t>
      </w:r>
      <w:r w:rsidRPr="00796F0B">
        <w:rPr>
          <w:rFonts w:ascii="Calibri" w:hAnsi="Calibri"/>
        </w:rPr>
        <w:t>: Typically, the local clock of the transmitter which is used to align the transmitted R-Mode signal with RMST deviates by several ns from RMST. The transmitter clock should have certain stability so that the clock offset can be described by a single clock offset parameter each minute. To inform the R-Mode service user about the timing quality of the transmitted signal a transmitter clock offset uncertainty is provided. These two parameters are used in case the transmitter site clock is in synchronisation mode.</w:t>
      </w:r>
    </w:p>
    <w:p w14:paraId="2A63525C" w14:textId="77777777" w:rsidR="005C2069" w:rsidRPr="00796F0B" w:rsidRDefault="005C2069" w:rsidP="005C2069">
      <w:pPr>
        <w:pStyle w:val="a2"/>
        <w:rPr>
          <w:rFonts w:ascii="Calibri" w:hAnsi="Calibri"/>
        </w:rPr>
      </w:pPr>
      <w:r w:rsidRPr="00796F0B">
        <w:rPr>
          <w:rFonts w:ascii="Calibri" w:hAnsi="Calibri"/>
          <w:b/>
        </w:rPr>
        <w:t>Signal delays</w:t>
      </w:r>
      <w:r w:rsidRPr="00796F0B">
        <w:rPr>
          <w:rFonts w:ascii="Calibri" w:hAnsi="Calibri"/>
        </w:rPr>
        <w:t>: The three signal components may face delays and phase shifts during transmission that cannot be compensated by other means. To inform the user about the timing of the transmitted signal components the delay of each component and a phase value for the MSK signal component are provided.</w:t>
      </w:r>
    </w:p>
    <w:p w14:paraId="3F5B64DF" w14:textId="77777777" w:rsidR="005C2069" w:rsidRPr="00796F0B" w:rsidRDefault="005C2069" w:rsidP="005C2069">
      <w:pPr>
        <w:pStyle w:val="a2"/>
        <w:rPr>
          <w:rFonts w:ascii="Arial" w:hAnsi="Arial"/>
        </w:rPr>
      </w:pPr>
    </w:p>
    <w:p w14:paraId="4CF389BA" w14:textId="336F2F3E" w:rsidR="00963370" w:rsidRDefault="00963370" w:rsidP="00FB7866">
      <w:pPr>
        <w:pStyle w:val="ae"/>
        <w:keepNext/>
      </w:pPr>
      <w:bookmarkStart w:id="802" w:name="_Ref145460197"/>
      <w:bookmarkStart w:id="803" w:name="_Toc145695673"/>
      <w:r>
        <w:t xml:space="preserve">Table </w:t>
      </w:r>
      <w:r>
        <w:fldChar w:fldCharType="begin"/>
      </w:r>
      <w:r>
        <w:instrText xml:space="preserve"> SEQ Table \* ARABIC </w:instrText>
      </w:r>
      <w:r>
        <w:fldChar w:fldCharType="separate"/>
      </w:r>
      <w:r w:rsidR="00FB7866">
        <w:rPr>
          <w:noProof/>
        </w:rPr>
        <w:t>4</w:t>
      </w:r>
      <w:r>
        <w:fldChar w:fldCharType="end"/>
      </w:r>
      <w:bookmarkEnd w:id="802"/>
      <w:r>
        <w:t xml:space="preserve"> </w:t>
      </w:r>
      <w:r w:rsidRPr="00796F0B">
        <w:t xml:space="preserve">Content of R-Mode </w:t>
      </w:r>
      <w:proofErr w:type="spellStart"/>
      <w:r w:rsidRPr="00796F0B">
        <w:t>submessage</w:t>
      </w:r>
      <w:proofErr w:type="spellEnd"/>
      <w:r w:rsidRPr="00796F0B">
        <w:t xml:space="preserve"> 1: RMST week, signal delays and offset</w:t>
      </w:r>
      <w:bookmarkEnd w:id="803"/>
    </w:p>
    <w:tbl>
      <w:tblPr>
        <w:tblStyle w:val="a9"/>
        <w:tblW w:w="0" w:type="auto"/>
        <w:tblLook w:val="04A0" w:firstRow="1" w:lastRow="0" w:firstColumn="1" w:lastColumn="0" w:noHBand="0" w:noVBand="1"/>
      </w:tblPr>
      <w:tblGrid>
        <w:gridCol w:w="1980"/>
        <w:gridCol w:w="1559"/>
        <w:gridCol w:w="2126"/>
        <w:gridCol w:w="3963"/>
      </w:tblGrid>
      <w:tr w:rsidR="005C2069" w:rsidRPr="00796F0B" w14:paraId="7342127D"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297679BA"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Parameter</w:t>
            </w:r>
          </w:p>
        </w:tc>
        <w:tc>
          <w:tcPr>
            <w:tcW w:w="1559" w:type="dxa"/>
            <w:tcBorders>
              <w:top w:val="single" w:sz="4" w:space="0" w:color="000000"/>
              <w:left w:val="single" w:sz="4" w:space="0" w:color="000000"/>
              <w:bottom w:val="single" w:sz="4" w:space="0" w:color="000000"/>
              <w:right w:val="single" w:sz="4" w:space="0" w:color="000000"/>
            </w:tcBorders>
            <w:hideMark/>
          </w:tcPr>
          <w:p w14:paraId="41289F33"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Number of bits</w:t>
            </w:r>
          </w:p>
        </w:tc>
        <w:tc>
          <w:tcPr>
            <w:tcW w:w="2126" w:type="dxa"/>
            <w:tcBorders>
              <w:top w:val="single" w:sz="4" w:space="0" w:color="000000"/>
              <w:left w:val="single" w:sz="4" w:space="0" w:color="000000"/>
              <w:bottom w:val="single" w:sz="4" w:space="0" w:color="000000"/>
              <w:right w:val="single" w:sz="4" w:space="0" w:color="000000"/>
            </w:tcBorders>
            <w:hideMark/>
          </w:tcPr>
          <w:p w14:paraId="4E703E12"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Scale factor and units</w:t>
            </w:r>
          </w:p>
        </w:tc>
        <w:tc>
          <w:tcPr>
            <w:tcW w:w="3963" w:type="dxa"/>
            <w:tcBorders>
              <w:top w:val="single" w:sz="4" w:space="0" w:color="000000"/>
              <w:left w:val="single" w:sz="4" w:space="0" w:color="000000"/>
              <w:bottom w:val="single" w:sz="4" w:space="0" w:color="000000"/>
              <w:right w:val="single" w:sz="4" w:space="0" w:color="000000"/>
            </w:tcBorders>
            <w:hideMark/>
          </w:tcPr>
          <w:p w14:paraId="430A0A83"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Range</w:t>
            </w:r>
          </w:p>
        </w:tc>
      </w:tr>
      <w:tr w:rsidR="005C2069" w:rsidRPr="00796F0B" w14:paraId="439FD380"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48CC2984" w14:textId="77777777" w:rsidR="005C2069" w:rsidRPr="00796F0B" w:rsidRDefault="005C2069" w:rsidP="00A163A6">
            <w:pPr>
              <w:pStyle w:val="a2"/>
              <w:keepNext/>
              <w:rPr>
                <w:rFonts w:ascii="Calibri" w:hAnsi="Calibri" w:cs="Calibri"/>
              </w:rPr>
            </w:pPr>
            <w:r w:rsidRPr="00796F0B">
              <w:rPr>
                <w:rFonts w:cstheme="minorHAnsi"/>
                <w:bCs/>
                <w:lang w:eastAsia="da-DK"/>
              </w:rPr>
              <w:t>Week number</w:t>
            </w:r>
          </w:p>
        </w:tc>
        <w:tc>
          <w:tcPr>
            <w:tcW w:w="1559" w:type="dxa"/>
            <w:tcBorders>
              <w:top w:val="single" w:sz="4" w:space="0" w:color="000000"/>
              <w:left w:val="single" w:sz="4" w:space="0" w:color="000000"/>
              <w:bottom w:val="single" w:sz="4" w:space="0" w:color="000000"/>
              <w:right w:val="single" w:sz="4" w:space="0" w:color="000000"/>
            </w:tcBorders>
            <w:hideMark/>
          </w:tcPr>
          <w:p w14:paraId="5B617A34" w14:textId="77777777" w:rsidR="005C2069" w:rsidRPr="00796F0B" w:rsidRDefault="005C2069" w:rsidP="00A163A6">
            <w:pPr>
              <w:pStyle w:val="a2"/>
              <w:keepNext/>
              <w:rPr>
                <w:rFonts w:ascii="Calibri" w:hAnsi="Calibri" w:cs="Calibri"/>
              </w:rPr>
            </w:pPr>
            <w:r w:rsidRPr="00796F0B">
              <w:rPr>
                <w:rFonts w:cstheme="minorHAnsi"/>
                <w:lang w:eastAsia="da-DK"/>
              </w:rPr>
              <w:t>12</w:t>
            </w:r>
          </w:p>
        </w:tc>
        <w:tc>
          <w:tcPr>
            <w:tcW w:w="2126" w:type="dxa"/>
            <w:tcBorders>
              <w:top w:val="single" w:sz="4" w:space="0" w:color="000000"/>
              <w:left w:val="single" w:sz="4" w:space="0" w:color="000000"/>
              <w:bottom w:val="single" w:sz="4" w:space="0" w:color="000000"/>
              <w:right w:val="single" w:sz="4" w:space="0" w:color="000000"/>
            </w:tcBorders>
            <w:hideMark/>
          </w:tcPr>
          <w:p w14:paraId="459A0125" w14:textId="77777777" w:rsidR="005C2069" w:rsidRPr="00796F0B" w:rsidRDefault="005C2069" w:rsidP="00A163A6">
            <w:pPr>
              <w:pStyle w:val="a2"/>
              <w:keepNext/>
              <w:rPr>
                <w:rFonts w:ascii="Calibri" w:hAnsi="Calibri" w:cs="Calibri"/>
              </w:rPr>
            </w:pPr>
            <w:r w:rsidRPr="00796F0B">
              <w:rPr>
                <w:rFonts w:cstheme="minorHAnsi"/>
                <w:lang w:eastAsia="da-DK"/>
              </w:rPr>
              <w:t>1 week</w:t>
            </w:r>
          </w:p>
        </w:tc>
        <w:tc>
          <w:tcPr>
            <w:tcW w:w="3963" w:type="dxa"/>
            <w:tcBorders>
              <w:top w:val="single" w:sz="4" w:space="0" w:color="000000"/>
              <w:left w:val="single" w:sz="4" w:space="0" w:color="000000"/>
              <w:bottom w:val="single" w:sz="4" w:space="0" w:color="000000"/>
              <w:right w:val="single" w:sz="4" w:space="0" w:color="000000"/>
            </w:tcBorders>
            <w:hideMark/>
          </w:tcPr>
          <w:p w14:paraId="402AC3A1" w14:textId="77777777" w:rsidR="005C2069" w:rsidRPr="00796F0B" w:rsidRDefault="005C2069" w:rsidP="00A163A6">
            <w:pPr>
              <w:pStyle w:val="a2"/>
              <w:keepNext/>
              <w:rPr>
                <w:rFonts w:ascii="Calibri" w:hAnsi="Calibri" w:cs="Calibri"/>
              </w:rPr>
            </w:pPr>
            <w:r w:rsidRPr="00796F0B">
              <w:rPr>
                <w:rFonts w:ascii="Calibri" w:hAnsi="Calibri" w:cs="Calibri"/>
              </w:rPr>
              <w:t>0 – 4095 weeks</w:t>
            </w:r>
          </w:p>
        </w:tc>
      </w:tr>
      <w:tr w:rsidR="005C2069" w:rsidRPr="00796F0B" w14:paraId="24B8040F"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6581B16F" w14:textId="77777777" w:rsidR="005C2069" w:rsidRPr="00796F0B" w:rsidRDefault="005C2069" w:rsidP="00A163A6">
            <w:pPr>
              <w:pStyle w:val="a2"/>
              <w:keepNext/>
              <w:rPr>
                <w:rFonts w:ascii="Calibri" w:hAnsi="Calibri" w:cs="Calibri"/>
              </w:rPr>
            </w:pPr>
            <w:r w:rsidRPr="00796F0B">
              <w:rPr>
                <w:rFonts w:cstheme="minorHAnsi"/>
                <w:bCs/>
                <w:lang w:eastAsia="da-DK"/>
              </w:rPr>
              <w:t>Clock offset</w:t>
            </w:r>
          </w:p>
        </w:tc>
        <w:tc>
          <w:tcPr>
            <w:tcW w:w="1559" w:type="dxa"/>
            <w:tcBorders>
              <w:top w:val="single" w:sz="4" w:space="0" w:color="000000"/>
              <w:left w:val="single" w:sz="4" w:space="0" w:color="000000"/>
              <w:bottom w:val="single" w:sz="4" w:space="0" w:color="000000"/>
              <w:right w:val="single" w:sz="4" w:space="0" w:color="000000"/>
            </w:tcBorders>
            <w:hideMark/>
          </w:tcPr>
          <w:p w14:paraId="3B80EAA8" w14:textId="77777777" w:rsidR="005C2069" w:rsidRPr="00796F0B" w:rsidRDefault="005C2069" w:rsidP="00A163A6">
            <w:pPr>
              <w:pStyle w:val="a2"/>
              <w:keepNext/>
              <w:rPr>
                <w:rFonts w:ascii="Calibri" w:hAnsi="Calibri" w:cs="Calibri"/>
              </w:rPr>
            </w:pPr>
            <w:r w:rsidRPr="00796F0B">
              <w:rPr>
                <w:rFonts w:cstheme="minorHAnsi"/>
                <w:lang w:eastAsia="da-DK"/>
              </w:rPr>
              <w:t>9</w:t>
            </w:r>
            <w:r w:rsidRPr="00796F0B">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5BB7081F" w14:textId="77777777" w:rsidR="005C2069" w:rsidRPr="00796F0B" w:rsidRDefault="005C2069" w:rsidP="00A163A6">
            <w:pPr>
              <w:pStyle w:val="a2"/>
              <w:keepNext/>
              <w:rPr>
                <w:rFonts w:ascii="Calibri" w:hAnsi="Calibri" w:cs="Calibri"/>
              </w:rPr>
            </w:pPr>
            <w:r w:rsidRPr="00796F0B">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17BF65FB" w14:textId="77777777" w:rsidR="005C2069" w:rsidRPr="00796F0B" w:rsidRDefault="005C2069" w:rsidP="00A163A6">
            <w:pPr>
              <w:pStyle w:val="a2"/>
              <w:keepNext/>
              <w:rPr>
                <w:rFonts w:ascii="Calibri" w:hAnsi="Calibri" w:cs="Calibri"/>
              </w:rPr>
            </w:pPr>
            <w:r w:rsidRPr="00796F0B">
              <w:rPr>
                <w:rFonts w:ascii="Calibri" w:hAnsi="Calibri" w:cs="Calibri"/>
              </w:rPr>
              <w:t>± 85.0 ns</w:t>
            </w:r>
          </w:p>
        </w:tc>
      </w:tr>
      <w:tr w:rsidR="005C2069" w:rsidRPr="00796F0B" w14:paraId="1393F779"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42807DEE" w14:textId="77777777" w:rsidR="005C2069" w:rsidRPr="00796F0B" w:rsidRDefault="005C2069" w:rsidP="00A163A6">
            <w:pPr>
              <w:pStyle w:val="a2"/>
              <w:keepNext/>
              <w:rPr>
                <w:rFonts w:ascii="Calibri" w:hAnsi="Calibri" w:cs="Calibri"/>
              </w:rPr>
            </w:pPr>
            <w:r w:rsidRPr="00796F0B">
              <w:rPr>
                <w:rFonts w:cstheme="minorHAnsi"/>
                <w:bCs/>
                <w:lang w:eastAsia="da-DK"/>
              </w:rPr>
              <w:t>Clock uncertainty</w:t>
            </w:r>
          </w:p>
        </w:tc>
        <w:tc>
          <w:tcPr>
            <w:tcW w:w="1559" w:type="dxa"/>
            <w:tcBorders>
              <w:top w:val="single" w:sz="4" w:space="0" w:color="000000"/>
              <w:left w:val="single" w:sz="4" w:space="0" w:color="000000"/>
              <w:bottom w:val="single" w:sz="4" w:space="0" w:color="000000"/>
              <w:right w:val="single" w:sz="4" w:space="0" w:color="000000"/>
            </w:tcBorders>
            <w:hideMark/>
          </w:tcPr>
          <w:p w14:paraId="566BDC11" w14:textId="77777777" w:rsidR="005C2069" w:rsidRPr="00796F0B" w:rsidRDefault="005C2069" w:rsidP="00A163A6">
            <w:pPr>
              <w:pStyle w:val="a2"/>
              <w:keepNext/>
              <w:rPr>
                <w:rFonts w:ascii="Calibri" w:hAnsi="Calibri" w:cs="Calibri"/>
              </w:rPr>
            </w:pPr>
            <w:r w:rsidRPr="00796F0B">
              <w:rPr>
                <w:rFonts w:cstheme="minorHAnsi"/>
                <w:lang w:eastAsia="da-DK"/>
              </w:rPr>
              <w:t>5</w:t>
            </w:r>
          </w:p>
        </w:tc>
        <w:tc>
          <w:tcPr>
            <w:tcW w:w="2126" w:type="dxa"/>
            <w:tcBorders>
              <w:top w:val="single" w:sz="4" w:space="0" w:color="000000"/>
              <w:left w:val="single" w:sz="4" w:space="0" w:color="000000"/>
              <w:bottom w:val="single" w:sz="4" w:space="0" w:color="000000"/>
              <w:right w:val="single" w:sz="4" w:space="0" w:color="000000"/>
            </w:tcBorders>
            <w:hideMark/>
          </w:tcPr>
          <w:p w14:paraId="02E65265" w14:textId="77777777" w:rsidR="005C2069" w:rsidRPr="00796F0B" w:rsidRDefault="005C2069" w:rsidP="00A163A6">
            <w:pPr>
              <w:pStyle w:val="a2"/>
              <w:keepNext/>
              <w:rPr>
                <w:rFonts w:ascii="Calibri" w:hAnsi="Calibri" w:cs="Calibri"/>
              </w:rPr>
            </w:pPr>
            <w:r w:rsidRPr="00796F0B">
              <w:rPr>
                <w:rFonts w:cstheme="minorHAnsi"/>
                <w:lang w:eastAsia="da-DK"/>
              </w:rPr>
              <w:t>-</w:t>
            </w:r>
          </w:p>
        </w:tc>
        <w:tc>
          <w:tcPr>
            <w:tcW w:w="3963" w:type="dxa"/>
            <w:tcBorders>
              <w:top w:val="single" w:sz="4" w:space="0" w:color="000000"/>
              <w:left w:val="single" w:sz="4" w:space="0" w:color="000000"/>
              <w:bottom w:val="single" w:sz="4" w:space="0" w:color="000000"/>
              <w:right w:val="single" w:sz="4" w:space="0" w:color="000000"/>
            </w:tcBorders>
            <w:hideMark/>
          </w:tcPr>
          <w:p w14:paraId="58F3947A" w14:textId="77777777" w:rsidR="005C2069" w:rsidRPr="00796F0B" w:rsidRDefault="005C2069" w:rsidP="00A163A6">
            <w:pPr>
              <w:pStyle w:val="a2"/>
              <w:keepNext/>
              <w:rPr>
                <w:rFonts w:ascii="Calibri" w:hAnsi="Calibri" w:cs="Calibri"/>
              </w:rPr>
            </w:pPr>
            <w:r w:rsidRPr="00796F0B">
              <w:rPr>
                <w:rFonts w:cstheme="minorHAnsi"/>
                <w:lang w:eastAsia="da-DK"/>
              </w:rPr>
              <w:t>See description below</w:t>
            </w:r>
          </w:p>
        </w:tc>
      </w:tr>
      <w:tr w:rsidR="005C2069" w:rsidRPr="00796F0B" w14:paraId="3A5A8A60"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2E899DB2" w14:textId="77777777" w:rsidR="005C2069" w:rsidRPr="00796F0B" w:rsidRDefault="005C2069" w:rsidP="00A163A6">
            <w:pPr>
              <w:pStyle w:val="a2"/>
              <w:keepNext/>
              <w:rPr>
                <w:rFonts w:ascii="Calibri" w:hAnsi="Calibri" w:cs="Calibri"/>
              </w:rPr>
            </w:pPr>
            <w:r w:rsidRPr="00796F0B">
              <w:rPr>
                <w:rFonts w:cstheme="minorHAnsi"/>
                <w:bCs/>
                <w:lang w:eastAsia="da-DK"/>
              </w:rPr>
              <w:t>Delay lower CW</w:t>
            </w:r>
          </w:p>
        </w:tc>
        <w:tc>
          <w:tcPr>
            <w:tcW w:w="1559" w:type="dxa"/>
            <w:tcBorders>
              <w:top w:val="single" w:sz="4" w:space="0" w:color="000000"/>
              <w:left w:val="single" w:sz="4" w:space="0" w:color="000000"/>
              <w:bottom w:val="single" w:sz="4" w:space="0" w:color="000000"/>
              <w:right w:val="single" w:sz="4" w:space="0" w:color="000000"/>
            </w:tcBorders>
            <w:hideMark/>
          </w:tcPr>
          <w:p w14:paraId="70738D1A" w14:textId="77777777" w:rsidR="005C2069" w:rsidRPr="0074682A" w:rsidRDefault="005C2069" w:rsidP="00A163A6">
            <w:pPr>
              <w:pStyle w:val="a2"/>
              <w:keepNext/>
              <w:rPr>
                <w:rFonts w:ascii="Calibri" w:hAnsi="Calibri" w:cs="Calibri"/>
              </w:rPr>
            </w:pPr>
            <w:r w:rsidRPr="0074682A">
              <w:rPr>
                <w:rFonts w:cstheme="minorHAnsi"/>
                <w:lang w:eastAsia="da-DK"/>
              </w:rPr>
              <w:t>14</w:t>
            </w:r>
            <w:r w:rsidRPr="0074682A">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1BF91DAD" w14:textId="77777777" w:rsidR="005C2069" w:rsidRPr="00560DAC" w:rsidRDefault="005C2069" w:rsidP="00A163A6">
            <w:pPr>
              <w:pStyle w:val="a2"/>
              <w:keepNext/>
              <w:rPr>
                <w:rFonts w:ascii="Calibri" w:hAnsi="Calibri" w:cs="Calibri"/>
              </w:rPr>
            </w:pPr>
            <w:r w:rsidRPr="00560DAC">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3EF439CF" w14:textId="77777777" w:rsidR="005C2069" w:rsidRPr="00533028" w:rsidRDefault="005C2069" w:rsidP="00A163A6">
            <w:pPr>
              <w:pStyle w:val="a2"/>
              <w:keepNext/>
              <w:rPr>
                <w:rFonts w:ascii="Calibri" w:hAnsi="Calibri" w:cs="Calibri"/>
              </w:rPr>
            </w:pPr>
            <w:r w:rsidRPr="00533028">
              <w:rPr>
                <w:rFonts w:ascii="Calibri" w:hAnsi="Calibri" w:cs="Calibri"/>
              </w:rPr>
              <w:t>± 2730.33 ns</w:t>
            </w:r>
          </w:p>
        </w:tc>
      </w:tr>
      <w:tr w:rsidR="005C2069" w:rsidRPr="00796F0B" w14:paraId="1532A356"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3E7B45FD" w14:textId="77777777" w:rsidR="005C2069" w:rsidRPr="00796F0B" w:rsidRDefault="005C2069" w:rsidP="00A163A6">
            <w:pPr>
              <w:pStyle w:val="a2"/>
              <w:keepNext/>
              <w:rPr>
                <w:rFonts w:ascii="Calibri" w:hAnsi="Calibri" w:cs="Calibri"/>
              </w:rPr>
            </w:pPr>
            <w:r w:rsidRPr="00796F0B">
              <w:rPr>
                <w:rFonts w:cstheme="minorHAnsi"/>
                <w:bCs/>
                <w:lang w:eastAsia="da-DK"/>
              </w:rPr>
              <w:t>Delay higher CW</w:t>
            </w:r>
          </w:p>
        </w:tc>
        <w:tc>
          <w:tcPr>
            <w:tcW w:w="1559" w:type="dxa"/>
            <w:tcBorders>
              <w:top w:val="single" w:sz="4" w:space="0" w:color="000000"/>
              <w:left w:val="single" w:sz="4" w:space="0" w:color="000000"/>
              <w:bottom w:val="single" w:sz="4" w:space="0" w:color="000000"/>
              <w:right w:val="single" w:sz="4" w:space="0" w:color="000000"/>
            </w:tcBorders>
            <w:hideMark/>
          </w:tcPr>
          <w:p w14:paraId="1A38CED5" w14:textId="77777777" w:rsidR="005C2069" w:rsidRPr="00796F0B" w:rsidRDefault="005C2069" w:rsidP="00A163A6">
            <w:pPr>
              <w:pStyle w:val="a2"/>
              <w:keepNext/>
              <w:rPr>
                <w:rFonts w:cstheme="minorHAnsi"/>
                <w:lang w:eastAsia="da-DK"/>
              </w:rPr>
            </w:pPr>
            <w:r w:rsidRPr="00796F0B">
              <w:rPr>
                <w:rFonts w:cstheme="minorHAnsi"/>
                <w:lang w:eastAsia="da-DK"/>
              </w:rPr>
              <w:t>14</w:t>
            </w:r>
            <w:r w:rsidRPr="00796F0B">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106385A4" w14:textId="77777777" w:rsidR="005C2069" w:rsidRPr="00796F0B" w:rsidRDefault="005C2069" w:rsidP="00A163A6">
            <w:pPr>
              <w:pStyle w:val="a2"/>
              <w:keepNext/>
              <w:rPr>
                <w:rFonts w:ascii="Calibri" w:hAnsi="Calibri" w:cs="Calibri"/>
                <w:lang w:eastAsia="en-GB"/>
              </w:rPr>
            </w:pPr>
            <w:r w:rsidRPr="00796F0B">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550AAA43" w14:textId="77777777" w:rsidR="005C2069" w:rsidRPr="00796F0B" w:rsidRDefault="005C2069" w:rsidP="00A163A6">
            <w:pPr>
              <w:pStyle w:val="a2"/>
              <w:keepNext/>
              <w:rPr>
                <w:rFonts w:ascii="Calibri" w:hAnsi="Calibri" w:cs="Calibri"/>
              </w:rPr>
            </w:pPr>
            <w:r w:rsidRPr="00796F0B">
              <w:rPr>
                <w:rFonts w:ascii="Calibri" w:hAnsi="Calibri" w:cs="Calibri"/>
              </w:rPr>
              <w:t>± 2730.33 ns</w:t>
            </w:r>
          </w:p>
        </w:tc>
      </w:tr>
      <w:tr w:rsidR="005C2069" w:rsidRPr="00796F0B" w14:paraId="115FA739"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52B0C94C" w14:textId="77777777" w:rsidR="005C2069" w:rsidRPr="00796F0B" w:rsidRDefault="005C2069" w:rsidP="00A163A6">
            <w:pPr>
              <w:pStyle w:val="a2"/>
              <w:keepNext/>
              <w:rPr>
                <w:rFonts w:ascii="Calibri" w:hAnsi="Calibri" w:cs="Calibri"/>
              </w:rPr>
            </w:pPr>
            <w:r w:rsidRPr="00796F0B">
              <w:rPr>
                <w:rFonts w:cstheme="minorHAnsi"/>
                <w:bCs/>
                <w:lang w:eastAsia="da-DK"/>
              </w:rPr>
              <w:t>Delay MSK</w:t>
            </w:r>
          </w:p>
        </w:tc>
        <w:tc>
          <w:tcPr>
            <w:tcW w:w="1559" w:type="dxa"/>
            <w:tcBorders>
              <w:top w:val="single" w:sz="4" w:space="0" w:color="000000"/>
              <w:left w:val="single" w:sz="4" w:space="0" w:color="000000"/>
              <w:bottom w:val="single" w:sz="4" w:space="0" w:color="000000"/>
              <w:right w:val="single" w:sz="4" w:space="0" w:color="000000"/>
            </w:tcBorders>
            <w:hideMark/>
          </w:tcPr>
          <w:p w14:paraId="63274525" w14:textId="77777777" w:rsidR="005C2069" w:rsidRPr="00796F0B" w:rsidRDefault="005C2069" w:rsidP="00A163A6">
            <w:pPr>
              <w:pStyle w:val="a2"/>
              <w:keepNext/>
              <w:rPr>
                <w:rFonts w:cstheme="minorHAnsi"/>
                <w:lang w:eastAsia="da-DK"/>
              </w:rPr>
            </w:pPr>
            <w:r w:rsidRPr="00796F0B">
              <w:rPr>
                <w:rFonts w:cstheme="minorHAnsi"/>
                <w:lang w:eastAsia="da-DK"/>
              </w:rPr>
              <w:t>14</w:t>
            </w:r>
            <w:r w:rsidRPr="00796F0B">
              <w:rPr>
                <w:rFonts w:cs="Calibri"/>
                <w:sz w:val="20"/>
                <w:szCs w:val="20"/>
              </w:rPr>
              <w:t>*</w:t>
            </w:r>
          </w:p>
        </w:tc>
        <w:tc>
          <w:tcPr>
            <w:tcW w:w="2126" w:type="dxa"/>
            <w:tcBorders>
              <w:top w:val="single" w:sz="4" w:space="0" w:color="000000"/>
              <w:left w:val="single" w:sz="4" w:space="0" w:color="000000"/>
              <w:bottom w:val="single" w:sz="4" w:space="0" w:color="000000"/>
              <w:right w:val="single" w:sz="4" w:space="0" w:color="000000"/>
            </w:tcBorders>
            <w:hideMark/>
          </w:tcPr>
          <w:p w14:paraId="749482CA" w14:textId="77777777" w:rsidR="005C2069" w:rsidRPr="00796F0B" w:rsidRDefault="005C2069" w:rsidP="00A163A6">
            <w:pPr>
              <w:pStyle w:val="a2"/>
              <w:keepNext/>
              <w:rPr>
                <w:rFonts w:ascii="Calibri" w:hAnsi="Calibri" w:cs="Calibri"/>
                <w:lang w:eastAsia="en-GB"/>
              </w:rPr>
            </w:pPr>
            <w:r w:rsidRPr="00796F0B">
              <w:rPr>
                <w:rFonts w:cstheme="minorHAnsi"/>
                <w:lang w:eastAsia="da-DK"/>
              </w:rPr>
              <w:t>1/3 ns</w:t>
            </w:r>
          </w:p>
        </w:tc>
        <w:tc>
          <w:tcPr>
            <w:tcW w:w="3963" w:type="dxa"/>
            <w:tcBorders>
              <w:top w:val="single" w:sz="4" w:space="0" w:color="000000"/>
              <w:left w:val="single" w:sz="4" w:space="0" w:color="000000"/>
              <w:bottom w:val="single" w:sz="4" w:space="0" w:color="000000"/>
              <w:right w:val="single" w:sz="4" w:space="0" w:color="000000"/>
            </w:tcBorders>
            <w:hideMark/>
          </w:tcPr>
          <w:p w14:paraId="006A843C" w14:textId="77777777" w:rsidR="005C2069" w:rsidRPr="00796F0B" w:rsidRDefault="005C2069" w:rsidP="00A163A6">
            <w:pPr>
              <w:pStyle w:val="a2"/>
              <w:keepNext/>
              <w:rPr>
                <w:rFonts w:ascii="Calibri" w:hAnsi="Calibri" w:cs="Calibri"/>
              </w:rPr>
            </w:pPr>
            <w:r w:rsidRPr="00796F0B">
              <w:rPr>
                <w:rFonts w:ascii="Calibri" w:hAnsi="Calibri" w:cs="Calibri"/>
              </w:rPr>
              <w:t>± 2730.33 ns</w:t>
            </w:r>
          </w:p>
        </w:tc>
      </w:tr>
      <w:tr w:rsidR="005C2069" w:rsidRPr="00796F0B" w14:paraId="6081B16F"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1D9EFCBE" w14:textId="77777777" w:rsidR="005C2069" w:rsidRPr="00796F0B" w:rsidRDefault="005C2069" w:rsidP="00A163A6">
            <w:pPr>
              <w:pStyle w:val="a2"/>
              <w:keepNext/>
              <w:rPr>
                <w:rFonts w:ascii="Calibri" w:hAnsi="Calibri" w:cs="Calibri"/>
              </w:rPr>
            </w:pPr>
            <w:r w:rsidRPr="00796F0B">
              <w:rPr>
                <w:rFonts w:cstheme="minorHAnsi"/>
                <w:bCs/>
                <w:lang w:eastAsia="da-DK"/>
              </w:rPr>
              <w:t>Phase MSK</w:t>
            </w:r>
          </w:p>
        </w:tc>
        <w:tc>
          <w:tcPr>
            <w:tcW w:w="1559" w:type="dxa"/>
            <w:tcBorders>
              <w:top w:val="single" w:sz="4" w:space="0" w:color="000000"/>
              <w:left w:val="single" w:sz="4" w:space="0" w:color="000000"/>
              <w:bottom w:val="single" w:sz="4" w:space="0" w:color="000000"/>
              <w:right w:val="single" w:sz="4" w:space="0" w:color="000000"/>
            </w:tcBorders>
            <w:hideMark/>
          </w:tcPr>
          <w:p w14:paraId="7752CB7E" w14:textId="77777777" w:rsidR="005C2069" w:rsidRPr="00796F0B" w:rsidRDefault="005C2069" w:rsidP="00A163A6">
            <w:pPr>
              <w:pStyle w:val="a2"/>
              <w:keepNext/>
              <w:rPr>
                <w:rFonts w:cstheme="minorHAnsi"/>
                <w:lang w:eastAsia="da-DK"/>
              </w:rPr>
            </w:pPr>
            <w:r w:rsidRPr="00796F0B">
              <w:rPr>
                <w:rFonts w:cstheme="minorHAnsi"/>
                <w:lang w:eastAsia="da-DK"/>
              </w:rPr>
              <w:t>2</w:t>
            </w:r>
          </w:p>
        </w:tc>
        <w:tc>
          <w:tcPr>
            <w:tcW w:w="2126" w:type="dxa"/>
            <w:tcBorders>
              <w:top w:val="single" w:sz="4" w:space="0" w:color="000000"/>
              <w:left w:val="single" w:sz="4" w:space="0" w:color="000000"/>
              <w:bottom w:val="single" w:sz="4" w:space="0" w:color="000000"/>
              <w:right w:val="single" w:sz="4" w:space="0" w:color="000000"/>
            </w:tcBorders>
            <w:hideMark/>
          </w:tcPr>
          <w:p w14:paraId="3E558763" w14:textId="77777777" w:rsidR="005C2069" w:rsidRPr="00796F0B" w:rsidRDefault="005C2069" w:rsidP="00A163A6">
            <w:pPr>
              <w:pStyle w:val="a2"/>
              <w:keepNext/>
              <w:rPr>
                <w:rFonts w:ascii="Calibri" w:hAnsi="Calibri" w:cs="Calibri"/>
                <w:lang w:eastAsia="en-GB"/>
              </w:rPr>
            </w:pPr>
            <w:r w:rsidRPr="00796F0B">
              <w:rPr>
                <w:rFonts w:cstheme="minorHAnsi"/>
                <w:lang w:eastAsia="da-DK"/>
              </w:rPr>
              <w:t>0.5 π rad</w:t>
            </w:r>
          </w:p>
        </w:tc>
        <w:tc>
          <w:tcPr>
            <w:tcW w:w="3963" w:type="dxa"/>
            <w:tcBorders>
              <w:top w:val="single" w:sz="4" w:space="0" w:color="000000"/>
              <w:left w:val="single" w:sz="4" w:space="0" w:color="000000"/>
              <w:bottom w:val="single" w:sz="4" w:space="0" w:color="000000"/>
              <w:right w:val="single" w:sz="4" w:space="0" w:color="000000"/>
            </w:tcBorders>
            <w:hideMark/>
          </w:tcPr>
          <w:p w14:paraId="7237C4B1" w14:textId="77777777" w:rsidR="005C2069" w:rsidRPr="00BD3FB2" w:rsidRDefault="005C2069" w:rsidP="00A163A6">
            <w:pPr>
              <w:pStyle w:val="a2"/>
              <w:keepNext/>
              <w:rPr>
                <w:rFonts w:ascii="Calibri" w:hAnsi="Calibri" w:cs="Calibri"/>
              </w:rPr>
            </w:pPr>
            <w:r w:rsidRPr="00BD3FB2">
              <w:rPr>
                <w:rFonts w:cstheme="minorHAnsi"/>
                <w:lang w:eastAsia="da-DK"/>
              </w:rPr>
              <w:t xml:space="preserve">0 rad - 1.5 </w:t>
            </w:r>
            <w:r w:rsidRPr="00796F0B">
              <w:rPr>
                <w:rFonts w:cstheme="minorHAnsi"/>
                <w:lang w:eastAsia="da-DK"/>
              </w:rPr>
              <w:t>π</w:t>
            </w:r>
            <w:r w:rsidRPr="00BD3FB2">
              <w:rPr>
                <w:rFonts w:cstheme="minorHAnsi"/>
                <w:lang w:eastAsia="da-DK"/>
              </w:rPr>
              <w:t xml:space="preserve"> rad</w:t>
            </w:r>
          </w:p>
        </w:tc>
      </w:tr>
      <w:tr w:rsidR="005C2069" w:rsidRPr="00796F0B" w14:paraId="5409495C"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6A80E855" w14:textId="77777777" w:rsidR="005C2069" w:rsidRPr="00796F0B" w:rsidRDefault="005C2069" w:rsidP="00A163A6">
            <w:pPr>
              <w:pStyle w:val="a2"/>
              <w:keepNext/>
              <w:rPr>
                <w:rFonts w:ascii="Calibri" w:hAnsi="Calibri" w:cs="Calibri"/>
                <w:i/>
              </w:rPr>
            </w:pPr>
            <w:r w:rsidRPr="00796F0B">
              <w:rPr>
                <w:rFonts w:cstheme="minorHAnsi"/>
                <w:bCs/>
                <w:i/>
                <w:lang w:eastAsia="da-DK"/>
              </w:rPr>
              <w:t>Reserved</w:t>
            </w:r>
          </w:p>
        </w:tc>
        <w:tc>
          <w:tcPr>
            <w:tcW w:w="1559" w:type="dxa"/>
            <w:tcBorders>
              <w:top w:val="single" w:sz="4" w:space="0" w:color="000000"/>
              <w:left w:val="single" w:sz="4" w:space="0" w:color="000000"/>
              <w:bottom w:val="single" w:sz="4" w:space="0" w:color="000000"/>
              <w:right w:val="single" w:sz="4" w:space="0" w:color="000000"/>
            </w:tcBorders>
            <w:hideMark/>
          </w:tcPr>
          <w:p w14:paraId="6E5DEC21" w14:textId="77777777" w:rsidR="005C2069" w:rsidRPr="00796F0B" w:rsidRDefault="005C2069" w:rsidP="00A163A6">
            <w:pPr>
              <w:pStyle w:val="a2"/>
              <w:keepNext/>
              <w:rPr>
                <w:rFonts w:cstheme="minorHAnsi"/>
                <w:i/>
                <w:lang w:eastAsia="da-DK"/>
              </w:rPr>
            </w:pPr>
            <w:r w:rsidRPr="00796F0B">
              <w:rPr>
                <w:rFonts w:cstheme="minorHAnsi"/>
                <w:i/>
                <w:lang w:eastAsia="da-DK"/>
              </w:rPr>
              <w:t>2</w:t>
            </w:r>
          </w:p>
        </w:tc>
        <w:tc>
          <w:tcPr>
            <w:tcW w:w="2126" w:type="dxa"/>
            <w:tcBorders>
              <w:top w:val="single" w:sz="4" w:space="0" w:color="000000"/>
              <w:left w:val="single" w:sz="4" w:space="0" w:color="000000"/>
              <w:bottom w:val="single" w:sz="4" w:space="0" w:color="000000"/>
              <w:right w:val="single" w:sz="4" w:space="0" w:color="000000"/>
            </w:tcBorders>
          </w:tcPr>
          <w:p w14:paraId="2438935E" w14:textId="77777777" w:rsidR="005C2069" w:rsidRPr="00796F0B" w:rsidRDefault="005C2069" w:rsidP="00A163A6">
            <w:pPr>
              <w:pStyle w:val="a2"/>
              <w:keepNext/>
              <w:rPr>
                <w:rFonts w:ascii="Calibri" w:hAnsi="Calibri" w:cs="Calibri"/>
                <w:i/>
                <w:lang w:eastAsia="en-GB"/>
              </w:rPr>
            </w:pPr>
          </w:p>
        </w:tc>
        <w:tc>
          <w:tcPr>
            <w:tcW w:w="3963" w:type="dxa"/>
            <w:tcBorders>
              <w:top w:val="single" w:sz="4" w:space="0" w:color="000000"/>
              <w:left w:val="single" w:sz="4" w:space="0" w:color="000000"/>
              <w:bottom w:val="single" w:sz="4" w:space="0" w:color="000000"/>
              <w:right w:val="single" w:sz="4" w:space="0" w:color="000000"/>
            </w:tcBorders>
            <w:hideMark/>
          </w:tcPr>
          <w:p w14:paraId="297A4DD9" w14:textId="77777777" w:rsidR="005C2069" w:rsidRPr="00796F0B" w:rsidRDefault="005C2069" w:rsidP="00A163A6">
            <w:pPr>
              <w:pStyle w:val="a2"/>
              <w:keepNext/>
              <w:rPr>
                <w:rFonts w:ascii="Calibri" w:hAnsi="Calibri" w:cs="Calibri"/>
                <w:i/>
              </w:rPr>
            </w:pPr>
            <w:r w:rsidRPr="00796F0B">
              <w:rPr>
                <w:rFonts w:cstheme="minorHAnsi"/>
                <w:i/>
                <w:lang w:eastAsia="da-DK"/>
              </w:rPr>
              <w:t>For future use</w:t>
            </w:r>
          </w:p>
        </w:tc>
      </w:tr>
      <w:tr w:rsidR="005C2069" w:rsidRPr="00796F0B" w14:paraId="4872FC68" w14:textId="77777777" w:rsidTr="00A163A6">
        <w:tc>
          <w:tcPr>
            <w:tcW w:w="1980" w:type="dxa"/>
            <w:tcBorders>
              <w:top w:val="single" w:sz="4" w:space="0" w:color="000000"/>
              <w:left w:val="single" w:sz="4" w:space="0" w:color="000000"/>
              <w:bottom w:val="single" w:sz="4" w:space="0" w:color="000000"/>
              <w:right w:val="single" w:sz="4" w:space="0" w:color="000000"/>
            </w:tcBorders>
            <w:hideMark/>
          </w:tcPr>
          <w:p w14:paraId="03502BDD" w14:textId="77777777" w:rsidR="005C2069" w:rsidRPr="00796F0B" w:rsidRDefault="005C2069" w:rsidP="00A163A6">
            <w:pPr>
              <w:pStyle w:val="a2"/>
              <w:keepNext/>
              <w:rPr>
                <w:rFonts w:ascii="Calibri" w:hAnsi="Calibri" w:cs="Calibri"/>
              </w:rPr>
            </w:pPr>
            <w:r w:rsidRPr="00796F0B">
              <w:rPr>
                <w:rFonts w:ascii="Calibri" w:hAnsi="Calibri" w:cs="Calibri"/>
              </w:rPr>
              <w:t>Parity</w:t>
            </w:r>
          </w:p>
        </w:tc>
        <w:tc>
          <w:tcPr>
            <w:tcW w:w="1559" w:type="dxa"/>
            <w:tcBorders>
              <w:top w:val="single" w:sz="4" w:space="0" w:color="000000"/>
              <w:left w:val="single" w:sz="4" w:space="0" w:color="000000"/>
              <w:bottom w:val="single" w:sz="4" w:space="0" w:color="000000"/>
              <w:right w:val="single" w:sz="4" w:space="0" w:color="000000"/>
            </w:tcBorders>
            <w:hideMark/>
          </w:tcPr>
          <w:p w14:paraId="35AF5DCE" w14:textId="77777777" w:rsidR="005C2069" w:rsidRPr="00796F0B" w:rsidRDefault="005C2069" w:rsidP="00A163A6">
            <w:pPr>
              <w:pStyle w:val="a2"/>
              <w:keepNext/>
              <w:rPr>
                <w:rFonts w:cstheme="minorHAnsi"/>
                <w:lang w:eastAsia="da-DK"/>
              </w:rPr>
            </w:pPr>
            <w:r w:rsidRPr="00796F0B">
              <w:rPr>
                <w:rFonts w:cstheme="minorHAnsi"/>
                <w:lang w:eastAsia="da-DK"/>
              </w:rPr>
              <w:t>18</w:t>
            </w:r>
          </w:p>
        </w:tc>
        <w:tc>
          <w:tcPr>
            <w:tcW w:w="2126" w:type="dxa"/>
            <w:tcBorders>
              <w:top w:val="single" w:sz="4" w:space="0" w:color="000000"/>
              <w:left w:val="single" w:sz="4" w:space="0" w:color="000000"/>
              <w:bottom w:val="single" w:sz="4" w:space="0" w:color="000000"/>
              <w:right w:val="single" w:sz="4" w:space="0" w:color="000000"/>
            </w:tcBorders>
          </w:tcPr>
          <w:p w14:paraId="23AE7B3C" w14:textId="77777777" w:rsidR="005C2069" w:rsidRPr="00796F0B" w:rsidRDefault="005C2069" w:rsidP="00A163A6">
            <w:pPr>
              <w:pStyle w:val="a2"/>
              <w:keepNext/>
              <w:rPr>
                <w:rFonts w:ascii="Calibri" w:hAnsi="Calibri" w:cs="Calibri"/>
                <w:lang w:eastAsia="en-GB"/>
              </w:rPr>
            </w:pPr>
          </w:p>
        </w:tc>
        <w:tc>
          <w:tcPr>
            <w:tcW w:w="3963" w:type="dxa"/>
            <w:tcBorders>
              <w:top w:val="single" w:sz="4" w:space="0" w:color="000000"/>
              <w:left w:val="single" w:sz="4" w:space="0" w:color="000000"/>
              <w:bottom w:val="single" w:sz="4" w:space="0" w:color="000000"/>
              <w:right w:val="single" w:sz="4" w:space="0" w:color="000000"/>
            </w:tcBorders>
          </w:tcPr>
          <w:p w14:paraId="77BA7DA4" w14:textId="77777777" w:rsidR="005C2069" w:rsidRPr="00796F0B" w:rsidRDefault="005C2069" w:rsidP="00A163A6">
            <w:pPr>
              <w:pStyle w:val="a2"/>
              <w:keepNext/>
              <w:rPr>
                <w:rFonts w:ascii="Calibri" w:hAnsi="Calibri" w:cs="Calibri"/>
              </w:rPr>
            </w:pPr>
          </w:p>
        </w:tc>
      </w:tr>
    </w:tbl>
    <w:p w14:paraId="7E49F71F" w14:textId="2AE993B6" w:rsidR="005C2069" w:rsidRPr="00796F0B" w:rsidRDefault="005C2069" w:rsidP="005C2069">
      <w:pPr>
        <w:pStyle w:val="a2"/>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Pr="00796F0B">
        <w:rPr>
          <w:sz w:val="20"/>
          <w:szCs w:val="20"/>
        </w:rPr>
        <w:t xml:space="preserve">ost </w:t>
      </w:r>
      <w:r w:rsidR="005D4AAD">
        <w:rPr>
          <w:sz w:val="20"/>
          <w:szCs w:val="20"/>
        </w:rPr>
        <w:t>s</w:t>
      </w:r>
      <w:r w:rsidRPr="00796F0B">
        <w:rPr>
          <w:sz w:val="20"/>
          <w:szCs w:val="20"/>
        </w:rPr>
        <w:t xml:space="preserve">ignificant </w:t>
      </w:r>
      <w:r w:rsidR="005D4AAD">
        <w:rPr>
          <w:sz w:val="20"/>
          <w:szCs w:val="20"/>
        </w:rPr>
        <w:t>b</w:t>
      </w:r>
      <w:r w:rsidRPr="00796F0B">
        <w:rPr>
          <w:sz w:val="20"/>
          <w:szCs w:val="20"/>
        </w:rPr>
        <w:t>it.</w:t>
      </w:r>
    </w:p>
    <w:p w14:paraId="769A5C31" w14:textId="77777777" w:rsidR="005C2069" w:rsidRPr="00796F0B" w:rsidRDefault="005C2069" w:rsidP="005C2069">
      <w:pPr>
        <w:pStyle w:val="a2"/>
        <w:rPr>
          <w:rFonts w:cstheme="minorHAnsi"/>
        </w:rPr>
      </w:pPr>
    </w:p>
    <w:p w14:paraId="1ACFAE6D" w14:textId="77777777" w:rsidR="005C2069" w:rsidRPr="00796F0B" w:rsidRDefault="005C2069" w:rsidP="005C2069">
      <w:pPr>
        <w:pStyle w:val="a2"/>
        <w:rPr>
          <w:rFonts w:cstheme="minorHAnsi"/>
        </w:rPr>
      </w:pPr>
      <w:r w:rsidRPr="00796F0B">
        <w:rPr>
          <w:rFonts w:cstheme="minorHAnsi"/>
          <w:b/>
        </w:rPr>
        <w:t>Week number</w:t>
      </w:r>
      <w:r w:rsidRPr="00796F0B">
        <w:rPr>
          <w:rFonts w:cstheme="minorHAnsi"/>
        </w:rPr>
        <w:t xml:space="preserve">: </w:t>
      </w:r>
      <w:r w:rsidRPr="00796F0B">
        <w:rPr>
          <w:rFonts w:cstheme="minorHAnsi"/>
          <w:lang w:eastAsia="da-DK"/>
        </w:rPr>
        <w:t xml:space="preserve">Number of RMST week for the transmission of the message. </w:t>
      </w:r>
    </w:p>
    <w:p w14:paraId="2C63515B" w14:textId="77777777" w:rsidR="005C2069" w:rsidRPr="00796F0B" w:rsidRDefault="005C2069" w:rsidP="005C2069">
      <w:pPr>
        <w:pStyle w:val="a2"/>
        <w:rPr>
          <w:rFonts w:cstheme="minorHAnsi"/>
          <w:bCs/>
          <w:lang w:eastAsia="da-DK"/>
        </w:rPr>
      </w:pPr>
      <w:r w:rsidRPr="00796F0B">
        <w:rPr>
          <w:rFonts w:cstheme="minorHAnsi"/>
          <w:b/>
          <w:bCs/>
          <w:lang w:eastAsia="da-DK"/>
        </w:rPr>
        <w:t>Clock offset</w:t>
      </w:r>
      <w:r w:rsidRPr="00796F0B">
        <w:rPr>
          <w:rFonts w:cstheme="minorHAnsi"/>
          <w:bCs/>
          <w:lang w:eastAsia="da-DK"/>
        </w:rPr>
        <w:t>:</w:t>
      </w:r>
      <w:r w:rsidRPr="00796F0B">
        <w:rPr>
          <w:rFonts w:cstheme="minorHAnsi"/>
          <w:lang w:eastAsia="da-DK"/>
        </w:rPr>
        <w:t xml:space="preserve"> Current offset of local clock at the transmitter site to RMST.</w:t>
      </w:r>
    </w:p>
    <w:p w14:paraId="7934EE04" w14:textId="77777777" w:rsidR="005C2069" w:rsidRPr="00796F0B" w:rsidRDefault="005C2069" w:rsidP="005C2069">
      <w:pPr>
        <w:pStyle w:val="a2"/>
        <w:rPr>
          <w:rFonts w:ascii="Calibri" w:hAnsi="Calibri" w:cs="Calibri"/>
          <w:lang w:eastAsia="en-GB"/>
        </w:rPr>
      </w:pPr>
      <w:r w:rsidRPr="00796F0B">
        <w:rPr>
          <w:rFonts w:cstheme="minorHAnsi"/>
          <w:b/>
          <w:bCs/>
          <w:lang w:eastAsia="da-DK"/>
        </w:rPr>
        <w:t>Clock uncertainty</w:t>
      </w:r>
      <w:r w:rsidRPr="00796F0B">
        <w:rPr>
          <w:rFonts w:cstheme="minorHAnsi"/>
          <w:bCs/>
          <w:lang w:eastAsia="da-DK"/>
        </w:rPr>
        <w:t xml:space="preserve">: The clock offset uncertainty is given </w:t>
      </w:r>
      <w:r w:rsidRPr="00796F0B">
        <w:rPr>
          <w:rFonts w:ascii="Calibri" w:hAnsi="Calibri"/>
        </w:rPr>
        <w:t xml:space="preserve">as 1σ confidence level. It offers 32 levels </w:t>
      </w:r>
      <w:r w:rsidRPr="00796F0B">
        <w:rPr>
          <w:rFonts w:ascii="Calibri" w:hAnsi="Calibri"/>
          <w:i/>
        </w:rPr>
        <w:t>n</w:t>
      </w:r>
      <w:r w:rsidRPr="00796F0B">
        <w:rPr>
          <w:rFonts w:ascii="Calibri" w:hAnsi="Calibri"/>
        </w:rPr>
        <w:t xml:space="preserve"> of uncertainty </w:t>
      </w:r>
      <w:r w:rsidRPr="00796F0B">
        <w:rPr>
          <w:rFonts w:ascii="Calibri" w:hAnsi="Calibri"/>
          <w:i/>
        </w:rPr>
        <w:t>u</w:t>
      </w:r>
      <w:r w:rsidRPr="00796F0B">
        <w:rPr>
          <w:rFonts w:ascii="Calibri" w:hAnsi="Calibri"/>
        </w:rPr>
        <w:t xml:space="preserve"> which are given by</w:t>
      </w:r>
    </w:p>
    <w:p w14:paraId="7E9C071C" w14:textId="77777777" w:rsidR="005C2069" w:rsidRPr="00796F0B" w:rsidRDefault="005C2069" w:rsidP="005C2069">
      <w:pPr>
        <w:pStyle w:val="a2"/>
        <w:ind w:firstLine="720"/>
        <w:rPr>
          <w:rFonts w:ascii="Calibri" w:hAnsi="Calibri"/>
        </w:rPr>
      </w:pPr>
      <w:r w:rsidRPr="00796F0B">
        <w:rPr>
          <w:rFonts w:ascii="Calibri" w:hAnsi="Calibri"/>
          <w:i/>
        </w:rPr>
        <w:t>u</w:t>
      </w:r>
      <w:r w:rsidRPr="00796F0B">
        <w:rPr>
          <w:rFonts w:ascii="Calibri" w:hAnsi="Calibri"/>
        </w:rPr>
        <w:t xml:space="preserve"> = (</w:t>
      </w:r>
      <w:proofErr w:type="spellStart"/>
      <w:r w:rsidRPr="00796F0B">
        <w:rPr>
          <w:rFonts w:ascii="Calibri" w:hAnsi="Calibri"/>
          <w:i/>
        </w:rPr>
        <w:t>k</w:t>
      </w:r>
      <w:r w:rsidRPr="00796F0B">
        <w:rPr>
          <w:rFonts w:ascii="Calibri" w:hAnsi="Calibri"/>
          <w:i/>
          <w:vertAlign w:val="superscript"/>
        </w:rPr>
        <w:t>n</w:t>
      </w:r>
      <w:proofErr w:type="spellEnd"/>
      <w:r w:rsidRPr="00796F0B">
        <w:rPr>
          <w:rFonts w:ascii="Calibri" w:hAnsi="Calibri"/>
        </w:rPr>
        <w:t xml:space="preserve"> - 1) ns   for   0 &lt; </w:t>
      </w:r>
      <w:r w:rsidRPr="00796F0B">
        <w:rPr>
          <w:rFonts w:ascii="Calibri" w:hAnsi="Calibri"/>
          <w:i/>
        </w:rPr>
        <w:t>n</w:t>
      </w:r>
      <w:r w:rsidRPr="00796F0B">
        <w:rPr>
          <w:rFonts w:ascii="Calibri" w:hAnsi="Calibri"/>
        </w:rPr>
        <w:t xml:space="preserve"> &lt; 31   with </w:t>
      </w:r>
      <w:r w:rsidRPr="00796F0B">
        <w:rPr>
          <w:rFonts w:ascii="Calibri" w:hAnsi="Calibri"/>
          <w:i/>
        </w:rPr>
        <w:t>k</w:t>
      </w:r>
      <w:r w:rsidRPr="00796F0B">
        <w:rPr>
          <w:rFonts w:ascii="Calibri" w:hAnsi="Calibri"/>
        </w:rPr>
        <w:t xml:space="preserve"> = </w:t>
      </w:r>
      <w:proofErr w:type="gramStart"/>
      <w:r w:rsidRPr="00796F0B">
        <w:rPr>
          <w:rFonts w:ascii="Calibri" w:hAnsi="Calibri"/>
        </w:rPr>
        <w:t>1.25 .</w:t>
      </w:r>
      <w:proofErr w:type="gramEnd"/>
      <w:r w:rsidRPr="00796F0B">
        <w:rPr>
          <w:rFonts w:ascii="Calibri" w:hAnsi="Calibri"/>
        </w:rPr>
        <w:tab/>
      </w:r>
      <w:r w:rsidRPr="00796F0B">
        <w:rPr>
          <w:rFonts w:ascii="Calibri" w:hAnsi="Calibri"/>
        </w:rPr>
        <w:tab/>
      </w:r>
      <w:r w:rsidRPr="00796F0B">
        <w:rPr>
          <w:rFonts w:ascii="Calibri" w:hAnsi="Calibri"/>
        </w:rPr>
        <w:tab/>
      </w:r>
      <w:r w:rsidRPr="00796F0B">
        <w:rPr>
          <w:rFonts w:ascii="Calibri" w:hAnsi="Calibri"/>
        </w:rPr>
        <w:tab/>
      </w:r>
      <w:r w:rsidRPr="00796F0B">
        <w:rPr>
          <w:rFonts w:ascii="Calibri" w:hAnsi="Calibri"/>
        </w:rPr>
        <w:tab/>
      </w:r>
      <w:r w:rsidRPr="00796F0B">
        <w:rPr>
          <w:rFonts w:ascii="Calibri" w:hAnsi="Calibri"/>
        </w:rPr>
        <w:tab/>
        <w:t xml:space="preserve">           Eq. 1</w:t>
      </w:r>
    </w:p>
    <w:p w14:paraId="42C9C085" w14:textId="0F08E305" w:rsidR="005C2069" w:rsidRPr="00796F0B" w:rsidRDefault="005C2069" w:rsidP="005C2069">
      <w:pPr>
        <w:pStyle w:val="a2"/>
        <w:rPr>
          <w:rFonts w:ascii="Calibri" w:hAnsi="Calibri"/>
        </w:rPr>
      </w:pPr>
      <w:r w:rsidRPr="00796F0B">
        <w:rPr>
          <w:rFonts w:ascii="Calibri" w:hAnsi="Calibri"/>
        </w:rPr>
        <w:t xml:space="preserve">It describes uncertainties ranging from 0.25 ns to about 806.8 ns. The values of </w:t>
      </w:r>
      <w:r w:rsidRPr="00796F0B">
        <w:rPr>
          <w:rFonts w:ascii="Calibri" w:hAnsi="Calibri"/>
          <w:i/>
        </w:rPr>
        <w:t>n</w:t>
      </w:r>
      <w:r w:rsidRPr="00796F0B">
        <w:rPr>
          <w:rFonts w:ascii="Calibri" w:hAnsi="Calibri"/>
        </w:rPr>
        <w:t xml:space="preserve"> = 0 and </w:t>
      </w:r>
      <w:r w:rsidRPr="00796F0B">
        <w:rPr>
          <w:rFonts w:ascii="Calibri" w:hAnsi="Calibri"/>
          <w:i/>
        </w:rPr>
        <w:t>n</w:t>
      </w:r>
      <w:r w:rsidRPr="00796F0B">
        <w:rPr>
          <w:rFonts w:ascii="Calibri" w:hAnsi="Calibri"/>
        </w:rPr>
        <w:t xml:space="preserve"> = 31 have a special meaning (</w:t>
      </w:r>
      <w:r w:rsidR="00963370">
        <w:rPr>
          <w:rFonts w:ascii="Calibri" w:hAnsi="Calibri"/>
        </w:rPr>
        <w:fldChar w:fldCharType="begin"/>
      </w:r>
      <w:r w:rsidR="00963370">
        <w:rPr>
          <w:rFonts w:ascii="Calibri" w:hAnsi="Calibri"/>
        </w:rPr>
        <w:instrText xml:space="preserve"> REF _Ref145460113 \h </w:instrText>
      </w:r>
      <w:r w:rsidR="00963370">
        <w:rPr>
          <w:rFonts w:ascii="Calibri" w:hAnsi="Calibri"/>
        </w:rPr>
      </w:r>
      <w:r w:rsidR="00963370">
        <w:rPr>
          <w:rFonts w:ascii="Calibri" w:hAnsi="Calibri"/>
        </w:rPr>
        <w:fldChar w:fldCharType="separate"/>
      </w:r>
      <w:r w:rsidR="00FB7866">
        <w:t xml:space="preserve">Table </w:t>
      </w:r>
      <w:r w:rsidR="00FB7866">
        <w:rPr>
          <w:noProof/>
        </w:rPr>
        <w:t>5</w:t>
      </w:r>
      <w:r w:rsidR="00963370">
        <w:rPr>
          <w:rFonts w:ascii="Calibri" w:hAnsi="Calibri"/>
        </w:rPr>
        <w:fldChar w:fldCharType="end"/>
      </w:r>
      <w:r w:rsidRPr="00796F0B">
        <w:rPr>
          <w:rFonts w:ascii="Calibri" w:hAnsi="Calibri"/>
        </w:rPr>
        <w:t>).</w:t>
      </w:r>
    </w:p>
    <w:p w14:paraId="50EB9830" w14:textId="77777777" w:rsidR="005C2069" w:rsidRPr="00796F0B" w:rsidRDefault="005C2069" w:rsidP="005C2069">
      <w:pPr>
        <w:pStyle w:val="a2"/>
        <w:rPr>
          <w:rFonts w:cstheme="minorHAnsi"/>
          <w:lang w:eastAsia="da-DK"/>
        </w:rPr>
      </w:pPr>
    </w:p>
    <w:p w14:paraId="4BA4C704" w14:textId="2AD148DC" w:rsidR="00963370" w:rsidRDefault="00963370" w:rsidP="00FB7866">
      <w:pPr>
        <w:pStyle w:val="ae"/>
        <w:keepNext/>
      </w:pPr>
      <w:bookmarkStart w:id="804" w:name="_Ref145460113"/>
      <w:bookmarkStart w:id="805" w:name="_Toc145695674"/>
      <w:r>
        <w:t xml:space="preserve">Table </w:t>
      </w:r>
      <w:r>
        <w:fldChar w:fldCharType="begin"/>
      </w:r>
      <w:r>
        <w:instrText xml:space="preserve"> SEQ Table \* ARABIC </w:instrText>
      </w:r>
      <w:r>
        <w:fldChar w:fldCharType="separate"/>
      </w:r>
      <w:r w:rsidR="00FB7866">
        <w:rPr>
          <w:noProof/>
        </w:rPr>
        <w:t>5</w:t>
      </w:r>
      <w:r>
        <w:fldChar w:fldCharType="end"/>
      </w:r>
      <w:bookmarkEnd w:id="804"/>
      <w:r>
        <w:t xml:space="preserve"> </w:t>
      </w:r>
      <w:r w:rsidRPr="00796F0B">
        <w:t>Parameter values for station clock offset uncertainty</w:t>
      </w:r>
      <w:bookmarkEnd w:id="805"/>
    </w:p>
    <w:tbl>
      <w:tblPr>
        <w:tblStyle w:val="a9"/>
        <w:tblW w:w="7371" w:type="dxa"/>
        <w:tblInd w:w="988" w:type="dxa"/>
        <w:tblLook w:val="04A0" w:firstRow="1" w:lastRow="0" w:firstColumn="1" w:lastColumn="0" w:noHBand="0" w:noVBand="1"/>
      </w:tblPr>
      <w:tblGrid>
        <w:gridCol w:w="992"/>
        <w:gridCol w:w="6379"/>
      </w:tblGrid>
      <w:tr w:rsidR="005C2069" w:rsidRPr="00796F0B" w14:paraId="57DD7830"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4EFC80E2"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 xml:space="preserve">Value </w:t>
            </w:r>
            <w:r w:rsidRPr="00796F0B">
              <w:rPr>
                <w:rFonts w:ascii="Calibri" w:hAnsi="Calibri" w:cs="Calibri"/>
                <w:i/>
                <w:color w:val="0070C0"/>
              </w:rPr>
              <w:t>n</w:t>
            </w:r>
          </w:p>
        </w:tc>
        <w:tc>
          <w:tcPr>
            <w:tcW w:w="6379" w:type="dxa"/>
            <w:tcBorders>
              <w:top w:val="single" w:sz="4" w:space="0" w:color="000000"/>
              <w:left w:val="single" w:sz="4" w:space="0" w:color="000000"/>
              <w:bottom w:val="single" w:sz="4" w:space="0" w:color="000000"/>
              <w:right w:val="single" w:sz="4" w:space="0" w:color="000000"/>
            </w:tcBorders>
            <w:hideMark/>
          </w:tcPr>
          <w:p w14:paraId="47E92FD9"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Explanation</w:t>
            </w:r>
          </w:p>
        </w:tc>
      </w:tr>
      <w:tr w:rsidR="005C2069" w:rsidRPr="00796F0B" w14:paraId="6E021599"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658B9E7" w14:textId="77777777" w:rsidR="005C2069" w:rsidRPr="00796F0B" w:rsidRDefault="005C2069" w:rsidP="00A163A6">
            <w:pPr>
              <w:pStyle w:val="a2"/>
              <w:keepNext/>
              <w:rPr>
                <w:rFonts w:ascii="Calibri" w:hAnsi="Calibri" w:cs="Calibri"/>
              </w:rPr>
            </w:pPr>
            <w:r w:rsidRPr="00796F0B">
              <w:rPr>
                <w:rFonts w:ascii="Calibri" w:hAnsi="Calibri" w:cs="Calibri"/>
              </w:rPr>
              <w:t>0</w:t>
            </w:r>
          </w:p>
        </w:tc>
        <w:tc>
          <w:tcPr>
            <w:tcW w:w="6379" w:type="dxa"/>
            <w:tcBorders>
              <w:top w:val="single" w:sz="4" w:space="0" w:color="000000"/>
              <w:left w:val="single" w:sz="4" w:space="0" w:color="000000"/>
              <w:bottom w:val="single" w:sz="4" w:space="0" w:color="000000"/>
              <w:right w:val="single" w:sz="4" w:space="0" w:color="000000"/>
            </w:tcBorders>
            <w:hideMark/>
          </w:tcPr>
          <w:p w14:paraId="74E0C568" w14:textId="77777777" w:rsidR="005C2069" w:rsidRPr="00796F0B" w:rsidRDefault="005C2069" w:rsidP="00A163A6">
            <w:pPr>
              <w:pStyle w:val="a2"/>
              <w:keepNext/>
              <w:rPr>
                <w:rFonts w:ascii="Calibri" w:hAnsi="Calibri" w:cs="Calibri"/>
              </w:rPr>
            </w:pPr>
            <w:r w:rsidRPr="00796F0B">
              <w:rPr>
                <w:rFonts w:cstheme="minorHAnsi"/>
                <w:bCs/>
                <w:lang w:eastAsia="da-DK"/>
              </w:rPr>
              <w:t>Clock offset uncertainty is unknown</w:t>
            </w:r>
          </w:p>
        </w:tc>
      </w:tr>
      <w:tr w:rsidR="005C2069" w:rsidRPr="00796F0B" w14:paraId="3B1512E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6103814C" w14:textId="77777777" w:rsidR="005C2069" w:rsidRPr="00796F0B" w:rsidRDefault="005C2069" w:rsidP="00A163A6">
            <w:pPr>
              <w:pStyle w:val="a2"/>
              <w:keepNext/>
              <w:rPr>
                <w:rFonts w:ascii="Calibri" w:hAnsi="Calibri" w:cs="Calibri"/>
              </w:rPr>
            </w:pPr>
            <w:r w:rsidRPr="00796F0B">
              <w:rPr>
                <w:rFonts w:ascii="Calibri" w:hAnsi="Calibri" w:cs="Calibri"/>
              </w:rPr>
              <w:t>1 – 30</w:t>
            </w:r>
          </w:p>
        </w:tc>
        <w:tc>
          <w:tcPr>
            <w:tcW w:w="6379" w:type="dxa"/>
            <w:tcBorders>
              <w:top w:val="single" w:sz="4" w:space="0" w:color="000000"/>
              <w:left w:val="single" w:sz="4" w:space="0" w:color="000000"/>
              <w:bottom w:val="single" w:sz="4" w:space="0" w:color="000000"/>
              <w:right w:val="single" w:sz="4" w:space="0" w:color="000000"/>
            </w:tcBorders>
            <w:hideMark/>
          </w:tcPr>
          <w:p w14:paraId="5E841E0B" w14:textId="77777777" w:rsidR="005C2069" w:rsidRPr="00796F0B" w:rsidRDefault="005C2069" w:rsidP="00A163A6">
            <w:pPr>
              <w:pStyle w:val="a2"/>
              <w:keepNext/>
              <w:rPr>
                <w:rFonts w:ascii="Calibri" w:hAnsi="Calibri" w:cs="Calibri"/>
              </w:rPr>
            </w:pPr>
            <w:r w:rsidRPr="00796F0B">
              <w:rPr>
                <w:rFonts w:cstheme="minorHAnsi"/>
                <w:bCs/>
                <w:lang w:eastAsia="da-DK"/>
              </w:rPr>
              <w:t>Clock offset u</w:t>
            </w:r>
            <w:r w:rsidRPr="00796F0B">
              <w:rPr>
                <w:rFonts w:ascii="Calibri" w:hAnsi="Calibri" w:cs="Calibri"/>
              </w:rPr>
              <w:t xml:space="preserve">ncertainty is below </w:t>
            </w:r>
            <w:r w:rsidRPr="00796F0B">
              <w:rPr>
                <w:rFonts w:ascii="Calibri" w:hAnsi="Calibri" w:cs="Calibri"/>
                <w:i/>
              </w:rPr>
              <w:t>u</w:t>
            </w:r>
          </w:p>
          <w:p w14:paraId="0D81793F" w14:textId="77777777" w:rsidR="005C2069" w:rsidRPr="00BD3FB2" w:rsidRDefault="005C2069" w:rsidP="00A163A6">
            <w:pPr>
              <w:pStyle w:val="a2"/>
              <w:keepNext/>
              <w:rPr>
                <w:rFonts w:ascii="Calibri" w:hAnsi="Calibri" w:cs="Calibri"/>
              </w:rPr>
            </w:pPr>
            <w:r w:rsidRPr="00796F0B">
              <w:rPr>
                <w:rFonts w:ascii="Calibri" w:hAnsi="Calibri" w:cs="Calibri"/>
                <w:i/>
              </w:rPr>
              <w:t>u</w:t>
            </w:r>
            <w:r w:rsidRPr="00796F0B">
              <w:rPr>
                <w:rFonts w:ascii="Calibri" w:hAnsi="Calibri" w:cs="Calibri"/>
              </w:rPr>
              <w:t xml:space="preserve"> = </w:t>
            </w:r>
            <w:r w:rsidRPr="00796F0B">
              <w:rPr>
                <w:rFonts w:cstheme="minorHAnsi"/>
                <w:lang w:eastAsia="da-DK"/>
              </w:rPr>
              <w:t>0.25 ns, 0.56 ns, 0.95 ns, …, 806.8 ns</w:t>
            </w:r>
          </w:p>
        </w:tc>
      </w:tr>
      <w:tr w:rsidR="005C2069" w:rsidRPr="00796F0B" w14:paraId="216B70FB" w14:textId="77777777" w:rsidTr="00A163A6">
        <w:tc>
          <w:tcPr>
            <w:tcW w:w="992" w:type="dxa"/>
            <w:tcBorders>
              <w:top w:val="single" w:sz="4" w:space="0" w:color="000000"/>
              <w:left w:val="single" w:sz="4" w:space="0" w:color="000000"/>
              <w:bottom w:val="single" w:sz="4" w:space="0" w:color="000000"/>
              <w:right w:val="single" w:sz="4" w:space="0" w:color="000000"/>
            </w:tcBorders>
            <w:hideMark/>
          </w:tcPr>
          <w:p w14:paraId="3283A195" w14:textId="77777777" w:rsidR="005C2069" w:rsidRPr="00796F0B" w:rsidRDefault="005C2069" w:rsidP="00A163A6">
            <w:pPr>
              <w:pStyle w:val="a2"/>
              <w:keepNext/>
              <w:rPr>
                <w:rFonts w:ascii="Calibri" w:hAnsi="Calibri" w:cs="Calibri"/>
              </w:rPr>
            </w:pPr>
            <w:r w:rsidRPr="00796F0B">
              <w:rPr>
                <w:rFonts w:ascii="Calibri" w:hAnsi="Calibri" w:cs="Calibri"/>
              </w:rPr>
              <w:t>31</w:t>
            </w:r>
          </w:p>
        </w:tc>
        <w:tc>
          <w:tcPr>
            <w:tcW w:w="6379" w:type="dxa"/>
            <w:tcBorders>
              <w:top w:val="single" w:sz="4" w:space="0" w:color="000000"/>
              <w:left w:val="single" w:sz="4" w:space="0" w:color="000000"/>
              <w:bottom w:val="single" w:sz="4" w:space="0" w:color="000000"/>
              <w:right w:val="single" w:sz="4" w:space="0" w:color="000000"/>
            </w:tcBorders>
            <w:hideMark/>
          </w:tcPr>
          <w:p w14:paraId="7EDA8D4B" w14:textId="77777777" w:rsidR="005C2069" w:rsidRPr="00796F0B" w:rsidRDefault="005C2069" w:rsidP="00A163A6">
            <w:pPr>
              <w:pStyle w:val="a2"/>
              <w:keepNext/>
              <w:rPr>
                <w:rFonts w:ascii="Calibri" w:hAnsi="Calibri" w:cs="Calibri"/>
              </w:rPr>
            </w:pPr>
            <w:r w:rsidRPr="00796F0B">
              <w:rPr>
                <w:rFonts w:cstheme="minorHAnsi"/>
                <w:bCs/>
                <w:lang w:eastAsia="da-DK"/>
              </w:rPr>
              <w:t xml:space="preserve">Clock offset uncertainty is larger than </w:t>
            </w:r>
            <w:r w:rsidRPr="00796F0B">
              <w:rPr>
                <w:rFonts w:cstheme="minorHAnsi"/>
                <w:lang w:eastAsia="da-DK"/>
              </w:rPr>
              <w:t>806.8 ns</w:t>
            </w:r>
          </w:p>
        </w:tc>
      </w:tr>
    </w:tbl>
    <w:p w14:paraId="31DA150B" w14:textId="77777777" w:rsidR="005C2069" w:rsidRPr="00796F0B" w:rsidRDefault="005C2069" w:rsidP="005C2069">
      <w:pPr>
        <w:pStyle w:val="a2"/>
        <w:rPr>
          <w:rFonts w:cstheme="minorHAnsi"/>
          <w:bCs/>
          <w:lang w:eastAsia="da-DK"/>
        </w:rPr>
      </w:pPr>
    </w:p>
    <w:p w14:paraId="166601E5" w14:textId="77777777" w:rsidR="005C2069" w:rsidRPr="00796F0B" w:rsidRDefault="005C2069" w:rsidP="005C2069">
      <w:pPr>
        <w:pStyle w:val="a2"/>
        <w:rPr>
          <w:rFonts w:ascii="Calibri" w:hAnsi="Calibri" w:cs="Calibri"/>
          <w:lang w:eastAsia="en-GB"/>
        </w:rPr>
      </w:pPr>
      <w:r w:rsidRPr="00796F0B">
        <w:rPr>
          <w:rFonts w:cstheme="minorHAnsi"/>
          <w:b/>
          <w:bCs/>
          <w:lang w:eastAsia="da-DK"/>
        </w:rPr>
        <w:t>Delay lower CW</w:t>
      </w:r>
      <w:r w:rsidRPr="00796F0B">
        <w:rPr>
          <w:rFonts w:cstheme="minorHAnsi"/>
          <w:bCs/>
          <w:lang w:eastAsia="da-DK"/>
        </w:rPr>
        <w:t xml:space="preserve">: </w:t>
      </w:r>
      <w:r w:rsidRPr="00796F0B">
        <w:rPr>
          <w:rFonts w:cstheme="minorHAnsi"/>
          <w:lang w:eastAsia="da-DK"/>
        </w:rPr>
        <w:t>Delay of lower CW signal component.</w:t>
      </w:r>
    </w:p>
    <w:p w14:paraId="626358D3" w14:textId="77777777" w:rsidR="005C2069" w:rsidRPr="00796F0B" w:rsidRDefault="005C2069" w:rsidP="005C2069">
      <w:pPr>
        <w:pStyle w:val="a2"/>
        <w:rPr>
          <w:rFonts w:cstheme="minorHAnsi"/>
          <w:bCs/>
          <w:lang w:eastAsia="da-DK"/>
        </w:rPr>
      </w:pPr>
      <w:r w:rsidRPr="00796F0B">
        <w:rPr>
          <w:rFonts w:cstheme="minorHAnsi"/>
          <w:b/>
          <w:bCs/>
          <w:lang w:eastAsia="da-DK"/>
        </w:rPr>
        <w:t>Delay higher CW</w:t>
      </w:r>
      <w:r w:rsidRPr="00796F0B">
        <w:rPr>
          <w:rFonts w:cstheme="minorHAnsi"/>
          <w:bCs/>
          <w:lang w:eastAsia="da-DK"/>
        </w:rPr>
        <w:t xml:space="preserve">: </w:t>
      </w:r>
      <w:r w:rsidRPr="00796F0B">
        <w:rPr>
          <w:rFonts w:cstheme="minorHAnsi"/>
          <w:lang w:eastAsia="da-DK"/>
        </w:rPr>
        <w:t>Delay of higher CW signal component.</w:t>
      </w:r>
    </w:p>
    <w:p w14:paraId="18537E0E" w14:textId="77777777" w:rsidR="005C2069" w:rsidRPr="00796F0B" w:rsidRDefault="005C2069" w:rsidP="005C2069">
      <w:pPr>
        <w:pStyle w:val="a2"/>
        <w:rPr>
          <w:rFonts w:cstheme="minorHAnsi"/>
          <w:bCs/>
          <w:lang w:eastAsia="da-DK"/>
        </w:rPr>
      </w:pPr>
      <w:r w:rsidRPr="00796F0B">
        <w:rPr>
          <w:rFonts w:cstheme="minorHAnsi"/>
          <w:b/>
          <w:bCs/>
          <w:lang w:eastAsia="da-DK"/>
        </w:rPr>
        <w:t>Delay MSK</w:t>
      </w:r>
      <w:r w:rsidRPr="00796F0B">
        <w:rPr>
          <w:rFonts w:cstheme="minorHAnsi"/>
          <w:bCs/>
          <w:lang w:eastAsia="da-DK"/>
        </w:rPr>
        <w:t xml:space="preserve">: </w:t>
      </w:r>
      <w:r w:rsidRPr="00796F0B">
        <w:rPr>
          <w:rFonts w:cstheme="minorHAnsi"/>
          <w:lang w:eastAsia="da-DK"/>
        </w:rPr>
        <w:t>Delay of MSK signal component. The delay is limited to about one period of the carrier frequency.</w:t>
      </w:r>
    </w:p>
    <w:p w14:paraId="5617AC09" w14:textId="77777777" w:rsidR="005C2069" w:rsidRPr="00796F0B" w:rsidRDefault="005C2069" w:rsidP="005C2069">
      <w:pPr>
        <w:pStyle w:val="a2"/>
        <w:rPr>
          <w:rFonts w:cstheme="minorHAnsi"/>
          <w:lang w:eastAsia="en-GB"/>
        </w:rPr>
      </w:pPr>
      <w:r w:rsidRPr="00796F0B">
        <w:rPr>
          <w:rFonts w:cstheme="minorHAnsi"/>
          <w:b/>
          <w:bCs/>
          <w:lang w:eastAsia="da-DK"/>
        </w:rPr>
        <w:t>Phase MSK</w:t>
      </w:r>
      <w:r w:rsidRPr="00796F0B">
        <w:rPr>
          <w:rFonts w:cstheme="minorHAnsi"/>
          <w:bCs/>
          <w:lang w:eastAsia="da-DK"/>
        </w:rPr>
        <w:t>: This parameter provides the p</w:t>
      </w:r>
      <w:r w:rsidRPr="00796F0B">
        <w:rPr>
          <w:rFonts w:cstheme="minorHAnsi"/>
          <w:lang w:eastAsia="da-DK"/>
        </w:rPr>
        <w:t xml:space="preserve">hase of the MSK signal component at the leading edge of the first bit in the preamble (first word). Possible values are 0, 1/2 π </w:t>
      </w:r>
      <w:proofErr w:type="spellStart"/>
      <w:r w:rsidRPr="00796F0B">
        <w:rPr>
          <w:rFonts w:cstheme="minorHAnsi"/>
          <w:lang w:eastAsia="da-DK"/>
        </w:rPr>
        <w:t>rad</w:t>
      </w:r>
      <w:proofErr w:type="spellEnd"/>
      <w:r w:rsidRPr="00796F0B">
        <w:rPr>
          <w:rFonts w:cstheme="minorHAnsi"/>
          <w:lang w:eastAsia="da-DK"/>
        </w:rPr>
        <w:t>, π rad, and 3/2 π rad.</w:t>
      </w:r>
    </w:p>
    <w:p w14:paraId="652FC403" w14:textId="77777777" w:rsidR="005C2069" w:rsidRPr="00796F0B" w:rsidRDefault="005C2069" w:rsidP="005C2069">
      <w:pPr>
        <w:pStyle w:val="a2"/>
        <w:rPr>
          <w:rFonts w:cstheme="minorHAnsi"/>
        </w:rPr>
      </w:pPr>
    </w:p>
    <w:p w14:paraId="747F92C2" w14:textId="77777777" w:rsidR="005C2069" w:rsidRPr="00796F0B" w:rsidRDefault="005C2069" w:rsidP="00FB7866">
      <w:pPr>
        <w:pStyle w:val="a2"/>
        <w:keepNext/>
        <w:jc w:val="center"/>
        <w:rPr>
          <w:rFonts w:cstheme="minorHAnsi"/>
        </w:rPr>
      </w:pPr>
      <w:r w:rsidRPr="00796F0B">
        <w:rPr>
          <w:rFonts w:ascii="Arial" w:eastAsia="Calibri" w:hAnsi="Arial" w:cs="Calibri"/>
          <w:lang w:eastAsia="en-GB"/>
        </w:rPr>
        <w:object w:dxaOrig="8628" w:dyaOrig="4452" w14:anchorId="431CFA55">
          <v:shape id="_x0000_i1028" type="#_x0000_t75" style="width:431.25pt;height:223.25pt" o:ole="">
            <v:imagedata r:id="rId40" o:title=""/>
          </v:shape>
          <o:OLEObject Type="Embed" ProgID="Visio.Drawing.15" ShapeID="_x0000_i1028" DrawAspect="Content" ObjectID="_1756886665" r:id="rId41"/>
        </w:object>
      </w:r>
    </w:p>
    <w:p w14:paraId="6D95EB9B" w14:textId="1809CBDC" w:rsidR="00963370" w:rsidRDefault="00963370" w:rsidP="00FB7866">
      <w:pPr>
        <w:pStyle w:val="ae"/>
        <w:jc w:val="center"/>
      </w:pPr>
      <w:bookmarkStart w:id="806" w:name="_Ref145460031"/>
      <w:bookmarkStart w:id="807" w:name="_Toc145695685"/>
      <w:r>
        <w:t xml:space="preserve">Figure </w:t>
      </w:r>
      <w:r>
        <w:fldChar w:fldCharType="begin"/>
      </w:r>
      <w:r>
        <w:instrText xml:space="preserve"> SEQ Figure \* ARABIC </w:instrText>
      </w:r>
      <w:r>
        <w:fldChar w:fldCharType="separate"/>
      </w:r>
      <w:r w:rsidR="00FB7866">
        <w:rPr>
          <w:noProof/>
        </w:rPr>
        <w:t>6</w:t>
      </w:r>
      <w:r>
        <w:fldChar w:fldCharType="end"/>
      </w:r>
      <w:bookmarkEnd w:id="806"/>
      <w:r>
        <w:t xml:space="preserve"> </w:t>
      </w:r>
      <w:r w:rsidRPr="0074682A">
        <w:t xml:space="preserve">R-Mode </w:t>
      </w:r>
      <w:proofErr w:type="spellStart"/>
      <w:r w:rsidRPr="0074682A">
        <w:t>submessage</w:t>
      </w:r>
      <w:proofErr w:type="spellEnd"/>
      <w:r w:rsidRPr="0074682A">
        <w:t xml:space="preserve"> 1: RMST week, signal delays and offset</w:t>
      </w:r>
      <w:bookmarkEnd w:id="807"/>
    </w:p>
    <w:p w14:paraId="4D28EFB8" w14:textId="77777777" w:rsidR="005C2069" w:rsidRPr="00560DAC" w:rsidRDefault="005C2069" w:rsidP="005C2069">
      <w:pPr>
        <w:pStyle w:val="a2"/>
        <w:rPr>
          <w:rFonts w:ascii="Calibri" w:hAnsi="Calibri"/>
        </w:rPr>
      </w:pPr>
    </w:p>
    <w:p w14:paraId="36814082" w14:textId="6DDB9091" w:rsidR="005C2069" w:rsidRDefault="005C2069" w:rsidP="005C2069">
      <w:pPr>
        <w:pStyle w:val="2"/>
        <w:keepNext w:val="0"/>
        <w:keepLines w:val="0"/>
        <w:tabs>
          <w:tab w:val="clear" w:pos="0"/>
          <w:tab w:val="num" w:pos="851"/>
        </w:tabs>
        <w:spacing w:before="120" w:after="120" w:line="240" w:lineRule="auto"/>
        <w:ind w:right="0"/>
      </w:pPr>
      <w:bookmarkStart w:id="808" w:name="_Toc145695662"/>
      <w:r w:rsidRPr="00533028">
        <w:t>Submessage 2: Static navigation data</w:t>
      </w:r>
      <w:bookmarkEnd w:id="808"/>
    </w:p>
    <w:p w14:paraId="1B45F7C6" w14:textId="77777777" w:rsidR="00747F95" w:rsidRPr="00EF0124" w:rsidRDefault="00747F95" w:rsidP="00FB7866">
      <w:pPr>
        <w:pStyle w:val="Heading2separationline"/>
      </w:pPr>
    </w:p>
    <w:p w14:paraId="17948CD4" w14:textId="73588173" w:rsidR="005C2069" w:rsidRPr="00796F0B" w:rsidRDefault="005C2069" w:rsidP="005C2069">
      <w:pPr>
        <w:pStyle w:val="a2"/>
        <w:rPr>
          <w:rFonts w:cstheme="minorHAnsi"/>
        </w:rPr>
      </w:pPr>
      <w:r w:rsidRPr="00533028">
        <w:rPr>
          <w:rFonts w:cstheme="minorHAnsi"/>
        </w:rPr>
        <w:t xml:space="preserve">The R-Mode </w:t>
      </w:r>
      <w:proofErr w:type="spellStart"/>
      <w:r w:rsidRPr="00533028">
        <w:rPr>
          <w:rFonts w:cstheme="minorHAnsi"/>
        </w:rPr>
        <w:t>submessage</w:t>
      </w:r>
      <w:proofErr w:type="spellEnd"/>
      <w:r w:rsidRPr="00533028">
        <w:rPr>
          <w:rFonts w:cstheme="minorHAnsi"/>
        </w:rPr>
        <w:t xml:space="preserve"> 2 provides all static parameters of the R-Mode transmitter. These are latitude and longitude of the MF R-Mode transmitter antenna phase centre given in WGS-84 reference frame. F</w:t>
      </w:r>
      <w:r w:rsidRPr="00796F0B">
        <w:rPr>
          <w:rFonts w:cstheme="minorHAnsi"/>
        </w:rPr>
        <w:t xml:space="preserve">urthermore, the </w:t>
      </w:r>
      <w:r w:rsidRPr="00796F0B">
        <w:rPr>
          <w:rFonts w:cstheme="minorHAnsi"/>
          <w:bCs/>
          <w:lang w:eastAsia="da-DK"/>
        </w:rPr>
        <w:t xml:space="preserve">broadcast </w:t>
      </w:r>
      <w:r w:rsidRPr="00796F0B">
        <w:rPr>
          <w:rFonts w:cstheme="minorHAnsi"/>
        </w:rPr>
        <w:t xml:space="preserve">bit rate of the </w:t>
      </w:r>
      <w:r w:rsidRPr="00796F0B">
        <w:rPr>
          <w:rFonts w:cstheme="minorHAnsi"/>
          <w:bCs/>
          <w:lang w:eastAsia="da-DK"/>
        </w:rPr>
        <w:t>MSK modulated data stream and the frequency of the two CW are provided (</w:t>
      </w:r>
      <w:r w:rsidR="00963370">
        <w:rPr>
          <w:rFonts w:cstheme="minorHAnsi"/>
          <w:bCs/>
          <w:lang w:eastAsia="da-DK"/>
        </w:rPr>
        <w:fldChar w:fldCharType="begin"/>
      </w:r>
      <w:r w:rsidR="00963370">
        <w:rPr>
          <w:rFonts w:cstheme="minorHAnsi"/>
          <w:bCs/>
          <w:lang w:eastAsia="da-DK"/>
        </w:rPr>
        <w:instrText xml:space="preserve"> REF _Ref145459861 \h </w:instrText>
      </w:r>
      <w:r w:rsidR="00963370">
        <w:rPr>
          <w:rFonts w:cstheme="minorHAnsi"/>
          <w:bCs/>
          <w:lang w:eastAsia="da-DK"/>
        </w:rPr>
      </w:r>
      <w:r w:rsidR="00963370">
        <w:rPr>
          <w:rFonts w:cstheme="minorHAnsi"/>
          <w:bCs/>
          <w:lang w:eastAsia="da-DK"/>
        </w:rPr>
        <w:fldChar w:fldCharType="separate"/>
      </w:r>
      <w:r w:rsidR="00FB7866">
        <w:t xml:space="preserve">Table </w:t>
      </w:r>
      <w:r w:rsidR="00FB7866">
        <w:rPr>
          <w:noProof/>
        </w:rPr>
        <w:t>6</w:t>
      </w:r>
      <w:r w:rsidR="00963370">
        <w:rPr>
          <w:rFonts w:cstheme="minorHAnsi"/>
          <w:bCs/>
          <w:lang w:eastAsia="da-DK"/>
        </w:rPr>
        <w:fldChar w:fldCharType="end"/>
      </w:r>
      <w:r w:rsidRPr="00796F0B">
        <w:rPr>
          <w:rFonts w:cstheme="minorHAnsi"/>
          <w:bCs/>
          <w:lang w:eastAsia="da-DK"/>
        </w:rPr>
        <w:t xml:space="preserve"> and </w:t>
      </w:r>
      <w:r w:rsidR="00963370">
        <w:rPr>
          <w:rFonts w:cstheme="minorHAnsi"/>
          <w:bCs/>
          <w:lang w:eastAsia="da-DK"/>
        </w:rPr>
        <w:fldChar w:fldCharType="begin"/>
      </w:r>
      <w:r w:rsidR="00963370">
        <w:rPr>
          <w:rFonts w:cstheme="minorHAnsi"/>
          <w:bCs/>
          <w:lang w:eastAsia="da-DK"/>
        </w:rPr>
        <w:instrText xml:space="preserve"> REF _Ref145459802 \h </w:instrText>
      </w:r>
      <w:r w:rsidR="00963370">
        <w:rPr>
          <w:rFonts w:cstheme="minorHAnsi"/>
          <w:bCs/>
          <w:lang w:eastAsia="da-DK"/>
        </w:rPr>
      </w:r>
      <w:r w:rsidR="00963370">
        <w:rPr>
          <w:rFonts w:cstheme="minorHAnsi"/>
          <w:bCs/>
          <w:lang w:eastAsia="da-DK"/>
        </w:rPr>
        <w:fldChar w:fldCharType="separate"/>
      </w:r>
      <w:r w:rsidR="00FB7866">
        <w:t xml:space="preserve">Figure </w:t>
      </w:r>
      <w:r w:rsidR="00FB7866">
        <w:rPr>
          <w:noProof/>
        </w:rPr>
        <w:t>7</w:t>
      </w:r>
      <w:r w:rsidR="00963370">
        <w:rPr>
          <w:rFonts w:cstheme="minorHAnsi"/>
          <w:bCs/>
          <w:lang w:eastAsia="da-DK"/>
        </w:rPr>
        <w:fldChar w:fldCharType="end"/>
      </w:r>
      <w:r w:rsidRPr="00796F0B">
        <w:rPr>
          <w:rFonts w:cstheme="minorHAnsi"/>
          <w:bCs/>
          <w:lang w:eastAsia="da-DK"/>
        </w:rPr>
        <w:t>).</w:t>
      </w:r>
    </w:p>
    <w:p w14:paraId="38EB4D13" w14:textId="77777777" w:rsidR="005C2069" w:rsidRPr="00796F0B" w:rsidRDefault="005C2069" w:rsidP="005C2069">
      <w:pPr>
        <w:pStyle w:val="a2"/>
        <w:rPr>
          <w:rFonts w:ascii="Arial" w:hAnsi="Arial" w:cs="Calibri"/>
          <w:lang w:eastAsia="da-DK"/>
        </w:rPr>
      </w:pPr>
    </w:p>
    <w:p w14:paraId="267800E5" w14:textId="4CE9D1FA" w:rsidR="00963370" w:rsidRDefault="00963370" w:rsidP="00FB7866">
      <w:pPr>
        <w:pStyle w:val="ae"/>
        <w:keepNext/>
      </w:pPr>
      <w:bookmarkStart w:id="809" w:name="_Ref145459861"/>
      <w:bookmarkStart w:id="810" w:name="_Toc145695675"/>
      <w:r>
        <w:t xml:space="preserve">Table </w:t>
      </w:r>
      <w:r>
        <w:fldChar w:fldCharType="begin"/>
      </w:r>
      <w:r>
        <w:instrText xml:space="preserve"> SEQ Table \* ARABIC </w:instrText>
      </w:r>
      <w:r>
        <w:fldChar w:fldCharType="separate"/>
      </w:r>
      <w:r w:rsidR="00FB7866">
        <w:rPr>
          <w:noProof/>
        </w:rPr>
        <w:t>6</w:t>
      </w:r>
      <w:r>
        <w:fldChar w:fldCharType="end"/>
      </w:r>
      <w:bookmarkEnd w:id="809"/>
      <w:r>
        <w:t xml:space="preserve"> </w:t>
      </w:r>
      <w:r w:rsidRPr="00796F0B">
        <w:t xml:space="preserve">Content of R-Mode </w:t>
      </w:r>
      <w:proofErr w:type="spellStart"/>
      <w:r w:rsidRPr="00796F0B">
        <w:t>submessage</w:t>
      </w:r>
      <w:proofErr w:type="spellEnd"/>
      <w:r w:rsidRPr="00796F0B">
        <w:t xml:space="preserve"> 2: Static navigation data</w:t>
      </w:r>
      <w:bookmarkEnd w:id="810"/>
    </w:p>
    <w:tbl>
      <w:tblPr>
        <w:tblStyle w:val="a9"/>
        <w:tblW w:w="0" w:type="auto"/>
        <w:tblLook w:val="04A0" w:firstRow="1" w:lastRow="0" w:firstColumn="1" w:lastColumn="0" w:noHBand="0" w:noVBand="1"/>
      </w:tblPr>
      <w:tblGrid>
        <w:gridCol w:w="2405"/>
        <w:gridCol w:w="1701"/>
        <w:gridCol w:w="2268"/>
        <w:gridCol w:w="3254"/>
      </w:tblGrid>
      <w:tr w:rsidR="005C2069" w:rsidRPr="00796F0B" w14:paraId="23E45943"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1EC1F6A1"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Parameter</w:t>
            </w:r>
          </w:p>
        </w:tc>
        <w:tc>
          <w:tcPr>
            <w:tcW w:w="1701" w:type="dxa"/>
            <w:tcBorders>
              <w:top w:val="single" w:sz="4" w:space="0" w:color="000000"/>
              <w:left w:val="single" w:sz="4" w:space="0" w:color="000000"/>
              <w:bottom w:val="single" w:sz="4" w:space="0" w:color="000000"/>
              <w:right w:val="single" w:sz="4" w:space="0" w:color="000000"/>
            </w:tcBorders>
            <w:hideMark/>
          </w:tcPr>
          <w:p w14:paraId="121F4DFE"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Number of bits</w:t>
            </w:r>
          </w:p>
        </w:tc>
        <w:tc>
          <w:tcPr>
            <w:tcW w:w="2268" w:type="dxa"/>
            <w:tcBorders>
              <w:top w:val="single" w:sz="4" w:space="0" w:color="000000"/>
              <w:left w:val="single" w:sz="4" w:space="0" w:color="000000"/>
              <w:bottom w:val="single" w:sz="4" w:space="0" w:color="000000"/>
              <w:right w:val="single" w:sz="4" w:space="0" w:color="000000"/>
            </w:tcBorders>
            <w:hideMark/>
          </w:tcPr>
          <w:p w14:paraId="55FFB209"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Scale factor and units</w:t>
            </w:r>
          </w:p>
        </w:tc>
        <w:tc>
          <w:tcPr>
            <w:tcW w:w="3254" w:type="dxa"/>
            <w:tcBorders>
              <w:top w:val="single" w:sz="4" w:space="0" w:color="000000"/>
              <w:left w:val="single" w:sz="4" w:space="0" w:color="000000"/>
              <w:bottom w:val="single" w:sz="4" w:space="0" w:color="000000"/>
              <w:right w:val="single" w:sz="4" w:space="0" w:color="000000"/>
            </w:tcBorders>
            <w:hideMark/>
          </w:tcPr>
          <w:p w14:paraId="4D5DD5EA"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Range</w:t>
            </w:r>
          </w:p>
        </w:tc>
      </w:tr>
      <w:tr w:rsidR="005C2069" w:rsidRPr="00796F0B" w14:paraId="056B310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0A411E5C" w14:textId="77777777" w:rsidR="005C2069" w:rsidRPr="00796F0B" w:rsidRDefault="005C2069" w:rsidP="00A163A6">
            <w:pPr>
              <w:pStyle w:val="a2"/>
              <w:keepNext/>
              <w:rPr>
                <w:rFonts w:cstheme="minorHAnsi"/>
                <w:bCs/>
                <w:lang w:eastAsia="da-DK"/>
              </w:rPr>
            </w:pPr>
            <w:r w:rsidRPr="00796F0B">
              <w:rPr>
                <w:rFonts w:cstheme="minorHAnsi"/>
                <w:bCs/>
                <w:lang w:eastAsia="da-DK"/>
              </w:rPr>
              <w:t>Latitude</w:t>
            </w:r>
          </w:p>
        </w:tc>
        <w:tc>
          <w:tcPr>
            <w:tcW w:w="1701" w:type="dxa"/>
            <w:tcBorders>
              <w:top w:val="single" w:sz="4" w:space="0" w:color="000000"/>
              <w:left w:val="single" w:sz="4" w:space="0" w:color="000000"/>
              <w:bottom w:val="single" w:sz="4" w:space="0" w:color="000000"/>
              <w:right w:val="single" w:sz="4" w:space="0" w:color="000000"/>
            </w:tcBorders>
            <w:hideMark/>
          </w:tcPr>
          <w:p w14:paraId="7F3659AE" w14:textId="77777777" w:rsidR="005C2069" w:rsidRPr="00796F0B" w:rsidRDefault="005C2069" w:rsidP="00A163A6">
            <w:pPr>
              <w:pStyle w:val="a2"/>
              <w:keepNext/>
              <w:rPr>
                <w:rFonts w:cstheme="minorHAnsi"/>
                <w:bCs/>
                <w:lang w:eastAsia="da-DK"/>
              </w:rPr>
            </w:pPr>
            <w:r w:rsidRPr="00796F0B">
              <w:rPr>
                <w:rFonts w:cstheme="minorHAnsi"/>
                <w:bCs/>
                <w:lang w:eastAsia="da-DK"/>
              </w:rPr>
              <w:t>28</w:t>
            </w:r>
            <w:r w:rsidRPr="00796F0B">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631B5322" w14:textId="77777777" w:rsidR="005C2069" w:rsidRPr="00796F0B" w:rsidRDefault="005C2069" w:rsidP="00A163A6">
            <w:pPr>
              <w:pStyle w:val="a2"/>
              <w:keepNext/>
              <w:rPr>
                <w:rFonts w:cstheme="minorHAnsi"/>
                <w:bCs/>
                <w:lang w:eastAsia="da-DK"/>
              </w:rPr>
            </w:pPr>
            <w:r w:rsidRPr="00796F0B">
              <w:rPr>
                <w:rFonts w:cstheme="minorHAnsi"/>
                <w:bCs/>
                <w:lang w:eastAsia="da-DK"/>
              </w:rPr>
              <w:t>90 / (2</w:t>
            </w:r>
            <w:r w:rsidRPr="00796F0B">
              <w:rPr>
                <w:rFonts w:cstheme="minorHAnsi"/>
                <w:bCs/>
                <w:vertAlign w:val="superscript"/>
                <w:lang w:eastAsia="da-DK"/>
              </w:rPr>
              <w:t>27</w:t>
            </w:r>
            <w:r w:rsidRPr="00796F0B">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2A5120FC" w14:textId="77777777" w:rsidR="005C2069" w:rsidRPr="00796F0B" w:rsidRDefault="005C2069" w:rsidP="00A163A6">
            <w:pPr>
              <w:pStyle w:val="a2"/>
              <w:keepNext/>
              <w:rPr>
                <w:rFonts w:cstheme="minorHAnsi"/>
                <w:bCs/>
                <w:lang w:eastAsia="da-DK"/>
              </w:rPr>
            </w:pPr>
            <w:r w:rsidRPr="00796F0B">
              <w:rPr>
                <w:rFonts w:ascii="Calibri" w:hAnsi="Calibri" w:cs="Calibri"/>
              </w:rPr>
              <w:t>± 90 °</w:t>
            </w:r>
          </w:p>
        </w:tc>
      </w:tr>
      <w:tr w:rsidR="005C2069" w:rsidRPr="00796F0B" w14:paraId="551C3DF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7C4485F9" w14:textId="77777777" w:rsidR="005C2069" w:rsidRPr="00796F0B" w:rsidRDefault="005C2069" w:rsidP="00A163A6">
            <w:pPr>
              <w:pStyle w:val="a2"/>
              <w:keepNext/>
              <w:rPr>
                <w:rFonts w:cstheme="minorHAnsi"/>
                <w:bCs/>
                <w:lang w:eastAsia="da-DK"/>
              </w:rPr>
            </w:pPr>
            <w:r w:rsidRPr="00796F0B">
              <w:rPr>
                <w:rFonts w:cstheme="minorHAnsi"/>
                <w:bCs/>
                <w:lang w:eastAsia="da-DK"/>
              </w:rPr>
              <w:t>Longitude</w:t>
            </w:r>
          </w:p>
        </w:tc>
        <w:tc>
          <w:tcPr>
            <w:tcW w:w="1701" w:type="dxa"/>
            <w:tcBorders>
              <w:top w:val="single" w:sz="4" w:space="0" w:color="000000"/>
              <w:left w:val="single" w:sz="4" w:space="0" w:color="000000"/>
              <w:bottom w:val="single" w:sz="4" w:space="0" w:color="000000"/>
              <w:right w:val="single" w:sz="4" w:space="0" w:color="000000"/>
            </w:tcBorders>
            <w:hideMark/>
          </w:tcPr>
          <w:p w14:paraId="6BD496A4" w14:textId="77777777" w:rsidR="005C2069" w:rsidRPr="00796F0B" w:rsidRDefault="005C2069" w:rsidP="00A163A6">
            <w:pPr>
              <w:pStyle w:val="a2"/>
              <w:keepNext/>
              <w:rPr>
                <w:rFonts w:cstheme="minorHAnsi"/>
                <w:bCs/>
                <w:lang w:eastAsia="da-DK"/>
              </w:rPr>
            </w:pPr>
            <w:r w:rsidRPr="00796F0B">
              <w:rPr>
                <w:rFonts w:cstheme="minorHAnsi"/>
                <w:bCs/>
                <w:lang w:eastAsia="da-DK"/>
              </w:rPr>
              <w:t>29</w:t>
            </w:r>
            <w:r w:rsidRPr="00796F0B">
              <w:rPr>
                <w:rFonts w:cs="Calibri"/>
                <w:sz w:val="20"/>
                <w:szCs w:val="20"/>
              </w:rPr>
              <w:t>*</w:t>
            </w:r>
          </w:p>
        </w:tc>
        <w:tc>
          <w:tcPr>
            <w:tcW w:w="2268" w:type="dxa"/>
            <w:tcBorders>
              <w:top w:val="single" w:sz="4" w:space="0" w:color="000000"/>
              <w:left w:val="single" w:sz="4" w:space="0" w:color="000000"/>
              <w:bottom w:val="single" w:sz="4" w:space="0" w:color="000000"/>
              <w:right w:val="single" w:sz="4" w:space="0" w:color="000000"/>
            </w:tcBorders>
            <w:hideMark/>
          </w:tcPr>
          <w:p w14:paraId="55A41514" w14:textId="77777777" w:rsidR="005C2069" w:rsidRPr="00796F0B" w:rsidRDefault="005C2069" w:rsidP="00A163A6">
            <w:pPr>
              <w:pStyle w:val="a2"/>
              <w:keepNext/>
              <w:rPr>
                <w:rFonts w:cstheme="minorHAnsi"/>
                <w:bCs/>
                <w:lang w:eastAsia="da-DK"/>
              </w:rPr>
            </w:pPr>
            <w:r w:rsidRPr="00796F0B">
              <w:rPr>
                <w:rFonts w:cstheme="minorHAnsi"/>
                <w:bCs/>
                <w:lang w:eastAsia="da-DK"/>
              </w:rPr>
              <w:t>180 / (2</w:t>
            </w:r>
            <w:r w:rsidRPr="00796F0B">
              <w:rPr>
                <w:rFonts w:cstheme="minorHAnsi"/>
                <w:bCs/>
                <w:vertAlign w:val="superscript"/>
                <w:lang w:eastAsia="da-DK"/>
              </w:rPr>
              <w:t>28</w:t>
            </w:r>
            <w:r w:rsidRPr="00796F0B">
              <w:rPr>
                <w:rFonts w:cstheme="minorHAnsi"/>
                <w:bCs/>
                <w:lang w:eastAsia="da-DK"/>
              </w:rPr>
              <w:t>-1) °</w:t>
            </w:r>
          </w:p>
        </w:tc>
        <w:tc>
          <w:tcPr>
            <w:tcW w:w="3254" w:type="dxa"/>
            <w:tcBorders>
              <w:top w:val="single" w:sz="4" w:space="0" w:color="000000"/>
              <w:left w:val="single" w:sz="4" w:space="0" w:color="000000"/>
              <w:bottom w:val="single" w:sz="4" w:space="0" w:color="000000"/>
              <w:right w:val="single" w:sz="4" w:space="0" w:color="000000"/>
            </w:tcBorders>
            <w:hideMark/>
          </w:tcPr>
          <w:p w14:paraId="12C971B7" w14:textId="77777777" w:rsidR="005C2069" w:rsidRPr="00796F0B" w:rsidRDefault="005C2069" w:rsidP="00A163A6">
            <w:pPr>
              <w:pStyle w:val="a2"/>
              <w:keepNext/>
              <w:rPr>
                <w:rFonts w:cstheme="minorHAnsi"/>
                <w:bCs/>
                <w:lang w:eastAsia="da-DK"/>
              </w:rPr>
            </w:pPr>
            <w:r w:rsidRPr="00796F0B">
              <w:rPr>
                <w:rFonts w:ascii="Calibri" w:hAnsi="Calibri" w:cs="Calibri"/>
              </w:rPr>
              <w:t>± 180 °</w:t>
            </w:r>
          </w:p>
        </w:tc>
      </w:tr>
      <w:tr w:rsidR="005C2069" w:rsidRPr="00796F0B" w14:paraId="1ACF9EFA"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37820752" w14:textId="77777777" w:rsidR="005C2069" w:rsidRPr="00796F0B" w:rsidRDefault="005C2069" w:rsidP="00A163A6">
            <w:pPr>
              <w:pStyle w:val="a2"/>
              <w:keepNext/>
              <w:rPr>
                <w:rFonts w:cstheme="minorHAnsi"/>
                <w:bCs/>
                <w:lang w:eastAsia="da-DK"/>
              </w:rPr>
            </w:pPr>
            <w:r w:rsidRPr="00796F0B">
              <w:rPr>
                <w:rFonts w:cstheme="minorHAnsi"/>
                <w:bCs/>
                <w:lang w:eastAsia="da-DK"/>
              </w:rPr>
              <w:t>Broadcast bit rate</w:t>
            </w:r>
          </w:p>
        </w:tc>
        <w:tc>
          <w:tcPr>
            <w:tcW w:w="1701" w:type="dxa"/>
            <w:tcBorders>
              <w:top w:val="single" w:sz="4" w:space="0" w:color="000000"/>
              <w:left w:val="single" w:sz="4" w:space="0" w:color="000000"/>
              <w:bottom w:val="single" w:sz="4" w:space="0" w:color="000000"/>
              <w:right w:val="single" w:sz="4" w:space="0" w:color="000000"/>
            </w:tcBorders>
            <w:hideMark/>
          </w:tcPr>
          <w:p w14:paraId="125F9F6C" w14:textId="77777777" w:rsidR="005C2069" w:rsidRPr="00796F0B" w:rsidRDefault="005C2069" w:rsidP="00A163A6">
            <w:pPr>
              <w:pStyle w:val="a2"/>
              <w:keepNext/>
              <w:rPr>
                <w:rFonts w:cstheme="minorHAnsi"/>
                <w:bCs/>
                <w:lang w:eastAsia="da-DK"/>
              </w:rPr>
            </w:pPr>
            <w:r w:rsidRPr="00796F0B">
              <w:rPr>
                <w:rFonts w:cstheme="minorHAnsi"/>
                <w:bCs/>
                <w:lang w:eastAsia="da-DK"/>
              </w:rPr>
              <w:t>1</w:t>
            </w:r>
          </w:p>
        </w:tc>
        <w:tc>
          <w:tcPr>
            <w:tcW w:w="2268" w:type="dxa"/>
            <w:tcBorders>
              <w:top w:val="single" w:sz="4" w:space="0" w:color="000000"/>
              <w:left w:val="single" w:sz="4" w:space="0" w:color="000000"/>
              <w:bottom w:val="single" w:sz="4" w:space="0" w:color="000000"/>
              <w:right w:val="single" w:sz="4" w:space="0" w:color="000000"/>
            </w:tcBorders>
            <w:hideMark/>
          </w:tcPr>
          <w:p w14:paraId="7973A269" w14:textId="77777777" w:rsidR="005C2069" w:rsidRPr="00796F0B" w:rsidRDefault="005C2069" w:rsidP="00A163A6">
            <w:pPr>
              <w:pStyle w:val="a2"/>
              <w:keepNext/>
              <w:rPr>
                <w:rFonts w:cstheme="minorHAnsi"/>
                <w:bCs/>
                <w:lang w:eastAsia="da-DK"/>
              </w:rPr>
            </w:pPr>
            <w:r w:rsidRPr="00796F0B">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642A8E7A" w14:textId="77777777" w:rsidR="005C2069" w:rsidRPr="00796F0B" w:rsidRDefault="005C2069" w:rsidP="00A163A6">
            <w:pPr>
              <w:pStyle w:val="a2"/>
              <w:keepNext/>
              <w:spacing w:after="0"/>
              <w:rPr>
                <w:rFonts w:ascii="Calibri" w:hAnsi="Calibri" w:cs="Calibri"/>
                <w:lang w:eastAsia="en-GB"/>
              </w:rPr>
            </w:pPr>
            <w:r w:rsidRPr="00796F0B">
              <w:rPr>
                <w:rFonts w:ascii="Calibri" w:hAnsi="Calibri" w:cs="Calibri"/>
              </w:rPr>
              <w:t>0 = 100 bits/sec</w:t>
            </w:r>
          </w:p>
          <w:p w14:paraId="4FA8D3BB" w14:textId="77777777" w:rsidR="005C2069" w:rsidRPr="00796F0B" w:rsidRDefault="005C2069" w:rsidP="00A163A6">
            <w:pPr>
              <w:pStyle w:val="a2"/>
              <w:keepNext/>
              <w:rPr>
                <w:rFonts w:ascii="Calibri" w:hAnsi="Calibri" w:cs="Calibri"/>
              </w:rPr>
            </w:pPr>
            <w:r w:rsidRPr="00796F0B">
              <w:rPr>
                <w:rFonts w:ascii="Calibri" w:hAnsi="Calibri" w:cs="Calibri"/>
              </w:rPr>
              <w:t>1 = 200 bits/sec</w:t>
            </w:r>
          </w:p>
        </w:tc>
      </w:tr>
      <w:tr w:rsidR="005C2069" w:rsidRPr="00796F0B" w14:paraId="500F8D17"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2A12A1D5" w14:textId="77777777" w:rsidR="005C2069" w:rsidRPr="00796F0B" w:rsidRDefault="005C2069" w:rsidP="00A163A6">
            <w:pPr>
              <w:pStyle w:val="a2"/>
              <w:keepNext/>
              <w:rPr>
                <w:rFonts w:cstheme="minorHAnsi"/>
                <w:bCs/>
                <w:lang w:eastAsia="da-DK"/>
              </w:rPr>
            </w:pPr>
            <w:r w:rsidRPr="00796F0B">
              <w:rPr>
                <w:rFonts w:cstheme="minorHAnsi"/>
                <w:bCs/>
                <w:lang w:eastAsia="da-DK"/>
              </w:rPr>
              <w:t>CW frequency offset</w:t>
            </w:r>
          </w:p>
        </w:tc>
        <w:tc>
          <w:tcPr>
            <w:tcW w:w="1701" w:type="dxa"/>
            <w:tcBorders>
              <w:top w:val="single" w:sz="4" w:space="0" w:color="000000"/>
              <w:left w:val="single" w:sz="4" w:space="0" w:color="000000"/>
              <w:bottom w:val="single" w:sz="4" w:space="0" w:color="000000"/>
              <w:right w:val="single" w:sz="4" w:space="0" w:color="000000"/>
            </w:tcBorders>
            <w:hideMark/>
          </w:tcPr>
          <w:p w14:paraId="27D72705" w14:textId="77777777" w:rsidR="005C2069" w:rsidRPr="00796F0B" w:rsidRDefault="005C2069" w:rsidP="00A163A6">
            <w:pPr>
              <w:pStyle w:val="a2"/>
              <w:keepNext/>
              <w:rPr>
                <w:rFonts w:cstheme="minorHAnsi"/>
                <w:bCs/>
                <w:lang w:eastAsia="da-DK"/>
              </w:rPr>
            </w:pPr>
            <w:r w:rsidRPr="00796F0B">
              <w:rPr>
                <w:rFonts w:cstheme="minorHAnsi"/>
                <w:bCs/>
                <w:lang w:eastAsia="da-DK"/>
              </w:rPr>
              <w:t>3</w:t>
            </w:r>
          </w:p>
        </w:tc>
        <w:tc>
          <w:tcPr>
            <w:tcW w:w="2268" w:type="dxa"/>
            <w:tcBorders>
              <w:top w:val="single" w:sz="4" w:space="0" w:color="000000"/>
              <w:left w:val="single" w:sz="4" w:space="0" w:color="000000"/>
              <w:bottom w:val="single" w:sz="4" w:space="0" w:color="000000"/>
              <w:right w:val="single" w:sz="4" w:space="0" w:color="000000"/>
            </w:tcBorders>
            <w:hideMark/>
          </w:tcPr>
          <w:p w14:paraId="0400BEF7" w14:textId="77777777" w:rsidR="005C2069" w:rsidRPr="00796F0B" w:rsidRDefault="005C2069" w:rsidP="00A163A6">
            <w:pPr>
              <w:pStyle w:val="a2"/>
              <w:keepNext/>
              <w:rPr>
                <w:rFonts w:cstheme="minorHAnsi"/>
                <w:bCs/>
                <w:lang w:eastAsia="da-DK"/>
              </w:rPr>
            </w:pPr>
            <w:r w:rsidRPr="00796F0B">
              <w:rPr>
                <w:rFonts w:cstheme="minorHAnsi"/>
                <w:bCs/>
                <w:lang w:eastAsia="da-DK"/>
              </w:rPr>
              <w:t>-</w:t>
            </w:r>
          </w:p>
        </w:tc>
        <w:tc>
          <w:tcPr>
            <w:tcW w:w="3254" w:type="dxa"/>
            <w:tcBorders>
              <w:top w:val="single" w:sz="4" w:space="0" w:color="000000"/>
              <w:left w:val="single" w:sz="4" w:space="0" w:color="000000"/>
              <w:bottom w:val="single" w:sz="4" w:space="0" w:color="000000"/>
              <w:right w:val="single" w:sz="4" w:space="0" w:color="000000"/>
            </w:tcBorders>
            <w:hideMark/>
          </w:tcPr>
          <w:p w14:paraId="2BAABC89" w14:textId="77777777" w:rsidR="005C2069" w:rsidRPr="00796F0B" w:rsidRDefault="005C2069" w:rsidP="00A163A6">
            <w:pPr>
              <w:pStyle w:val="a2"/>
              <w:keepNext/>
              <w:rPr>
                <w:rFonts w:cstheme="minorHAnsi"/>
                <w:bCs/>
                <w:lang w:eastAsia="da-DK"/>
              </w:rPr>
            </w:pPr>
            <w:r w:rsidRPr="00796F0B">
              <w:rPr>
                <w:rFonts w:cstheme="minorHAnsi"/>
                <w:bCs/>
                <w:lang w:eastAsia="da-DK"/>
              </w:rPr>
              <w:t>See description below</w:t>
            </w:r>
          </w:p>
        </w:tc>
      </w:tr>
      <w:tr w:rsidR="005C2069" w:rsidRPr="00796F0B" w14:paraId="4C4F3B12"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7FA48378" w14:textId="77777777" w:rsidR="005C2069" w:rsidRPr="00796F0B" w:rsidRDefault="005C2069" w:rsidP="00A163A6">
            <w:pPr>
              <w:pStyle w:val="a2"/>
              <w:keepNext/>
              <w:rPr>
                <w:rFonts w:ascii="Calibri" w:hAnsi="Calibri" w:cs="Calibri"/>
                <w:i/>
                <w:lang w:eastAsia="en-GB"/>
              </w:rPr>
            </w:pPr>
            <w:r w:rsidRPr="00796F0B">
              <w:rPr>
                <w:rFonts w:cstheme="minorHAnsi"/>
                <w:bCs/>
                <w:i/>
                <w:lang w:eastAsia="da-DK"/>
              </w:rPr>
              <w:t>Reserved</w:t>
            </w:r>
          </w:p>
        </w:tc>
        <w:tc>
          <w:tcPr>
            <w:tcW w:w="1701" w:type="dxa"/>
            <w:tcBorders>
              <w:top w:val="single" w:sz="4" w:space="0" w:color="000000"/>
              <w:left w:val="single" w:sz="4" w:space="0" w:color="000000"/>
              <w:bottom w:val="single" w:sz="4" w:space="0" w:color="000000"/>
              <w:right w:val="single" w:sz="4" w:space="0" w:color="000000"/>
            </w:tcBorders>
            <w:hideMark/>
          </w:tcPr>
          <w:p w14:paraId="655483CF" w14:textId="77777777" w:rsidR="005C2069" w:rsidRPr="00796F0B" w:rsidRDefault="005C2069" w:rsidP="00A163A6">
            <w:pPr>
              <w:pStyle w:val="a2"/>
              <w:keepNext/>
              <w:rPr>
                <w:rFonts w:cstheme="minorHAnsi"/>
                <w:i/>
                <w:lang w:eastAsia="da-DK"/>
              </w:rPr>
            </w:pPr>
            <w:r w:rsidRPr="00796F0B">
              <w:rPr>
                <w:rFonts w:cstheme="minorHAnsi"/>
                <w:i/>
                <w:lang w:eastAsia="da-DK"/>
              </w:rPr>
              <w:t>11</w:t>
            </w:r>
          </w:p>
        </w:tc>
        <w:tc>
          <w:tcPr>
            <w:tcW w:w="2268" w:type="dxa"/>
            <w:tcBorders>
              <w:top w:val="single" w:sz="4" w:space="0" w:color="000000"/>
              <w:left w:val="single" w:sz="4" w:space="0" w:color="000000"/>
              <w:bottom w:val="single" w:sz="4" w:space="0" w:color="000000"/>
              <w:right w:val="single" w:sz="4" w:space="0" w:color="000000"/>
            </w:tcBorders>
          </w:tcPr>
          <w:p w14:paraId="765187B8" w14:textId="77777777" w:rsidR="005C2069" w:rsidRPr="00796F0B" w:rsidRDefault="005C2069" w:rsidP="00A163A6">
            <w:pPr>
              <w:pStyle w:val="a2"/>
              <w:keepNext/>
              <w:rPr>
                <w:rFonts w:ascii="Calibri" w:hAnsi="Calibri" w:cs="Calibri"/>
                <w:i/>
                <w:lang w:eastAsia="en-GB"/>
              </w:rPr>
            </w:pPr>
          </w:p>
        </w:tc>
        <w:tc>
          <w:tcPr>
            <w:tcW w:w="3254" w:type="dxa"/>
            <w:tcBorders>
              <w:top w:val="single" w:sz="4" w:space="0" w:color="000000"/>
              <w:left w:val="single" w:sz="4" w:space="0" w:color="000000"/>
              <w:bottom w:val="single" w:sz="4" w:space="0" w:color="000000"/>
              <w:right w:val="single" w:sz="4" w:space="0" w:color="000000"/>
            </w:tcBorders>
            <w:hideMark/>
          </w:tcPr>
          <w:p w14:paraId="30D090C9" w14:textId="77777777" w:rsidR="005C2069" w:rsidRPr="00796F0B" w:rsidRDefault="005C2069" w:rsidP="00A163A6">
            <w:pPr>
              <w:pStyle w:val="a2"/>
              <w:keepNext/>
              <w:rPr>
                <w:rFonts w:ascii="Calibri" w:hAnsi="Calibri" w:cs="Calibri"/>
                <w:i/>
              </w:rPr>
            </w:pPr>
            <w:r w:rsidRPr="00796F0B">
              <w:rPr>
                <w:rFonts w:cstheme="minorHAnsi"/>
                <w:i/>
                <w:lang w:eastAsia="da-DK"/>
              </w:rPr>
              <w:t>For future use</w:t>
            </w:r>
          </w:p>
        </w:tc>
      </w:tr>
      <w:tr w:rsidR="005C2069" w:rsidRPr="00796F0B" w14:paraId="144BE1E5" w14:textId="77777777" w:rsidTr="00A163A6">
        <w:tc>
          <w:tcPr>
            <w:tcW w:w="2405" w:type="dxa"/>
            <w:tcBorders>
              <w:top w:val="single" w:sz="4" w:space="0" w:color="000000"/>
              <w:left w:val="single" w:sz="4" w:space="0" w:color="000000"/>
              <w:bottom w:val="single" w:sz="4" w:space="0" w:color="000000"/>
              <w:right w:val="single" w:sz="4" w:space="0" w:color="000000"/>
            </w:tcBorders>
            <w:hideMark/>
          </w:tcPr>
          <w:p w14:paraId="169A0964" w14:textId="77777777" w:rsidR="005C2069" w:rsidRPr="00796F0B" w:rsidRDefault="005C2069" w:rsidP="00A163A6">
            <w:pPr>
              <w:pStyle w:val="a2"/>
              <w:keepNext/>
              <w:rPr>
                <w:rFonts w:ascii="Calibri" w:hAnsi="Calibri" w:cs="Calibri"/>
              </w:rPr>
            </w:pPr>
            <w:r w:rsidRPr="00796F0B">
              <w:rPr>
                <w:rFonts w:ascii="Calibri" w:hAnsi="Calibri" w:cs="Calibri"/>
              </w:rPr>
              <w:t>Parity</w:t>
            </w:r>
          </w:p>
        </w:tc>
        <w:tc>
          <w:tcPr>
            <w:tcW w:w="1701" w:type="dxa"/>
            <w:tcBorders>
              <w:top w:val="single" w:sz="4" w:space="0" w:color="000000"/>
              <w:left w:val="single" w:sz="4" w:space="0" w:color="000000"/>
              <w:bottom w:val="single" w:sz="4" w:space="0" w:color="000000"/>
              <w:right w:val="single" w:sz="4" w:space="0" w:color="000000"/>
            </w:tcBorders>
            <w:hideMark/>
          </w:tcPr>
          <w:p w14:paraId="2E6711BA" w14:textId="77777777" w:rsidR="005C2069" w:rsidRPr="00796F0B" w:rsidRDefault="005C2069" w:rsidP="00A163A6">
            <w:pPr>
              <w:pStyle w:val="a2"/>
              <w:keepNext/>
              <w:rPr>
                <w:rFonts w:cstheme="minorHAnsi"/>
                <w:lang w:eastAsia="da-DK"/>
              </w:rPr>
            </w:pPr>
            <w:r w:rsidRPr="00796F0B">
              <w:rPr>
                <w:rFonts w:cstheme="minorHAnsi"/>
                <w:lang w:eastAsia="da-DK"/>
              </w:rPr>
              <w:t>18</w:t>
            </w:r>
          </w:p>
        </w:tc>
        <w:tc>
          <w:tcPr>
            <w:tcW w:w="2268" w:type="dxa"/>
            <w:tcBorders>
              <w:top w:val="single" w:sz="4" w:space="0" w:color="000000"/>
              <w:left w:val="single" w:sz="4" w:space="0" w:color="000000"/>
              <w:bottom w:val="single" w:sz="4" w:space="0" w:color="000000"/>
              <w:right w:val="single" w:sz="4" w:space="0" w:color="000000"/>
            </w:tcBorders>
          </w:tcPr>
          <w:p w14:paraId="431FE297" w14:textId="77777777" w:rsidR="005C2069" w:rsidRPr="00796F0B" w:rsidRDefault="005C2069" w:rsidP="00A163A6">
            <w:pPr>
              <w:pStyle w:val="a2"/>
              <w:keepNext/>
              <w:rPr>
                <w:rFonts w:ascii="Calibri" w:hAnsi="Calibri" w:cs="Calibri"/>
                <w:lang w:eastAsia="en-GB"/>
              </w:rPr>
            </w:pPr>
          </w:p>
        </w:tc>
        <w:tc>
          <w:tcPr>
            <w:tcW w:w="3254" w:type="dxa"/>
            <w:tcBorders>
              <w:top w:val="single" w:sz="4" w:space="0" w:color="000000"/>
              <w:left w:val="single" w:sz="4" w:space="0" w:color="000000"/>
              <w:bottom w:val="single" w:sz="4" w:space="0" w:color="000000"/>
              <w:right w:val="single" w:sz="4" w:space="0" w:color="000000"/>
            </w:tcBorders>
          </w:tcPr>
          <w:p w14:paraId="3944826A" w14:textId="77777777" w:rsidR="005C2069" w:rsidRPr="00796F0B" w:rsidRDefault="005C2069" w:rsidP="00A163A6">
            <w:pPr>
              <w:pStyle w:val="a2"/>
              <w:keepNext/>
              <w:rPr>
                <w:rFonts w:ascii="Calibri" w:hAnsi="Calibri" w:cs="Calibri"/>
              </w:rPr>
            </w:pPr>
          </w:p>
        </w:tc>
      </w:tr>
    </w:tbl>
    <w:p w14:paraId="3E25C94F" w14:textId="3F89CBDE" w:rsidR="005C2069" w:rsidRPr="00796F0B" w:rsidRDefault="005C2069" w:rsidP="005C2069">
      <w:pPr>
        <w:pStyle w:val="a2"/>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Pr="00796F0B">
        <w:rPr>
          <w:sz w:val="20"/>
          <w:szCs w:val="20"/>
        </w:rPr>
        <w:t xml:space="preserve">ost </w:t>
      </w:r>
      <w:r w:rsidR="005D4AAD">
        <w:rPr>
          <w:sz w:val="20"/>
          <w:szCs w:val="20"/>
        </w:rPr>
        <w:t>s</w:t>
      </w:r>
      <w:r w:rsidRPr="00796F0B">
        <w:rPr>
          <w:sz w:val="20"/>
          <w:szCs w:val="20"/>
        </w:rPr>
        <w:t xml:space="preserve">ignificant </w:t>
      </w:r>
      <w:r w:rsidR="005D4AAD">
        <w:rPr>
          <w:sz w:val="20"/>
          <w:szCs w:val="20"/>
        </w:rPr>
        <w:t>b</w:t>
      </w:r>
      <w:r w:rsidRPr="00796F0B">
        <w:rPr>
          <w:sz w:val="20"/>
          <w:szCs w:val="20"/>
        </w:rPr>
        <w:t>it. “+” values indicate North Latitude or East Longitude.</w:t>
      </w:r>
    </w:p>
    <w:p w14:paraId="4AA8C19A" w14:textId="77777777" w:rsidR="005C2069" w:rsidRPr="00796F0B" w:rsidRDefault="005C2069" w:rsidP="005C2069">
      <w:pPr>
        <w:pStyle w:val="a2"/>
        <w:rPr>
          <w:lang w:eastAsia="da-DK"/>
        </w:rPr>
      </w:pPr>
    </w:p>
    <w:p w14:paraId="47180BFC" w14:textId="77777777" w:rsidR="005C2069" w:rsidRPr="00796F0B" w:rsidRDefault="005C2069" w:rsidP="005C2069">
      <w:pPr>
        <w:pStyle w:val="a2"/>
        <w:rPr>
          <w:rFonts w:cstheme="minorHAnsi"/>
          <w:bCs/>
          <w:lang w:eastAsia="da-DK"/>
        </w:rPr>
      </w:pPr>
      <w:r w:rsidRPr="00796F0B">
        <w:rPr>
          <w:rFonts w:cstheme="minorHAnsi"/>
          <w:b/>
          <w:bCs/>
          <w:lang w:eastAsia="da-DK"/>
        </w:rPr>
        <w:t>CW frequency offset</w:t>
      </w:r>
      <w:r w:rsidRPr="00796F0B">
        <w:rPr>
          <w:rFonts w:cstheme="minorHAnsi"/>
          <w:bCs/>
          <w:lang w:eastAsia="da-DK"/>
        </w:rPr>
        <w:t xml:space="preserve">: The R-Mode signal consists of the MSK component and two CW components (Section 3.2). The two CW are symmetrically located in the </w:t>
      </w:r>
      <w:proofErr w:type="spellStart"/>
      <w:r w:rsidRPr="00796F0B">
        <w:rPr>
          <w:rFonts w:cstheme="minorHAnsi"/>
          <w:bCs/>
          <w:lang w:eastAsia="da-DK"/>
        </w:rPr>
        <w:t>radiobeacon</w:t>
      </w:r>
      <w:proofErr w:type="spellEnd"/>
      <w:r w:rsidRPr="00796F0B">
        <w:rPr>
          <w:rFonts w:cstheme="minorHAnsi"/>
          <w:bCs/>
          <w:lang w:eastAsia="da-DK"/>
        </w:rPr>
        <w:t xml:space="preserve"> channel of the station in two minima of the MSK signal spectrum. The parameter “CW frequency offset” </w:t>
      </w:r>
      <w:r w:rsidRPr="00796F0B">
        <w:rPr>
          <w:rFonts w:cstheme="minorHAnsi"/>
          <w:bCs/>
          <w:i/>
          <w:lang w:eastAsia="da-DK"/>
        </w:rPr>
        <w:t>n</w:t>
      </w:r>
      <w:r w:rsidRPr="00796F0B">
        <w:rPr>
          <w:rFonts w:cstheme="minorHAnsi"/>
          <w:bCs/>
          <w:lang w:eastAsia="da-DK"/>
        </w:rPr>
        <w:t xml:space="preserve"> identifies the minima counted from the MSK carrier frequency. The frequency offset </w:t>
      </w:r>
      <w:proofErr w:type="spellStart"/>
      <w:proofErr w:type="gramStart"/>
      <w:r w:rsidRPr="00796F0B">
        <w:rPr>
          <w:rFonts w:cstheme="minorHAnsi"/>
          <w:bCs/>
          <w:lang w:eastAsia="da-DK"/>
        </w:rPr>
        <w:t>Δ</w:t>
      </w:r>
      <w:r w:rsidRPr="00796F0B">
        <w:rPr>
          <w:rFonts w:cstheme="minorHAnsi"/>
          <w:bCs/>
          <w:i/>
          <w:lang w:eastAsia="da-DK"/>
        </w:rPr>
        <w:t>f</w:t>
      </w:r>
      <w:proofErr w:type="spellEnd"/>
      <w:proofErr w:type="gramEnd"/>
      <w:r w:rsidRPr="00796F0B">
        <w:rPr>
          <w:rFonts w:cstheme="minorHAnsi"/>
          <w:bCs/>
          <w:lang w:eastAsia="da-DK"/>
        </w:rPr>
        <w:t xml:space="preserve"> from CW to the MSK carrier frequency is computed according to the following equation:</w:t>
      </w:r>
    </w:p>
    <w:p w14:paraId="009090A0" w14:textId="77777777" w:rsidR="005C2069" w:rsidRPr="00796F0B" w:rsidRDefault="005C2069" w:rsidP="005C2069">
      <w:pPr>
        <w:pStyle w:val="a2"/>
        <w:ind w:firstLine="720"/>
        <w:rPr>
          <w:rFonts w:cstheme="minorHAnsi"/>
          <w:bCs/>
          <w:lang w:eastAsia="da-DK"/>
        </w:rPr>
      </w:pPr>
      <w:proofErr w:type="spellStart"/>
      <w:proofErr w:type="gramStart"/>
      <w:r w:rsidRPr="00796F0B">
        <w:rPr>
          <w:rFonts w:cstheme="minorHAnsi"/>
          <w:bCs/>
          <w:lang w:eastAsia="da-DK"/>
        </w:rPr>
        <w:t>Δ</w:t>
      </w:r>
      <w:r w:rsidRPr="00796F0B">
        <w:rPr>
          <w:rFonts w:cstheme="minorHAnsi"/>
          <w:bCs/>
          <w:i/>
          <w:lang w:eastAsia="da-DK"/>
        </w:rPr>
        <w:t>f</w:t>
      </w:r>
      <w:proofErr w:type="spellEnd"/>
      <w:proofErr w:type="gramEnd"/>
      <w:r w:rsidRPr="00796F0B">
        <w:rPr>
          <w:rFonts w:cstheme="minorHAnsi"/>
          <w:bCs/>
          <w:i/>
          <w:lang w:eastAsia="da-DK"/>
        </w:rPr>
        <w:t xml:space="preserve"> / </w:t>
      </w:r>
      <w:proofErr w:type="spellStart"/>
      <w:r w:rsidRPr="00796F0B">
        <w:rPr>
          <w:rFonts w:cstheme="minorHAnsi"/>
          <w:bCs/>
          <w:i/>
          <w:lang w:eastAsia="da-DK"/>
        </w:rPr>
        <w:t>f</w:t>
      </w:r>
      <w:r w:rsidRPr="00796F0B">
        <w:rPr>
          <w:rFonts w:cstheme="minorHAnsi"/>
          <w:bCs/>
          <w:vertAlign w:val="subscript"/>
          <w:lang w:eastAsia="da-DK"/>
        </w:rPr>
        <w:t>bit</w:t>
      </w:r>
      <w:proofErr w:type="spellEnd"/>
      <w:r w:rsidRPr="00796F0B">
        <w:rPr>
          <w:rFonts w:cstheme="minorHAnsi"/>
          <w:bCs/>
          <w:lang w:eastAsia="da-DK"/>
        </w:rPr>
        <w:t xml:space="preserve"> = (3 + 2</w:t>
      </w:r>
      <w:r w:rsidRPr="00796F0B">
        <w:rPr>
          <w:rFonts w:cstheme="minorHAnsi"/>
          <w:bCs/>
          <w:i/>
          <w:lang w:eastAsia="da-DK"/>
        </w:rPr>
        <w:t>n</w:t>
      </w:r>
      <w:r w:rsidRPr="00796F0B">
        <w:rPr>
          <w:rFonts w:cstheme="minorHAnsi"/>
          <w:bCs/>
          <w:lang w:eastAsia="da-DK"/>
        </w:rPr>
        <w:t xml:space="preserve">)/4   with </w:t>
      </w:r>
      <w:r w:rsidRPr="00796F0B">
        <w:rPr>
          <w:rFonts w:cstheme="minorHAnsi"/>
          <w:bCs/>
          <w:i/>
          <w:lang w:eastAsia="da-DK"/>
        </w:rPr>
        <w:t xml:space="preserve">n </w:t>
      </w:r>
      <w:r w:rsidRPr="00796F0B">
        <w:rPr>
          <w:rFonts w:cstheme="minorHAnsi"/>
          <w:bCs/>
          <w:lang w:eastAsia="da-DK"/>
        </w:rPr>
        <w:t>= 0, 1, 2, …, 7 .</w:t>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t xml:space="preserve">           Eq. 2</w:t>
      </w:r>
    </w:p>
    <w:p w14:paraId="450907F1" w14:textId="77777777" w:rsidR="005C2069" w:rsidRPr="00796F0B" w:rsidRDefault="005C2069" w:rsidP="005C2069">
      <w:pPr>
        <w:pStyle w:val="a2"/>
        <w:rPr>
          <w:rFonts w:cstheme="minorHAnsi"/>
          <w:bCs/>
          <w:lang w:eastAsia="da-DK"/>
        </w:rPr>
      </w:pPr>
      <w:r w:rsidRPr="00796F0B">
        <w:rPr>
          <w:rFonts w:cstheme="minorHAnsi"/>
          <w:bCs/>
          <w:lang w:eastAsia="da-DK"/>
        </w:rPr>
        <w:t xml:space="preserve">Here </w:t>
      </w:r>
      <w:proofErr w:type="spellStart"/>
      <w:r w:rsidRPr="00796F0B">
        <w:rPr>
          <w:rFonts w:cstheme="minorHAnsi"/>
          <w:bCs/>
          <w:i/>
          <w:lang w:eastAsia="da-DK"/>
        </w:rPr>
        <w:t>f</w:t>
      </w:r>
      <w:r w:rsidRPr="00796F0B">
        <w:rPr>
          <w:rFonts w:cstheme="minorHAnsi"/>
          <w:bCs/>
          <w:vertAlign w:val="subscript"/>
          <w:lang w:eastAsia="da-DK"/>
        </w:rPr>
        <w:t>bit</w:t>
      </w:r>
      <w:proofErr w:type="spellEnd"/>
      <w:r w:rsidRPr="00796F0B">
        <w:rPr>
          <w:rFonts w:cstheme="minorHAnsi"/>
          <w:bCs/>
          <w:lang w:eastAsia="da-DK"/>
        </w:rPr>
        <w:t xml:space="preserve"> is the broadcast bit rate.</w:t>
      </w:r>
    </w:p>
    <w:p w14:paraId="06827CC6" w14:textId="77777777" w:rsidR="005C2069" w:rsidRPr="00796F0B" w:rsidRDefault="005C2069" w:rsidP="005C2069">
      <w:pPr>
        <w:pStyle w:val="a2"/>
        <w:rPr>
          <w:rFonts w:ascii="Arial" w:hAnsi="Arial" w:cs="Calibri"/>
          <w:lang w:eastAsia="da-DK"/>
        </w:rPr>
      </w:pPr>
    </w:p>
    <w:p w14:paraId="0221BB13" w14:textId="77777777" w:rsidR="00963370" w:rsidRDefault="005C2069" w:rsidP="00FB7866">
      <w:pPr>
        <w:pStyle w:val="a2"/>
        <w:keepNext/>
        <w:jc w:val="center"/>
      </w:pPr>
      <w:r w:rsidRPr="00796F0B">
        <w:rPr>
          <w:rFonts w:ascii="Arial" w:eastAsia="Calibri" w:hAnsi="Arial" w:cs="Calibri"/>
          <w:lang w:eastAsia="en-GB"/>
        </w:rPr>
        <w:object w:dxaOrig="8628" w:dyaOrig="4080" w14:anchorId="49BC577C">
          <v:shape id="_x0000_i1029" type="#_x0000_t75" style="width:431.25pt;height:204.35pt" o:ole="">
            <v:imagedata r:id="rId42" o:title=""/>
          </v:shape>
          <o:OLEObject Type="Embed" ProgID="Visio.Drawing.15" ShapeID="_x0000_i1029" DrawAspect="Content" ObjectID="_1756886666" r:id="rId43"/>
        </w:object>
      </w:r>
    </w:p>
    <w:p w14:paraId="56F97D2A" w14:textId="64DE43EE" w:rsidR="005C2069" w:rsidRPr="00796F0B" w:rsidRDefault="00963370" w:rsidP="00FB7866">
      <w:pPr>
        <w:pStyle w:val="ae"/>
        <w:jc w:val="center"/>
        <w:rPr>
          <w:rFonts w:cstheme="minorHAnsi"/>
          <w:lang w:eastAsia="da-DK"/>
        </w:rPr>
      </w:pPr>
      <w:bookmarkStart w:id="811" w:name="_Ref145459802"/>
      <w:bookmarkStart w:id="812" w:name="_Toc145695686"/>
      <w:r>
        <w:t xml:space="preserve">Figure </w:t>
      </w:r>
      <w:r>
        <w:fldChar w:fldCharType="begin"/>
      </w:r>
      <w:r>
        <w:instrText xml:space="preserve"> SEQ Figure \* ARABIC </w:instrText>
      </w:r>
      <w:r>
        <w:fldChar w:fldCharType="separate"/>
      </w:r>
      <w:r w:rsidR="00FB7866">
        <w:rPr>
          <w:noProof/>
        </w:rPr>
        <w:t>7</w:t>
      </w:r>
      <w:r>
        <w:fldChar w:fldCharType="end"/>
      </w:r>
      <w:bookmarkEnd w:id="811"/>
      <w:r>
        <w:t xml:space="preserve"> </w:t>
      </w:r>
      <w:r w:rsidRPr="0074682A">
        <w:t xml:space="preserve">R-Mode </w:t>
      </w:r>
      <w:proofErr w:type="spellStart"/>
      <w:r w:rsidRPr="0074682A">
        <w:t>submessage</w:t>
      </w:r>
      <w:proofErr w:type="spellEnd"/>
      <w:r w:rsidRPr="0074682A">
        <w:t xml:space="preserve"> 2: Static navigation data</w:t>
      </w:r>
      <w:bookmarkEnd w:id="812"/>
    </w:p>
    <w:p w14:paraId="05BDB19F" w14:textId="77777777" w:rsidR="005C2069" w:rsidRPr="00560DAC" w:rsidRDefault="005C2069" w:rsidP="005C2069">
      <w:pPr>
        <w:pStyle w:val="a2"/>
        <w:rPr>
          <w:rFonts w:ascii="Calibri" w:hAnsi="Calibri"/>
        </w:rPr>
      </w:pPr>
    </w:p>
    <w:p w14:paraId="5953D4B0" w14:textId="34B8004D" w:rsidR="005C2069" w:rsidRDefault="005C2069" w:rsidP="005C2069">
      <w:pPr>
        <w:pStyle w:val="2"/>
        <w:keepNext w:val="0"/>
        <w:keepLines w:val="0"/>
        <w:tabs>
          <w:tab w:val="clear" w:pos="0"/>
          <w:tab w:val="num" w:pos="851"/>
        </w:tabs>
        <w:spacing w:before="120" w:after="120" w:line="240" w:lineRule="auto"/>
        <w:ind w:right="0"/>
        <w:rPr>
          <w:rFonts w:asciiTheme="minorHAnsi" w:hAnsiTheme="minorHAnsi" w:cstheme="minorHAnsi"/>
        </w:rPr>
      </w:pPr>
      <w:bookmarkStart w:id="813" w:name="_Toc145695663"/>
      <w:r w:rsidRPr="00533028">
        <w:t xml:space="preserve">Submessage 3: </w:t>
      </w:r>
      <w:r w:rsidRPr="00533028">
        <w:rPr>
          <w:rFonts w:asciiTheme="minorHAnsi" w:hAnsiTheme="minorHAnsi" w:cstheme="minorHAnsi"/>
        </w:rPr>
        <w:t>RMST to UTC conversion</w:t>
      </w:r>
      <w:bookmarkEnd w:id="813"/>
    </w:p>
    <w:p w14:paraId="11F05CEC" w14:textId="77777777" w:rsidR="00747F95" w:rsidRPr="00EF0124" w:rsidRDefault="00747F95" w:rsidP="00FB7866">
      <w:pPr>
        <w:pStyle w:val="Heading2separationline"/>
      </w:pPr>
    </w:p>
    <w:p w14:paraId="0013390F" w14:textId="77777777" w:rsidR="005C2069" w:rsidRPr="00796F0B" w:rsidRDefault="005C2069" w:rsidP="005C2069">
      <w:pPr>
        <w:pStyle w:val="a2"/>
        <w:rPr>
          <w:rFonts w:cstheme="minorHAnsi"/>
          <w:bCs/>
          <w:lang w:eastAsia="da-DK"/>
        </w:rPr>
      </w:pPr>
      <w:r w:rsidRPr="00796F0B">
        <w:rPr>
          <w:rFonts w:cstheme="minorHAnsi"/>
          <w:bCs/>
          <w:lang w:eastAsia="da-DK"/>
        </w:rPr>
        <w:t>The RMST is established by the R-Mode service provider which is usually the national maritime service provider. Neighbouring regions or countries may have deviating RMST. The RMST shall be traceable to UTC to enable positioning by R-Mode from different regions and with other navigation systems, such as GNSS and MF R-Mode. Otherwise, the system time offset would have to be estimated at the user’s location.</w:t>
      </w:r>
    </w:p>
    <w:p w14:paraId="7C80B51C" w14:textId="1284584E" w:rsidR="005C2069" w:rsidRPr="00796F0B" w:rsidRDefault="005C2069" w:rsidP="005C2069">
      <w:pPr>
        <w:pStyle w:val="a2"/>
        <w:rPr>
          <w:rFonts w:cstheme="minorHAnsi"/>
          <w:bCs/>
          <w:lang w:eastAsia="da-DK"/>
        </w:rPr>
      </w:pPr>
      <w:r w:rsidRPr="00796F0B">
        <w:rPr>
          <w:rFonts w:cstheme="minorHAnsi"/>
          <w:bCs/>
          <w:lang w:eastAsia="da-DK"/>
        </w:rPr>
        <w:t>The conversion between RMST and UTC is given by polynomial parameters for the deviation, parameter for the UTC reference time and week, and parameters for correct handling of leap seconds. The approach of RMST conversion to UTC is taken from the Galileo Open Service Signal in Space Interface Control Document</w:t>
      </w:r>
      <w:r w:rsidR="00EF0662">
        <w:rPr>
          <w:rFonts w:cstheme="minorHAnsi"/>
          <w:bCs/>
          <w:lang w:eastAsia="da-DK"/>
        </w:rPr>
        <w:t xml:space="preserve"> </w:t>
      </w:r>
      <w:sdt>
        <w:sdtPr>
          <w:rPr>
            <w:rFonts w:cstheme="minorHAnsi"/>
            <w:bCs/>
            <w:lang w:eastAsia="da-DK"/>
          </w:rPr>
          <w:id w:val="-1864424684"/>
          <w:citation/>
        </w:sdtPr>
        <w:sdtEndPr/>
        <w:sdtContent>
          <w:r w:rsidR="00EF0662">
            <w:rPr>
              <w:rFonts w:cstheme="minorHAnsi"/>
              <w:bCs/>
              <w:lang w:eastAsia="da-DK"/>
            </w:rPr>
            <w:fldChar w:fldCharType="begin"/>
          </w:r>
          <w:r w:rsidR="00531A3B">
            <w:rPr>
              <w:rFonts w:cstheme="minorHAnsi"/>
              <w:bCs/>
              <w:lang w:val="en-US" w:eastAsia="da-DK"/>
            </w:rPr>
            <w:instrText xml:space="preserve">CITATION Eur10 \l 1031 </w:instrText>
          </w:r>
          <w:r w:rsidR="00EF0662">
            <w:rPr>
              <w:rFonts w:cstheme="minorHAnsi"/>
              <w:bCs/>
              <w:lang w:eastAsia="da-DK"/>
            </w:rPr>
            <w:fldChar w:fldCharType="separate"/>
          </w:r>
          <w:r w:rsidR="00FB7866" w:rsidRPr="00FB7866">
            <w:rPr>
              <w:rFonts w:cstheme="minorHAnsi"/>
              <w:noProof/>
              <w:lang w:val="en-US" w:eastAsia="da-DK"/>
            </w:rPr>
            <w:t>[8]</w:t>
          </w:r>
          <w:r w:rsidR="00EF0662">
            <w:rPr>
              <w:rFonts w:cstheme="minorHAnsi"/>
              <w:bCs/>
              <w:lang w:eastAsia="da-DK"/>
            </w:rPr>
            <w:fldChar w:fldCharType="end"/>
          </w:r>
        </w:sdtContent>
      </w:sdt>
      <w:r w:rsidRPr="00796F0B">
        <w:rPr>
          <w:rFonts w:cstheme="minorHAnsi"/>
          <w:bCs/>
          <w:lang w:eastAsia="da-DK"/>
        </w:rPr>
        <w:t xml:space="preserve"> where the conversion algorithm for the Galileo System Time to UTC is described in detail. In deviation to Galileo </w:t>
      </w:r>
      <w:proofErr w:type="gramStart"/>
      <w:r w:rsidRPr="00796F0B">
        <w:rPr>
          <w:rFonts w:cstheme="minorHAnsi"/>
          <w:bCs/>
          <w:lang w:eastAsia="da-DK"/>
        </w:rPr>
        <w:t>the modulo</w:t>
      </w:r>
      <w:proofErr w:type="gramEnd"/>
      <w:r w:rsidRPr="00796F0B">
        <w:rPr>
          <w:rFonts w:cstheme="minorHAnsi"/>
          <w:bCs/>
          <w:lang w:eastAsia="da-DK"/>
        </w:rPr>
        <w:t xml:space="preserve"> 256 operation for week numbers is not required because with 12 bits the real RMST week can be given (</w:t>
      </w:r>
      <w:r w:rsidR="00963370">
        <w:rPr>
          <w:rFonts w:cstheme="minorHAnsi"/>
          <w:bCs/>
          <w:lang w:eastAsia="da-DK"/>
        </w:rPr>
        <w:fldChar w:fldCharType="begin"/>
      </w:r>
      <w:r w:rsidR="00963370">
        <w:rPr>
          <w:rFonts w:cstheme="minorHAnsi"/>
          <w:bCs/>
          <w:lang w:eastAsia="da-DK"/>
        </w:rPr>
        <w:instrText xml:space="preserve"> REF _Ref145459599 \h </w:instrText>
      </w:r>
      <w:r w:rsidR="00963370">
        <w:rPr>
          <w:rFonts w:cstheme="minorHAnsi"/>
          <w:bCs/>
          <w:lang w:eastAsia="da-DK"/>
        </w:rPr>
      </w:r>
      <w:r w:rsidR="00963370">
        <w:rPr>
          <w:rFonts w:cstheme="minorHAnsi"/>
          <w:bCs/>
          <w:lang w:eastAsia="da-DK"/>
        </w:rPr>
        <w:fldChar w:fldCharType="separate"/>
      </w:r>
      <w:r w:rsidR="00FB7866">
        <w:t xml:space="preserve">Table </w:t>
      </w:r>
      <w:r w:rsidR="00FB7866">
        <w:rPr>
          <w:noProof/>
        </w:rPr>
        <w:t>7</w:t>
      </w:r>
      <w:r w:rsidR="00963370">
        <w:rPr>
          <w:rFonts w:cstheme="minorHAnsi"/>
          <w:bCs/>
          <w:lang w:eastAsia="da-DK"/>
        </w:rPr>
        <w:fldChar w:fldCharType="end"/>
      </w:r>
      <w:r w:rsidRPr="00796F0B">
        <w:rPr>
          <w:rFonts w:cstheme="minorHAnsi"/>
          <w:bCs/>
          <w:lang w:eastAsia="da-DK"/>
        </w:rPr>
        <w:t xml:space="preserve"> and </w:t>
      </w:r>
      <w:r w:rsidR="00963370">
        <w:rPr>
          <w:rFonts w:cstheme="minorHAnsi"/>
          <w:bCs/>
          <w:lang w:eastAsia="da-DK"/>
        </w:rPr>
        <w:fldChar w:fldCharType="begin"/>
      </w:r>
      <w:r w:rsidR="00963370">
        <w:rPr>
          <w:rFonts w:cstheme="minorHAnsi"/>
          <w:bCs/>
          <w:lang w:eastAsia="da-DK"/>
        </w:rPr>
        <w:instrText xml:space="preserve"> REF _Ref145459675 \h </w:instrText>
      </w:r>
      <w:r w:rsidR="00963370">
        <w:rPr>
          <w:rFonts w:cstheme="minorHAnsi"/>
          <w:bCs/>
          <w:lang w:eastAsia="da-DK"/>
        </w:rPr>
      </w:r>
      <w:r w:rsidR="00963370">
        <w:rPr>
          <w:rFonts w:cstheme="minorHAnsi"/>
          <w:bCs/>
          <w:lang w:eastAsia="da-DK"/>
        </w:rPr>
        <w:fldChar w:fldCharType="separate"/>
      </w:r>
      <w:r w:rsidR="00FB7866">
        <w:t xml:space="preserve">Figure </w:t>
      </w:r>
      <w:r w:rsidR="00FB7866">
        <w:rPr>
          <w:noProof/>
        </w:rPr>
        <w:t>8</w:t>
      </w:r>
      <w:r w:rsidR="00963370">
        <w:rPr>
          <w:rFonts w:cstheme="minorHAnsi"/>
          <w:bCs/>
          <w:lang w:eastAsia="da-DK"/>
        </w:rPr>
        <w:fldChar w:fldCharType="end"/>
      </w:r>
      <w:r w:rsidRPr="00796F0B">
        <w:rPr>
          <w:rFonts w:cstheme="minorHAnsi"/>
          <w:bCs/>
          <w:lang w:eastAsia="da-DK"/>
        </w:rPr>
        <w:t>).</w:t>
      </w:r>
    </w:p>
    <w:p w14:paraId="70B0EA02" w14:textId="77777777" w:rsidR="005C2069" w:rsidRPr="00796F0B" w:rsidRDefault="005C2069" w:rsidP="005C2069">
      <w:pPr>
        <w:pStyle w:val="a2"/>
        <w:rPr>
          <w:rFonts w:cstheme="minorHAnsi"/>
          <w:bCs/>
          <w:lang w:eastAsia="da-DK"/>
        </w:rPr>
      </w:pPr>
    </w:p>
    <w:p w14:paraId="63E0B1AC" w14:textId="0927FA3B" w:rsidR="00963370" w:rsidRDefault="00963370" w:rsidP="00FB7866">
      <w:pPr>
        <w:pStyle w:val="ae"/>
        <w:keepNext/>
      </w:pPr>
      <w:bookmarkStart w:id="814" w:name="_Ref145459599"/>
      <w:bookmarkStart w:id="815" w:name="_Toc145695676"/>
      <w:r>
        <w:t xml:space="preserve">Table </w:t>
      </w:r>
      <w:r>
        <w:fldChar w:fldCharType="begin"/>
      </w:r>
      <w:r>
        <w:instrText xml:space="preserve"> SEQ Table \* ARABIC </w:instrText>
      </w:r>
      <w:r>
        <w:fldChar w:fldCharType="separate"/>
      </w:r>
      <w:r w:rsidR="00FB7866">
        <w:rPr>
          <w:noProof/>
        </w:rPr>
        <w:t>7</w:t>
      </w:r>
      <w:r>
        <w:fldChar w:fldCharType="end"/>
      </w:r>
      <w:bookmarkEnd w:id="814"/>
      <w:r>
        <w:t xml:space="preserve"> </w:t>
      </w:r>
      <w:r w:rsidRPr="00796F0B">
        <w:t xml:space="preserve">Content of R-Mode </w:t>
      </w:r>
      <w:proofErr w:type="spellStart"/>
      <w:r w:rsidRPr="00796F0B">
        <w:t>submessage</w:t>
      </w:r>
      <w:proofErr w:type="spellEnd"/>
      <w:r w:rsidRPr="00796F0B">
        <w:t xml:space="preserve"> 3: RMST to UTC conversion</w:t>
      </w:r>
      <w:bookmarkEnd w:id="815"/>
    </w:p>
    <w:tbl>
      <w:tblPr>
        <w:tblStyle w:val="a9"/>
        <w:tblW w:w="0" w:type="auto"/>
        <w:tblLook w:val="04A0" w:firstRow="1" w:lastRow="0" w:firstColumn="1" w:lastColumn="0" w:noHBand="0" w:noVBand="1"/>
      </w:tblPr>
      <w:tblGrid>
        <w:gridCol w:w="4390"/>
        <w:gridCol w:w="1275"/>
        <w:gridCol w:w="1418"/>
        <w:gridCol w:w="2545"/>
      </w:tblGrid>
      <w:tr w:rsidR="005C2069" w:rsidRPr="00796F0B" w14:paraId="5AB7E79E"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12C0B733"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0640CEE3"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7F4D8625"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5C2035AC"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Range</w:t>
            </w:r>
          </w:p>
        </w:tc>
      </w:tr>
      <w:tr w:rsidR="005C2069" w:rsidRPr="00796F0B" w14:paraId="5E08770F"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5C3D73F6" w14:textId="77777777" w:rsidR="005C2069" w:rsidRPr="00796F0B" w:rsidRDefault="005C2069" w:rsidP="00A163A6">
            <w:pPr>
              <w:pStyle w:val="a2"/>
              <w:keepNext/>
              <w:rPr>
                <w:rFonts w:cstheme="minorHAnsi"/>
                <w:bCs/>
                <w:lang w:eastAsia="da-DK"/>
              </w:rPr>
            </w:pPr>
            <w:r w:rsidRPr="00796F0B">
              <w:rPr>
                <w:rFonts w:cstheme="minorHAnsi"/>
                <w:bCs/>
                <w:lang w:eastAsia="da-DK"/>
              </w:rPr>
              <w:t>Constant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3C967CDC" w14:textId="77777777" w:rsidR="005C2069" w:rsidRPr="00796F0B" w:rsidRDefault="005C2069" w:rsidP="00A163A6">
            <w:pPr>
              <w:pStyle w:val="a2"/>
              <w:keepNext/>
              <w:rPr>
                <w:rFonts w:cstheme="minorHAnsi"/>
                <w:bCs/>
                <w:lang w:eastAsia="da-DK"/>
              </w:rPr>
            </w:pPr>
            <w:r w:rsidRPr="00796F0B">
              <w:rPr>
                <w:rFonts w:cstheme="minorHAnsi"/>
                <w:bCs/>
                <w:lang w:eastAsia="da-DK"/>
              </w:rPr>
              <w:t>32</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40CB40" w14:textId="77777777" w:rsidR="005C2069" w:rsidRPr="00796F0B" w:rsidRDefault="005C2069" w:rsidP="00A163A6">
            <w:pPr>
              <w:pStyle w:val="a2"/>
              <w:keepNext/>
              <w:rPr>
                <w:rFonts w:cstheme="minorHAnsi"/>
                <w:bCs/>
                <w:lang w:eastAsia="da-DK"/>
              </w:rPr>
            </w:pPr>
            <w:r w:rsidRPr="00796F0B">
              <w:rPr>
                <w:rFonts w:cstheme="minorHAnsi"/>
                <w:bCs/>
                <w:lang w:eastAsia="da-DK"/>
              </w:rPr>
              <w:t>2</w:t>
            </w:r>
            <w:r w:rsidRPr="00796F0B">
              <w:rPr>
                <w:rFonts w:cstheme="minorHAnsi"/>
                <w:bCs/>
                <w:vertAlign w:val="superscript"/>
                <w:lang w:eastAsia="da-DK"/>
              </w:rPr>
              <w:t>-30</w:t>
            </w:r>
            <w:r w:rsidRPr="00796F0B">
              <w:rPr>
                <w:rFonts w:cstheme="minorHAnsi"/>
                <w:bCs/>
                <w:lang w:eastAsia="da-DK"/>
              </w:rPr>
              <w:t xml:space="preserve"> s</w:t>
            </w:r>
          </w:p>
        </w:tc>
        <w:tc>
          <w:tcPr>
            <w:tcW w:w="2545" w:type="dxa"/>
            <w:tcBorders>
              <w:top w:val="single" w:sz="4" w:space="0" w:color="000000"/>
              <w:left w:val="single" w:sz="4" w:space="0" w:color="000000"/>
              <w:bottom w:val="single" w:sz="4" w:space="0" w:color="000000"/>
              <w:right w:val="single" w:sz="4" w:space="0" w:color="000000"/>
            </w:tcBorders>
            <w:hideMark/>
          </w:tcPr>
          <w:p w14:paraId="74C25374" w14:textId="77777777" w:rsidR="005C2069" w:rsidRPr="00796F0B" w:rsidRDefault="005C2069" w:rsidP="00A163A6">
            <w:pPr>
              <w:pStyle w:val="a2"/>
              <w:keepNext/>
              <w:rPr>
                <w:rFonts w:cstheme="minorHAnsi"/>
                <w:bCs/>
                <w:lang w:eastAsia="da-DK"/>
              </w:rPr>
            </w:pPr>
            <w:r w:rsidRPr="00796F0B">
              <w:rPr>
                <w:rFonts w:ascii="Calibri" w:hAnsi="Calibri" w:cs="Calibri"/>
              </w:rPr>
              <w:t xml:space="preserve">± </w:t>
            </w:r>
            <w:r w:rsidRPr="00796F0B">
              <w:rPr>
                <w:rFonts w:cstheme="minorHAnsi"/>
                <w:bCs/>
                <w:lang w:eastAsia="da-DK"/>
              </w:rPr>
              <w:t>1.9999999991 s</w:t>
            </w:r>
          </w:p>
        </w:tc>
      </w:tr>
      <w:tr w:rsidR="005C2069" w:rsidRPr="00796F0B" w14:paraId="6718CDAB"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5CC6646" w14:textId="77777777" w:rsidR="005C2069" w:rsidRPr="00796F0B" w:rsidRDefault="005C2069" w:rsidP="00A163A6">
            <w:pPr>
              <w:pStyle w:val="a2"/>
              <w:keepNext/>
              <w:rPr>
                <w:rFonts w:cstheme="minorHAnsi"/>
                <w:bCs/>
                <w:lang w:eastAsia="da-DK"/>
              </w:rPr>
            </w:pPr>
            <w:r w:rsidRPr="00796F0B">
              <w:rPr>
                <w:rFonts w:cstheme="minorHAnsi"/>
                <w:bCs/>
                <w:lang w:eastAsia="da-DK"/>
              </w:rPr>
              <w:t>1</w:t>
            </w:r>
            <w:r w:rsidRPr="00796F0B">
              <w:rPr>
                <w:rFonts w:cstheme="minorHAnsi"/>
                <w:bCs/>
                <w:vertAlign w:val="superscript"/>
                <w:lang w:eastAsia="da-DK"/>
              </w:rPr>
              <w:t>st</w:t>
            </w:r>
            <w:r w:rsidRPr="00796F0B">
              <w:rPr>
                <w:rFonts w:cstheme="minorHAnsi"/>
                <w:bCs/>
                <w:lang w:eastAsia="da-DK"/>
              </w:rPr>
              <w:t xml:space="preserve"> order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0D7C4D85" w14:textId="77777777" w:rsidR="005C2069" w:rsidRPr="00796F0B" w:rsidRDefault="005C2069" w:rsidP="00A163A6">
            <w:pPr>
              <w:pStyle w:val="a2"/>
              <w:keepNext/>
              <w:rPr>
                <w:rFonts w:cstheme="minorHAnsi"/>
                <w:bCs/>
                <w:lang w:eastAsia="da-DK"/>
              </w:rPr>
            </w:pPr>
            <w:r w:rsidRPr="00796F0B">
              <w:rPr>
                <w:rFonts w:cstheme="minorHAnsi"/>
                <w:bCs/>
                <w:lang w:eastAsia="da-DK"/>
              </w:rPr>
              <w:t>24</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B6A2BB" w14:textId="77777777" w:rsidR="005C2069" w:rsidRPr="00796F0B" w:rsidRDefault="005C2069" w:rsidP="00A163A6">
            <w:pPr>
              <w:pStyle w:val="a2"/>
              <w:keepNext/>
              <w:rPr>
                <w:rFonts w:cstheme="minorHAnsi"/>
                <w:bCs/>
                <w:lang w:eastAsia="da-DK"/>
              </w:rPr>
            </w:pPr>
            <w:r w:rsidRPr="00796F0B">
              <w:rPr>
                <w:rFonts w:cstheme="minorHAnsi"/>
                <w:bCs/>
                <w:lang w:eastAsia="da-DK"/>
              </w:rPr>
              <w:t>2</w:t>
            </w:r>
            <w:r w:rsidRPr="00796F0B">
              <w:rPr>
                <w:rFonts w:cstheme="minorHAnsi"/>
                <w:bCs/>
                <w:vertAlign w:val="superscript"/>
                <w:lang w:eastAsia="da-DK"/>
              </w:rPr>
              <w:t>-50</w:t>
            </w:r>
            <w:r w:rsidRPr="00796F0B">
              <w:rPr>
                <w:rFonts w:cstheme="minorHAnsi"/>
                <w:bCs/>
                <w:lang w:eastAsia="da-DK"/>
              </w:rPr>
              <w:t xml:space="preserve"> s/s</w:t>
            </w:r>
          </w:p>
        </w:tc>
        <w:tc>
          <w:tcPr>
            <w:tcW w:w="2545" w:type="dxa"/>
            <w:tcBorders>
              <w:top w:val="single" w:sz="4" w:space="0" w:color="000000"/>
              <w:left w:val="single" w:sz="4" w:space="0" w:color="000000"/>
              <w:bottom w:val="single" w:sz="4" w:space="0" w:color="000000"/>
              <w:right w:val="single" w:sz="4" w:space="0" w:color="000000"/>
            </w:tcBorders>
            <w:hideMark/>
          </w:tcPr>
          <w:p w14:paraId="1D8DE1B6" w14:textId="77777777" w:rsidR="005C2069" w:rsidRPr="00796F0B" w:rsidRDefault="005C2069" w:rsidP="00A163A6">
            <w:pPr>
              <w:pStyle w:val="a2"/>
              <w:keepNext/>
              <w:rPr>
                <w:rFonts w:ascii="Calibri" w:hAnsi="Calibri" w:cs="Calibri"/>
                <w:lang w:eastAsia="en-GB"/>
              </w:rPr>
            </w:pPr>
            <w:r w:rsidRPr="00796F0B">
              <w:rPr>
                <w:rFonts w:ascii="Calibri" w:hAnsi="Calibri" w:cs="Calibri"/>
              </w:rPr>
              <w:t>± 0.000000007451</w:t>
            </w:r>
          </w:p>
        </w:tc>
      </w:tr>
      <w:tr w:rsidR="005C2069" w:rsidRPr="00796F0B" w14:paraId="43AD1EE8"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3D970F0F" w14:textId="77777777" w:rsidR="005C2069" w:rsidRPr="00796F0B" w:rsidRDefault="005C2069" w:rsidP="00A163A6">
            <w:pPr>
              <w:pStyle w:val="a2"/>
              <w:keepNext/>
              <w:rPr>
                <w:rFonts w:cstheme="minorHAnsi"/>
                <w:bCs/>
                <w:lang w:eastAsia="da-DK"/>
              </w:rPr>
            </w:pPr>
            <w:r w:rsidRPr="00796F0B">
              <w:rPr>
                <w:rFonts w:cstheme="minorHAnsi"/>
                <w:bCs/>
                <w:lang w:eastAsia="da-DK"/>
              </w:rPr>
              <w:t>Leap second count before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6729888A" w14:textId="77777777" w:rsidR="005C2069" w:rsidRPr="00796F0B" w:rsidRDefault="005C2069" w:rsidP="00A163A6">
            <w:pPr>
              <w:pStyle w:val="a2"/>
              <w:keepNext/>
              <w:rPr>
                <w:rFonts w:cstheme="minorHAnsi"/>
                <w:bCs/>
                <w:lang w:eastAsia="da-DK"/>
              </w:rPr>
            </w:pPr>
            <w:r w:rsidRPr="00796F0B">
              <w:rPr>
                <w:rFonts w:cstheme="minorHAnsi"/>
                <w:bCs/>
                <w:lang w:eastAsia="da-DK"/>
              </w:rPr>
              <w:t>8</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3F680B05" w14:textId="77777777" w:rsidR="005C2069" w:rsidRPr="00796F0B" w:rsidRDefault="005C2069" w:rsidP="00A163A6">
            <w:pPr>
              <w:pStyle w:val="a2"/>
              <w:keepNext/>
              <w:rPr>
                <w:rFonts w:cstheme="minorHAnsi"/>
                <w:bCs/>
                <w:lang w:eastAsia="da-DK"/>
              </w:rPr>
            </w:pPr>
            <w:r w:rsidRPr="00796F0B">
              <w:rPr>
                <w:rFonts w:cstheme="minorHAnsi"/>
                <w:bCs/>
                <w:lang w:eastAsia="da-DK"/>
              </w:rPr>
              <w:t>1 s</w:t>
            </w:r>
          </w:p>
        </w:tc>
        <w:tc>
          <w:tcPr>
            <w:tcW w:w="2545" w:type="dxa"/>
            <w:tcBorders>
              <w:top w:val="single" w:sz="4" w:space="0" w:color="000000"/>
              <w:left w:val="single" w:sz="4" w:space="0" w:color="000000"/>
              <w:bottom w:val="single" w:sz="4" w:space="0" w:color="000000"/>
              <w:right w:val="single" w:sz="4" w:space="0" w:color="000000"/>
            </w:tcBorders>
            <w:hideMark/>
          </w:tcPr>
          <w:p w14:paraId="157BA672" w14:textId="77777777" w:rsidR="005C2069" w:rsidRPr="00796F0B" w:rsidRDefault="005C2069" w:rsidP="00A163A6">
            <w:pPr>
              <w:pStyle w:val="a2"/>
              <w:keepNext/>
              <w:rPr>
                <w:rFonts w:ascii="Calibri" w:hAnsi="Calibri" w:cs="Calibri"/>
                <w:lang w:eastAsia="en-GB"/>
              </w:rPr>
            </w:pPr>
            <w:r w:rsidRPr="00796F0B">
              <w:rPr>
                <w:rFonts w:ascii="Calibri" w:hAnsi="Calibri" w:cs="Calibri"/>
              </w:rPr>
              <w:t>± 127 s</w:t>
            </w:r>
          </w:p>
        </w:tc>
      </w:tr>
      <w:tr w:rsidR="005C2069" w:rsidRPr="00796F0B" w14:paraId="571F8D12"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3878CA9" w14:textId="77777777" w:rsidR="005C2069" w:rsidRPr="00796F0B" w:rsidRDefault="005C2069" w:rsidP="00A163A6">
            <w:pPr>
              <w:pStyle w:val="a2"/>
              <w:keepNext/>
              <w:rPr>
                <w:rFonts w:cstheme="minorHAnsi"/>
                <w:bCs/>
                <w:lang w:eastAsia="da-DK"/>
              </w:rPr>
            </w:pPr>
            <w:r w:rsidRPr="00796F0B">
              <w:rPr>
                <w:rFonts w:cstheme="minorHAnsi"/>
                <w:bCs/>
                <w:lang w:eastAsia="da-DK"/>
              </w:rPr>
              <w:t>UTC data reference time of week</w:t>
            </w:r>
          </w:p>
        </w:tc>
        <w:tc>
          <w:tcPr>
            <w:tcW w:w="1275" w:type="dxa"/>
            <w:tcBorders>
              <w:top w:val="single" w:sz="4" w:space="0" w:color="000000"/>
              <w:left w:val="single" w:sz="4" w:space="0" w:color="000000"/>
              <w:bottom w:val="single" w:sz="4" w:space="0" w:color="000000"/>
              <w:right w:val="single" w:sz="4" w:space="0" w:color="000000"/>
            </w:tcBorders>
            <w:hideMark/>
          </w:tcPr>
          <w:p w14:paraId="622C1C30" w14:textId="77777777" w:rsidR="005C2069" w:rsidRPr="00796F0B" w:rsidRDefault="005C2069" w:rsidP="00A163A6">
            <w:pPr>
              <w:pStyle w:val="a2"/>
              <w:keepNext/>
              <w:rPr>
                <w:rFonts w:cstheme="minorHAnsi"/>
                <w:bCs/>
                <w:lang w:eastAsia="da-DK"/>
              </w:rPr>
            </w:pPr>
            <w:r w:rsidRPr="00796F0B">
              <w:rPr>
                <w:rFonts w:cstheme="minorHAnsi"/>
                <w:bCs/>
                <w:lang w:eastAsia="da-DK"/>
              </w:rPr>
              <w:t>8</w:t>
            </w:r>
          </w:p>
        </w:tc>
        <w:tc>
          <w:tcPr>
            <w:tcW w:w="1418" w:type="dxa"/>
            <w:tcBorders>
              <w:top w:val="single" w:sz="4" w:space="0" w:color="000000"/>
              <w:left w:val="single" w:sz="4" w:space="0" w:color="000000"/>
              <w:bottom w:val="single" w:sz="4" w:space="0" w:color="000000"/>
              <w:right w:val="single" w:sz="4" w:space="0" w:color="000000"/>
            </w:tcBorders>
            <w:hideMark/>
          </w:tcPr>
          <w:p w14:paraId="514253C0" w14:textId="77777777" w:rsidR="005C2069" w:rsidRPr="00796F0B" w:rsidRDefault="005C2069" w:rsidP="00A163A6">
            <w:pPr>
              <w:pStyle w:val="a2"/>
              <w:keepNext/>
              <w:rPr>
                <w:rFonts w:cstheme="minorHAnsi"/>
                <w:bCs/>
                <w:lang w:eastAsia="da-DK"/>
              </w:rPr>
            </w:pPr>
            <w:r w:rsidRPr="00796F0B">
              <w:rPr>
                <w:rFonts w:cstheme="minorHAnsi"/>
                <w:bCs/>
                <w:lang w:eastAsia="da-DK"/>
              </w:rPr>
              <w:t>3600 s</w:t>
            </w:r>
          </w:p>
        </w:tc>
        <w:tc>
          <w:tcPr>
            <w:tcW w:w="2545" w:type="dxa"/>
            <w:tcBorders>
              <w:top w:val="single" w:sz="4" w:space="0" w:color="000000"/>
              <w:left w:val="single" w:sz="4" w:space="0" w:color="000000"/>
              <w:bottom w:val="single" w:sz="4" w:space="0" w:color="000000"/>
              <w:right w:val="single" w:sz="4" w:space="0" w:color="000000"/>
            </w:tcBorders>
            <w:hideMark/>
          </w:tcPr>
          <w:p w14:paraId="7893BF51" w14:textId="77777777" w:rsidR="005C2069" w:rsidRPr="00796F0B" w:rsidRDefault="005C2069" w:rsidP="00A163A6">
            <w:pPr>
              <w:pStyle w:val="a2"/>
              <w:keepNext/>
              <w:rPr>
                <w:rFonts w:ascii="Calibri" w:hAnsi="Calibri" w:cs="Calibri"/>
                <w:lang w:eastAsia="en-GB"/>
              </w:rPr>
            </w:pPr>
            <w:r w:rsidRPr="00796F0B">
              <w:rPr>
                <w:rFonts w:ascii="Calibri" w:hAnsi="Calibri" w:cs="Calibri"/>
              </w:rPr>
              <w:t>0 – 918000 s</w:t>
            </w:r>
          </w:p>
        </w:tc>
      </w:tr>
      <w:tr w:rsidR="005C2069" w:rsidRPr="00796F0B" w14:paraId="67D32560"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7073D51C" w14:textId="77777777" w:rsidR="005C2069" w:rsidRPr="00796F0B" w:rsidRDefault="005C2069" w:rsidP="00A163A6">
            <w:pPr>
              <w:pStyle w:val="a2"/>
              <w:keepNext/>
              <w:rPr>
                <w:rFonts w:cstheme="minorHAnsi"/>
                <w:bCs/>
                <w:lang w:eastAsia="da-DK"/>
              </w:rPr>
            </w:pPr>
            <w:r w:rsidRPr="00796F0B">
              <w:rPr>
                <w:rFonts w:cstheme="minorHAnsi"/>
                <w:bCs/>
                <w:lang w:eastAsia="da-DK"/>
              </w:rPr>
              <w:t>UTC data reference week number</w:t>
            </w:r>
          </w:p>
        </w:tc>
        <w:tc>
          <w:tcPr>
            <w:tcW w:w="1275" w:type="dxa"/>
            <w:tcBorders>
              <w:top w:val="single" w:sz="4" w:space="0" w:color="000000"/>
              <w:left w:val="single" w:sz="4" w:space="0" w:color="000000"/>
              <w:bottom w:val="single" w:sz="4" w:space="0" w:color="000000"/>
              <w:right w:val="single" w:sz="4" w:space="0" w:color="000000"/>
            </w:tcBorders>
            <w:hideMark/>
          </w:tcPr>
          <w:p w14:paraId="26C390C1" w14:textId="77777777" w:rsidR="005C2069" w:rsidRPr="00796F0B" w:rsidRDefault="005C2069" w:rsidP="00A163A6">
            <w:pPr>
              <w:pStyle w:val="a2"/>
              <w:keepNext/>
              <w:rPr>
                <w:rFonts w:cstheme="minorHAnsi"/>
                <w:bCs/>
                <w:lang w:eastAsia="da-DK"/>
              </w:rPr>
            </w:pPr>
            <w:r w:rsidRPr="00796F0B">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37950013" w14:textId="77777777" w:rsidR="005C2069" w:rsidRPr="00796F0B" w:rsidRDefault="005C2069" w:rsidP="00A163A6">
            <w:pPr>
              <w:pStyle w:val="a2"/>
              <w:keepNext/>
              <w:rPr>
                <w:rFonts w:cstheme="minorHAnsi"/>
                <w:bCs/>
                <w:lang w:eastAsia="da-DK"/>
              </w:rPr>
            </w:pPr>
            <w:r w:rsidRPr="00796F0B">
              <w:rPr>
                <w:rFonts w:cstheme="minorHAnsi"/>
                <w:lang w:eastAsia="da-DK"/>
              </w:rPr>
              <w:t>1 week</w:t>
            </w:r>
          </w:p>
        </w:tc>
        <w:tc>
          <w:tcPr>
            <w:tcW w:w="2545" w:type="dxa"/>
            <w:tcBorders>
              <w:top w:val="single" w:sz="4" w:space="0" w:color="000000"/>
              <w:left w:val="single" w:sz="4" w:space="0" w:color="000000"/>
              <w:bottom w:val="single" w:sz="4" w:space="0" w:color="000000"/>
              <w:right w:val="single" w:sz="4" w:space="0" w:color="000000"/>
            </w:tcBorders>
            <w:hideMark/>
          </w:tcPr>
          <w:p w14:paraId="6A30A913" w14:textId="77777777" w:rsidR="005C2069" w:rsidRPr="00796F0B" w:rsidRDefault="005C2069" w:rsidP="00A163A6">
            <w:pPr>
              <w:pStyle w:val="a2"/>
              <w:keepNext/>
              <w:rPr>
                <w:rFonts w:ascii="Calibri" w:hAnsi="Calibri" w:cs="Calibri"/>
                <w:lang w:eastAsia="en-GB"/>
              </w:rPr>
            </w:pPr>
            <w:r w:rsidRPr="00796F0B">
              <w:rPr>
                <w:rFonts w:ascii="Calibri" w:hAnsi="Calibri" w:cs="Calibri"/>
              </w:rPr>
              <w:t>0 – 4095 weeks</w:t>
            </w:r>
          </w:p>
        </w:tc>
      </w:tr>
      <w:tr w:rsidR="005C2069" w:rsidRPr="00796F0B" w14:paraId="5B1008E0"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2A4DCE29" w14:textId="77777777" w:rsidR="005C2069" w:rsidRPr="00796F0B" w:rsidRDefault="005C2069" w:rsidP="00A163A6">
            <w:pPr>
              <w:pStyle w:val="a2"/>
              <w:keepNext/>
              <w:rPr>
                <w:rFonts w:cstheme="minorHAnsi"/>
                <w:bCs/>
                <w:lang w:eastAsia="da-DK"/>
              </w:rPr>
            </w:pPr>
            <w:r w:rsidRPr="00796F0B">
              <w:rPr>
                <w:rFonts w:cstheme="minorHAnsi"/>
                <w:bCs/>
                <w:lang w:eastAsia="da-DK"/>
              </w:rPr>
              <w:t>Week number of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05EABF28" w14:textId="77777777" w:rsidR="005C2069" w:rsidRPr="00796F0B" w:rsidRDefault="005C2069" w:rsidP="00A163A6">
            <w:pPr>
              <w:pStyle w:val="a2"/>
              <w:keepNext/>
              <w:rPr>
                <w:rFonts w:cstheme="minorHAnsi"/>
                <w:bCs/>
                <w:lang w:eastAsia="da-DK"/>
              </w:rPr>
            </w:pPr>
            <w:r w:rsidRPr="00796F0B">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19B42738" w14:textId="77777777" w:rsidR="005C2069" w:rsidRPr="00796F0B" w:rsidRDefault="005C2069" w:rsidP="00A163A6">
            <w:pPr>
              <w:pStyle w:val="a2"/>
              <w:keepNext/>
              <w:rPr>
                <w:rFonts w:cstheme="minorHAnsi"/>
                <w:bCs/>
                <w:lang w:eastAsia="da-DK"/>
              </w:rPr>
            </w:pPr>
            <w:r w:rsidRPr="00796F0B">
              <w:rPr>
                <w:rFonts w:cstheme="minorHAnsi"/>
                <w:lang w:eastAsia="da-DK"/>
              </w:rPr>
              <w:t>1 week</w:t>
            </w:r>
          </w:p>
        </w:tc>
        <w:tc>
          <w:tcPr>
            <w:tcW w:w="2545" w:type="dxa"/>
            <w:tcBorders>
              <w:top w:val="single" w:sz="4" w:space="0" w:color="000000"/>
              <w:left w:val="single" w:sz="4" w:space="0" w:color="000000"/>
              <w:bottom w:val="single" w:sz="4" w:space="0" w:color="000000"/>
              <w:right w:val="single" w:sz="4" w:space="0" w:color="000000"/>
            </w:tcBorders>
            <w:hideMark/>
          </w:tcPr>
          <w:p w14:paraId="2F513FF9" w14:textId="77777777" w:rsidR="005C2069" w:rsidRPr="00796F0B" w:rsidRDefault="005C2069" w:rsidP="00A163A6">
            <w:pPr>
              <w:pStyle w:val="a2"/>
              <w:keepNext/>
              <w:rPr>
                <w:rFonts w:ascii="Calibri" w:hAnsi="Calibri" w:cs="Calibri"/>
                <w:lang w:eastAsia="en-GB"/>
              </w:rPr>
            </w:pPr>
            <w:r w:rsidRPr="00796F0B">
              <w:rPr>
                <w:rFonts w:ascii="Calibri" w:hAnsi="Calibri" w:cs="Calibri"/>
              </w:rPr>
              <w:t>0 – 4095 weeks</w:t>
            </w:r>
          </w:p>
        </w:tc>
      </w:tr>
      <w:tr w:rsidR="005C2069" w:rsidRPr="00796F0B" w14:paraId="1B12A8E3"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113155EA" w14:textId="77777777" w:rsidR="005C2069" w:rsidRPr="00796F0B" w:rsidRDefault="005C2069" w:rsidP="00A163A6">
            <w:pPr>
              <w:pStyle w:val="a2"/>
              <w:keepNext/>
              <w:rPr>
                <w:rFonts w:cstheme="minorHAnsi"/>
                <w:bCs/>
                <w:lang w:eastAsia="da-DK"/>
              </w:rPr>
            </w:pPr>
            <w:r w:rsidRPr="00796F0B">
              <w:rPr>
                <w:rFonts w:cstheme="minorHAnsi"/>
                <w:bCs/>
                <w:lang w:eastAsia="da-DK"/>
              </w:rPr>
              <w:t>Day number at the end of which a leap second adjustment becomes effective</w:t>
            </w:r>
          </w:p>
        </w:tc>
        <w:tc>
          <w:tcPr>
            <w:tcW w:w="1275" w:type="dxa"/>
            <w:tcBorders>
              <w:top w:val="single" w:sz="4" w:space="0" w:color="000000"/>
              <w:left w:val="single" w:sz="4" w:space="0" w:color="000000"/>
              <w:bottom w:val="single" w:sz="4" w:space="0" w:color="000000"/>
              <w:right w:val="single" w:sz="4" w:space="0" w:color="000000"/>
            </w:tcBorders>
            <w:hideMark/>
          </w:tcPr>
          <w:p w14:paraId="2CB9B200" w14:textId="77777777" w:rsidR="005C2069" w:rsidRPr="00796F0B" w:rsidRDefault="005C2069" w:rsidP="00A163A6">
            <w:pPr>
              <w:pStyle w:val="a2"/>
              <w:keepNext/>
              <w:rPr>
                <w:rFonts w:cstheme="minorHAnsi"/>
                <w:bCs/>
                <w:lang w:eastAsia="da-DK"/>
              </w:rPr>
            </w:pPr>
            <w:r w:rsidRPr="00796F0B">
              <w:rPr>
                <w:rFonts w:cstheme="minorHAnsi"/>
                <w:bCs/>
                <w:lang w:eastAsia="da-DK"/>
              </w:rPr>
              <w:t>3</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6AEE621E" w14:textId="77777777" w:rsidR="005C2069" w:rsidRPr="00796F0B" w:rsidRDefault="005C2069" w:rsidP="00A163A6">
            <w:pPr>
              <w:pStyle w:val="a2"/>
              <w:keepNext/>
              <w:rPr>
                <w:rFonts w:cstheme="minorHAnsi"/>
                <w:bCs/>
                <w:lang w:eastAsia="da-DK"/>
              </w:rPr>
            </w:pPr>
            <w:r w:rsidRPr="00796F0B">
              <w:rPr>
                <w:rFonts w:cstheme="minorHAnsi"/>
                <w:bCs/>
                <w:lang w:eastAsia="da-DK"/>
              </w:rPr>
              <w:t>1 day</w:t>
            </w:r>
          </w:p>
        </w:tc>
        <w:tc>
          <w:tcPr>
            <w:tcW w:w="2545" w:type="dxa"/>
            <w:tcBorders>
              <w:top w:val="single" w:sz="4" w:space="0" w:color="000000"/>
              <w:left w:val="single" w:sz="4" w:space="0" w:color="000000"/>
              <w:bottom w:val="single" w:sz="4" w:space="0" w:color="000000"/>
              <w:right w:val="single" w:sz="4" w:space="0" w:color="000000"/>
            </w:tcBorders>
            <w:hideMark/>
          </w:tcPr>
          <w:p w14:paraId="56371AF9" w14:textId="77777777" w:rsidR="005C2069" w:rsidRPr="00796F0B" w:rsidRDefault="005C2069" w:rsidP="00A163A6">
            <w:pPr>
              <w:pStyle w:val="a2"/>
              <w:keepNext/>
              <w:rPr>
                <w:rFonts w:cstheme="minorHAnsi"/>
                <w:bCs/>
                <w:lang w:eastAsia="da-DK"/>
              </w:rPr>
            </w:pPr>
            <w:r w:rsidRPr="00796F0B">
              <w:rPr>
                <w:rFonts w:cstheme="minorHAnsi"/>
                <w:bCs/>
                <w:lang w:eastAsia="da-DK"/>
              </w:rPr>
              <w:t>0 – 7 days</w:t>
            </w:r>
          </w:p>
        </w:tc>
      </w:tr>
      <w:tr w:rsidR="005C2069" w:rsidRPr="00796F0B" w14:paraId="23225FB9"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35E5CB8E" w14:textId="77777777" w:rsidR="005C2069" w:rsidRPr="00796F0B" w:rsidRDefault="005C2069" w:rsidP="00A163A6">
            <w:pPr>
              <w:pStyle w:val="a2"/>
              <w:keepNext/>
              <w:rPr>
                <w:rFonts w:cstheme="minorHAnsi"/>
                <w:bCs/>
                <w:lang w:eastAsia="da-DK"/>
              </w:rPr>
            </w:pPr>
            <w:r w:rsidRPr="00796F0B">
              <w:rPr>
                <w:rFonts w:cstheme="minorHAnsi"/>
                <w:bCs/>
                <w:lang w:eastAsia="da-DK"/>
              </w:rPr>
              <w:t>Leap second count after leap second adjustment</w:t>
            </w:r>
          </w:p>
        </w:tc>
        <w:tc>
          <w:tcPr>
            <w:tcW w:w="1275" w:type="dxa"/>
            <w:tcBorders>
              <w:top w:val="single" w:sz="4" w:space="0" w:color="000000"/>
              <w:left w:val="single" w:sz="4" w:space="0" w:color="000000"/>
              <w:bottom w:val="single" w:sz="4" w:space="0" w:color="000000"/>
              <w:right w:val="single" w:sz="4" w:space="0" w:color="000000"/>
            </w:tcBorders>
            <w:hideMark/>
          </w:tcPr>
          <w:p w14:paraId="4BBEDE2D" w14:textId="77777777" w:rsidR="005C2069" w:rsidRPr="00796F0B" w:rsidRDefault="005C2069" w:rsidP="00A163A6">
            <w:pPr>
              <w:pStyle w:val="a2"/>
              <w:keepNext/>
              <w:rPr>
                <w:rFonts w:cstheme="minorHAnsi"/>
                <w:bCs/>
                <w:lang w:eastAsia="da-DK"/>
              </w:rPr>
            </w:pPr>
            <w:r w:rsidRPr="00796F0B">
              <w:rPr>
                <w:rFonts w:cstheme="minorHAnsi"/>
                <w:bCs/>
                <w:lang w:eastAsia="da-DK"/>
              </w:rPr>
              <w:t>8</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745E4B25" w14:textId="77777777" w:rsidR="005C2069" w:rsidRPr="00796F0B" w:rsidRDefault="005C2069" w:rsidP="00A163A6">
            <w:pPr>
              <w:pStyle w:val="a2"/>
              <w:keepNext/>
              <w:rPr>
                <w:rFonts w:cstheme="minorHAnsi"/>
                <w:bCs/>
                <w:lang w:eastAsia="da-DK"/>
              </w:rPr>
            </w:pPr>
            <w:r w:rsidRPr="00796F0B">
              <w:rPr>
                <w:rFonts w:cstheme="minorHAnsi"/>
                <w:bCs/>
                <w:lang w:eastAsia="da-DK"/>
              </w:rPr>
              <w:t>1 s</w:t>
            </w:r>
          </w:p>
        </w:tc>
        <w:tc>
          <w:tcPr>
            <w:tcW w:w="2545" w:type="dxa"/>
            <w:tcBorders>
              <w:top w:val="single" w:sz="4" w:space="0" w:color="000000"/>
              <w:left w:val="single" w:sz="4" w:space="0" w:color="000000"/>
              <w:bottom w:val="single" w:sz="4" w:space="0" w:color="000000"/>
              <w:right w:val="single" w:sz="4" w:space="0" w:color="000000"/>
            </w:tcBorders>
            <w:hideMark/>
          </w:tcPr>
          <w:p w14:paraId="6075D2BC" w14:textId="77777777" w:rsidR="005C2069" w:rsidRPr="00796F0B" w:rsidRDefault="005C2069" w:rsidP="00A163A6">
            <w:pPr>
              <w:pStyle w:val="a2"/>
              <w:keepNext/>
              <w:rPr>
                <w:rFonts w:cstheme="minorHAnsi"/>
                <w:bCs/>
                <w:lang w:eastAsia="da-DK"/>
              </w:rPr>
            </w:pPr>
            <w:r w:rsidRPr="00796F0B">
              <w:rPr>
                <w:rFonts w:ascii="Calibri" w:hAnsi="Calibri" w:cs="Calibri"/>
              </w:rPr>
              <w:t>± 127 s</w:t>
            </w:r>
          </w:p>
        </w:tc>
      </w:tr>
      <w:tr w:rsidR="005C2069" w:rsidRPr="00796F0B" w14:paraId="33209FD7"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78BF057C" w14:textId="77777777" w:rsidR="005C2069" w:rsidRPr="00796F0B" w:rsidRDefault="005C2069" w:rsidP="00A163A6">
            <w:pPr>
              <w:pStyle w:val="a2"/>
              <w:keepNext/>
              <w:rPr>
                <w:rFonts w:ascii="Calibri" w:hAnsi="Calibri" w:cs="Calibri"/>
                <w:i/>
                <w:lang w:eastAsia="en-GB"/>
              </w:rPr>
            </w:pPr>
            <w:r w:rsidRPr="00796F0B">
              <w:rPr>
                <w:rFonts w:cstheme="minorHAnsi"/>
                <w:bCs/>
                <w:i/>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5342589D" w14:textId="77777777" w:rsidR="005C2069" w:rsidRPr="00796F0B" w:rsidRDefault="005C2069" w:rsidP="00A163A6">
            <w:pPr>
              <w:pStyle w:val="a2"/>
              <w:keepNext/>
              <w:rPr>
                <w:rFonts w:cstheme="minorHAnsi"/>
                <w:i/>
                <w:lang w:eastAsia="da-DK"/>
              </w:rPr>
            </w:pPr>
            <w:r w:rsidRPr="00796F0B">
              <w:rPr>
                <w:rFonts w:cstheme="minorHAnsi"/>
                <w:i/>
                <w:lang w:eastAsia="da-DK"/>
              </w:rPr>
              <w:t>13</w:t>
            </w:r>
          </w:p>
        </w:tc>
        <w:tc>
          <w:tcPr>
            <w:tcW w:w="1418" w:type="dxa"/>
            <w:tcBorders>
              <w:top w:val="single" w:sz="4" w:space="0" w:color="000000"/>
              <w:left w:val="single" w:sz="4" w:space="0" w:color="000000"/>
              <w:bottom w:val="single" w:sz="4" w:space="0" w:color="000000"/>
              <w:right w:val="single" w:sz="4" w:space="0" w:color="000000"/>
            </w:tcBorders>
          </w:tcPr>
          <w:p w14:paraId="334E4E89" w14:textId="77777777" w:rsidR="005C2069" w:rsidRPr="00796F0B" w:rsidRDefault="005C2069" w:rsidP="00A163A6">
            <w:pPr>
              <w:pStyle w:val="a2"/>
              <w:keepNext/>
              <w:rPr>
                <w:rFonts w:ascii="Calibri" w:hAnsi="Calibri" w:cs="Calibri"/>
                <w:i/>
                <w:lang w:eastAsia="en-GB"/>
              </w:rPr>
            </w:pPr>
          </w:p>
        </w:tc>
        <w:tc>
          <w:tcPr>
            <w:tcW w:w="2545" w:type="dxa"/>
            <w:tcBorders>
              <w:top w:val="single" w:sz="4" w:space="0" w:color="000000"/>
              <w:left w:val="single" w:sz="4" w:space="0" w:color="000000"/>
              <w:bottom w:val="single" w:sz="4" w:space="0" w:color="000000"/>
              <w:right w:val="single" w:sz="4" w:space="0" w:color="000000"/>
            </w:tcBorders>
            <w:hideMark/>
          </w:tcPr>
          <w:p w14:paraId="5E27ACE4" w14:textId="77777777" w:rsidR="005C2069" w:rsidRPr="00796F0B" w:rsidRDefault="005C2069" w:rsidP="00A163A6">
            <w:pPr>
              <w:pStyle w:val="a2"/>
              <w:keepNext/>
              <w:rPr>
                <w:rFonts w:ascii="Calibri" w:hAnsi="Calibri" w:cs="Calibri"/>
                <w:i/>
              </w:rPr>
            </w:pPr>
            <w:r w:rsidRPr="00796F0B">
              <w:rPr>
                <w:rFonts w:cstheme="minorHAnsi"/>
                <w:i/>
                <w:lang w:eastAsia="da-DK"/>
              </w:rPr>
              <w:t>For future use</w:t>
            </w:r>
          </w:p>
        </w:tc>
      </w:tr>
      <w:tr w:rsidR="005C2069" w:rsidRPr="00796F0B" w14:paraId="16577766"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5A0BBFF" w14:textId="77777777" w:rsidR="005C2069" w:rsidRPr="00796F0B" w:rsidRDefault="005C2069" w:rsidP="00A163A6">
            <w:pPr>
              <w:pStyle w:val="a2"/>
              <w:keepNext/>
              <w:rPr>
                <w:rFonts w:ascii="Calibri" w:hAnsi="Calibri" w:cs="Calibri"/>
              </w:rPr>
            </w:pPr>
            <w:r w:rsidRPr="00796F0B">
              <w:rPr>
                <w:rFonts w:ascii="Calibri" w:hAnsi="Calibri" w:cs="Calibri"/>
              </w:rPr>
              <w:t>Parity</w:t>
            </w:r>
          </w:p>
        </w:tc>
        <w:tc>
          <w:tcPr>
            <w:tcW w:w="1275" w:type="dxa"/>
            <w:tcBorders>
              <w:top w:val="single" w:sz="4" w:space="0" w:color="000000"/>
              <w:left w:val="single" w:sz="4" w:space="0" w:color="000000"/>
              <w:bottom w:val="single" w:sz="4" w:space="0" w:color="000000"/>
              <w:right w:val="single" w:sz="4" w:space="0" w:color="000000"/>
            </w:tcBorders>
            <w:hideMark/>
          </w:tcPr>
          <w:p w14:paraId="0258E4A8" w14:textId="77777777" w:rsidR="005C2069" w:rsidRPr="00796F0B" w:rsidRDefault="005C2069" w:rsidP="00A163A6">
            <w:pPr>
              <w:pStyle w:val="a2"/>
              <w:keepNext/>
              <w:rPr>
                <w:rFonts w:cstheme="minorHAnsi"/>
                <w:lang w:eastAsia="da-DK"/>
              </w:rPr>
            </w:pPr>
            <w:r w:rsidRPr="00796F0B">
              <w:rPr>
                <w:rFonts w:cstheme="minorHAnsi"/>
                <w:lang w:eastAsia="da-DK"/>
              </w:rPr>
              <w:t>30</w:t>
            </w:r>
          </w:p>
        </w:tc>
        <w:tc>
          <w:tcPr>
            <w:tcW w:w="1418" w:type="dxa"/>
            <w:tcBorders>
              <w:top w:val="single" w:sz="4" w:space="0" w:color="000000"/>
              <w:left w:val="single" w:sz="4" w:space="0" w:color="000000"/>
              <w:bottom w:val="single" w:sz="4" w:space="0" w:color="000000"/>
              <w:right w:val="single" w:sz="4" w:space="0" w:color="000000"/>
            </w:tcBorders>
          </w:tcPr>
          <w:p w14:paraId="2748AB4B" w14:textId="77777777" w:rsidR="005C2069" w:rsidRPr="00796F0B" w:rsidRDefault="005C2069" w:rsidP="00A163A6">
            <w:pPr>
              <w:pStyle w:val="a2"/>
              <w:keepNext/>
              <w:rPr>
                <w:rFonts w:ascii="Calibri" w:hAnsi="Calibri" w:cs="Calibri"/>
                <w:lang w:eastAsia="en-GB"/>
              </w:rPr>
            </w:pPr>
          </w:p>
        </w:tc>
        <w:tc>
          <w:tcPr>
            <w:tcW w:w="2545" w:type="dxa"/>
            <w:tcBorders>
              <w:top w:val="single" w:sz="4" w:space="0" w:color="000000"/>
              <w:left w:val="single" w:sz="4" w:space="0" w:color="000000"/>
              <w:bottom w:val="single" w:sz="4" w:space="0" w:color="000000"/>
              <w:right w:val="single" w:sz="4" w:space="0" w:color="000000"/>
            </w:tcBorders>
          </w:tcPr>
          <w:p w14:paraId="29E020CF" w14:textId="77777777" w:rsidR="005C2069" w:rsidRPr="00796F0B" w:rsidRDefault="005C2069" w:rsidP="00A163A6">
            <w:pPr>
              <w:pStyle w:val="a2"/>
              <w:keepNext/>
              <w:rPr>
                <w:rFonts w:ascii="Calibri" w:hAnsi="Calibri" w:cs="Calibri"/>
              </w:rPr>
            </w:pPr>
          </w:p>
        </w:tc>
      </w:tr>
    </w:tbl>
    <w:p w14:paraId="348C417F" w14:textId="5133FC2C" w:rsidR="005C2069" w:rsidRPr="00796F0B" w:rsidRDefault="005C2069" w:rsidP="005C2069">
      <w:pPr>
        <w:pStyle w:val="a2"/>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Pr="00796F0B">
        <w:rPr>
          <w:sz w:val="20"/>
          <w:szCs w:val="20"/>
        </w:rPr>
        <w:t xml:space="preserve">ost </w:t>
      </w:r>
      <w:r w:rsidR="005D4AAD">
        <w:rPr>
          <w:sz w:val="20"/>
          <w:szCs w:val="20"/>
        </w:rPr>
        <w:t>s</w:t>
      </w:r>
      <w:r w:rsidR="005D4AAD" w:rsidRPr="00796F0B">
        <w:rPr>
          <w:sz w:val="20"/>
          <w:szCs w:val="20"/>
        </w:rPr>
        <w:t xml:space="preserve">ignificant </w:t>
      </w:r>
      <w:r w:rsidR="005D4AAD">
        <w:rPr>
          <w:sz w:val="20"/>
          <w:szCs w:val="20"/>
        </w:rPr>
        <w:t>b</w:t>
      </w:r>
      <w:r w:rsidR="005D4AAD" w:rsidRPr="00796F0B">
        <w:rPr>
          <w:sz w:val="20"/>
          <w:szCs w:val="20"/>
        </w:rPr>
        <w:t>it</w:t>
      </w:r>
      <w:r w:rsidRPr="00796F0B">
        <w:rPr>
          <w:sz w:val="20"/>
          <w:szCs w:val="20"/>
        </w:rPr>
        <w:t>.</w:t>
      </w:r>
    </w:p>
    <w:p w14:paraId="03B97CE2" w14:textId="77777777" w:rsidR="005C2069" w:rsidRPr="00796F0B" w:rsidRDefault="005C2069" w:rsidP="005C2069">
      <w:pPr>
        <w:pStyle w:val="a2"/>
        <w:rPr>
          <w:sz w:val="20"/>
          <w:szCs w:val="20"/>
        </w:rPr>
      </w:pPr>
      <w:r w:rsidRPr="00796F0B">
        <w:rPr>
          <w:sz w:val="20"/>
          <w:szCs w:val="20"/>
        </w:rPr>
        <w:t>** The value range of Day Number is from 1 (=Sunday) to 7 (Saturday)</w:t>
      </w:r>
    </w:p>
    <w:p w14:paraId="7DF8921C" w14:textId="77777777" w:rsidR="005C2069" w:rsidRPr="00796F0B" w:rsidRDefault="005C2069" w:rsidP="005C2069">
      <w:pPr>
        <w:pStyle w:val="a2"/>
        <w:rPr>
          <w:sz w:val="20"/>
          <w:szCs w:val="20"/>
        </w:rPr>
      </w:pPr>
    </w:p>
    <w:p w14:paraId="07F41AE1" w14:textId="77777777" w:rsidR="00963370" w:rsidRDefault="005C2069">
      <w:pPr>
        <w:pStyle w:val="a2"/>
        <w:keepNext/>
        <w:jc w:val="center"/>
      </w:pPr>
      <w:r w:rsidRPr="0074682A">
        <w:rPr>
          <w:rFonts w:ascii="Arial" w:eastAsia="Calibri" w:hAnsi="Arial" w:cs="Calibri"/>
          <w:lang w:eastAsia="en-GB"/>
        </w:rPr>
        <w:object w:dxaOrig="8640" w:dyaOrig="7200" w14:anchorId="59750A42">
          <v:shape id="_x0000_i1030" type="#_x0000_t75" style="width:6in;height:5in" o:ole="">
            <v:imagedata r:id="rId44" o:title=""/>
          </v:shape>
          <o:OLEObject Type="Embed" ProgID="Visio.Drawing.15" ShapeID="_x0000_i1030" DrawAspect="Content" ObjectID="_1756886667" r:id="rId45"/>
        </w:object>
      </w:r>
    </w:p>
    <w:p w14:paraId="440A3C39" w14:textId="06334201" w:rsidR="005C2069" w:rsidRPr="00796F0B" w:rsidRDefault="00963370" w:rsidP="00FB7866">
      <w:pPr>
        <w:pStyle w:val="ae"/>
        <w:jc w:val="center"/>
        <w:rPr>
          <w:rFonts w:cstheme="minorHAnsi"/>
          <w:lang w:eastAsia="da-DK"/>
        </w:rPr>
      </w:pPr>
      <w:bookmarkStart w:id="816" w:name="_Ref145459675"/>
      <w:bookmarkStart w:id="817" w:name="_Toc145695687"/>
      <w:r>
        <w:t xml:space="preserve">Figure </w:t>
      </w:r>
      <w:r>
        <w:fldChar w:fldCharType="begin"/>
      </w:r>
      <w:r>
        <w:instrText xml:space="preserve"> SEQ Figure \* ARABIC </w:instrText>
      </w:r>
      <w:r>
        <w:fldChar w:fldCharType="separate"/>
      </w:r>
      <w:r w:rsidR="00FB7866">
        <w:rPr>
          <w:noProof/>
        </w:rPr>
        <w:t>8</w:t>
      </w:r>
      <w:r>
        <w:fldChar w:fldCharType="end"/>
      </w:r>
      <w:bookmarkEnd w:id="816"/>
      <w:r>
        <w:t xml:space="preserve"> </w:t>
      </w:r>
      <w:r w:rsidRPr="0074682A">
        <w:t xml:space="preserve">R-Mode </w:t>
      </w:r>
      <w:proofErr w:type="spellStart"/>
      <w:r w:rsidRPr="0074682A">
        <w:t>submessage</w:t>
      </w:r>
      <w:proofErr w:type="spellEnd"/>
      <w:r w:rsidRPr="0074682A">
        <w:t xml:space="preserve"> 3: RMST to UTC conversion</w:t>
      </w:r>
      <w:bookmarkEnd w:id="817"/>
    </w:p>
    <w:p w14:paraId="5F86E056" w14:textId="77777777" w:rsidR="005C2069" w:rsidRPr="00560DAC" w:rsidRDefault="005C2069" w:rsidP="005C2069">
      <w:pPr>
        <w:pStyle w:val="a2"/>
        <w:rPr>
          <w:rFonts w:ascii="Calibri" w:hAnsi="Calibri"/>
        </w:rPr>
      </w:pPr>
    </w:p>
    <w:p w14:paraId="545932F6" w14:textId="144FE57A" w:rsidR="005C2069" w:rsidRDefault="005C2069" w:rsidP="005C2069">
      <w:pPr>
        <w:pStyle w:val="2"/>
        <w:keepNext w:val="0"/>
        <w:keepLines w:val="0"/>
        <w:tabs>
          <w:tab w:val="clear" w:pos="0"/>
          <w:tab w:val="num" w:pos="851"/>
        </w:tabs>
        <w:spacing w:before="120" w:after="120" w:line="240" w:lineRule="auto"/>
        <w:ind w:right="0"/>
        <w:rPr>
          <w:rFonts w:asciiTheme="minorHAnsi" w:hAnsiTheme="minorHAnsi" w:cstheme="minorHAnsi"/>
        </w:rPr>
      </w:pPr>
      <w:bookmarkStart w:id="818" w:name="_Toc145695664"/>
      <w:r w:rsidRPr="00533028">
        <w:t xml:space="preserve">Submessage 4: </w:t>
      </w:r>
      <w:r w:rsidRPr="00533028">
        <w:rPr>
          <w:rFonts w:asciiTheme="minorHAnsi" w:hAnsiTheme="minorHAnsi" w:cstheme="minorHAnsi"/>
        </w:rPr>
        <w:t>Free running clock offset</w:t>
      </w:r>
      <w:bookmarkEnd w:id="818"/>
    </w:p>
    <w:p w14:paraId="58232EE5" w14:textId="77777777" w:rsidR="00747F95" w:rsidRPr="00EF0124" w:rsidRDefault="00747F95" w:rsidP="00FB7866">
      <w:pPr>
        <w:pStyle w:val="Heading2separationline"/>
      </w:pPr>
    </w:p>
    <w:p w14:paraId="7D04DA89" w14:textId="0B28B047" w:rsidR="005C2069" w:rsidRPr="00796F0B" w:rsidRDefault="005C2069" w:rsidP="005C2069">
      <w:pPr>
        <w:pStyle w:val="a2"/>
        <w:rPr>
          <w:rFonts w:ascii="Calibri" w:hAnsi="Calibri"/>
        </w:rPr>
      </w:pPr>
      <w:r w:rsidRPr="00533028">
        <w:rPr>
          <w:rFonts w:ascii="Calibri" w:hAnsi="Calibri"/>
        </w:rPr>
        <w:t xml:space="preserve">When the synchronisation of the R-Mode transmitter station with the RMST is interrupted, the station uses clock hold-over capabilities to keep an accurate time. It can be assumed that for such cases the local </w:t>
      </w:r>
      <w:r w:rsidRPr="00796F0B">
        <w:rPr>
          <w:rFonts w:ascii="Calibri" w:hAnsi="Calibri"/>
        </w:rPr>
        <w:t xml:space="preserve">clock deviates further from the RMST from a certain point in time than provided for in </w:t>
      </w:r>
      <w:proofErr w:type="spellStart"/>
      <w:r w:rsidRPr="00796F0B">
        <w:rPr>
          <w:rFonts w:ascii="Calibri" w:hAnsi="Calibri"/>
        </w:rPr>
        <w:t>submessage</w:t>
      </w:r>
      <w:proofErr w:type="spellEnd"/>
      <w:r w:rsidRPr="00796F0B">
        <w:rPr>
          <w:rFonts w:ascii="Calibri" w:hAnsi="Calibri"/>
        </w:rPr>
        <w:t xml:space="preserve"> 1. </w:t>
      </w:r>
      <w:proofErr w:type="spellStart"/>
      <w:r w:rsidRPr="00796F0B">
        <w:rPr>
          <w:rFonts w:ascii="Calibri" w:hAnsi="Calibri"/>
        </w:rPr>
        <w:t>Submessage</w:t>
      </w:r>
      <w:proofErr w:type="spellEnd"/>
      <w:r w:rsidRPr="00796F0B">
        <w:rPr>
          <w:rFonts w:ascii="Calibri" w:hAnsi="Calibri"/>
        </w:rPr>
        <w:t xml:space="preserve"> 4 provides the information of larger clock errors. The local clock offset is given by the two coefficients of a 1</w:t>
      </w:r>
      <w:r w:rsidRPr="00796F0B">
        <w:rPr>
          <w:rFonts w:ascii="Calibri" w:hAnsi="Calibri"/>
          <w:vertAlign w:val="superscript"/>
        </w:rPr>
        <w:t>st</w:t>
      </w:r>
      <w:r w:rsidRPr="00796F0B">
        <w:rPr>
          <w:rFonts w:ascii="Calibri" w:hAnsi="Calibri"/>
        </w:rPr>
        <w:t xml:space="preserve"> order polynomial and a reference time</w:t>
      </w:r>
      <w:r w:rsidR="008A1BBD">
        <w:rPr>
          <w:rFonts w:ascii="Calibri" w:hAnsi="Calibri"/>
        </w:rPr>
        <w:t xml:space="preserve"> (</w:t>
      </w:r>
      <w:r w:rsidR="008A1BBD">
        <w:rPr>
          <w:rFonts w:ascii="Calibri" w:hAnsi="Calibri"/>
        </w:rPr>
        <w:fldChar w:fldCharType="begin"/>
      </w:r>
      <w:r w:rsidR="008A1BBD">
        <w:rPr>
          <w:rFonts w:ascii="Calibri" w:hAnsi="Calibri"/>
        </w:rPr>
        <w:instrText xml:space="preserve"> REF _Ref145460630 \h </w:instrText>
      </w:r>
      <w:r w:rsidR="008A1BBD">
        <w:rPr>
          <w:rFonts w:ascii="Calibri" w:hAnsi="Calibri"/>
        </w:rPr>
      </w:r>
      <w:r w:rsidR="008A1BBD">
        <w:rPr>
          <w:rFonts w:ascii="Calibri" w:hAnsi="Calibri"/>
        </w:rPr>
        <w:fldChar w:fldCharType="separate"/>
      </w:r>
      <w:r w:rsidR="00FB7866">
        <w:t xml:space="preserve">Table </w:t>
      </w:r>
      <w:r w:rsidR="00FB7866">
        <w:rPr>
          <w:noProof/>
        </w:rPr>
        <w:t>8</w:t>
      </w:r>
      <w:r w:rsidR="008A1BBD">
        <w:rPr>
          <w:rFonts w:ascii="Calibri" w:hAnsi="Calibri"/>
        </w:rPr>
        <w:fldChar w:fldCharType="end"/>
      </w:r>
      <w:r w:rsidR="008A1BBD">
        <w:rPr>
          <w:rFonts w:ascii="Calibri" w:hAnsi="Calibri"/>
        </w:rPr>
        <w:t xml:space="preserve"> and </w:t>
      </w:r>
      <w:r w:rsidR="008A1BBD">
        <w:rPr>
          <w:rFonts w:ascii="Calibri" w:hAnsi="Calibri"/>
        </w:rPr>
        <w:fldChar w:fldCharType="begin"/>
      </w:r>
      <w:r w:rsidR="008A1BBD">
        <w:rPr>
          <w:rFonts w:ascii="Calibri" w:hAnsi="Calibri"/>
        </w:rPr>
        <w:instrText xml:space="preserve"> REF _Ref145460650 </w:instrText>
      </w:r>
      <w:r w:rsidR="008A1BBD">
        <w:rPr>
          <w:rFonts w:ascii="Calibri" w:hAnsi="Calibri"/>
        </w:rPr>
        <w:fldChar w:fldCharType="separate"/>
      </w:r>
      <w:r w:rsidR="00FB7866">
        <w:t xml:space="preserve">Figure </w:t>
      </w:r>
      <w:r w:rsidR="00FB7866">
        <w:rPr>
          <w:noProof/>
        </w:rPr>
        <w:t>9</w:t>
      </w:r>
      <w:r w:rsidR="008A1BBD">
        <w:rPr>
          <w:rFonts w:ascii="Calibri" w:hAnsi="Calibri"/>
        </w:rPr>
        <w:fldChar w:fldCharType="end"/>
      </w:r>
      <w:r w:rsidR="008A1BBD">
        <w:rPr>
          <w:rFonts w:ascii="Calibri" w:hAnsi="Calibri"/>
        </w:rPr>
        <w:t>)</w:t>
      </w:r>
      <w:r w:rsidRPr="00796F0B">
        <w:rPr>
          <w:rFonts w:ascii="Calibri" w:hAnsi="Calibri"/>
        </w:rPr>
        <w:t xml:space="preserve">. </w:t>
      </w:r>
    </w:p>
    <w:p w14:paraId="3E40AB70" w14:textId="77777777" w:rsidR="005C2069" w:rsidRPr="00796F0B" w:rsidRDefault="005C2069" w:rsidP="005C2069">
      <w:pPr>
        <w:pStyle w:val="a2"/>
        <w:rPr>
          <w:rFonts w:ascii="Calibri" w:hAnsi="Calibri"/>
        </w:rPr>
      </w:pPr>
    </w:p>
    <w:p w14:paraId="12D89829" w14:textId="47196D2B" w:rsidR="00963370" w:rsidRDefault="00963370" w:rsidP="00FB7866">
      <w:pPr>
        <w:pStyle w:val="ae"/>
        <w:keepNext/>
      </w:pPr>
      <w:bookmarkStart w:id="819" w:name="_Ref145460630"/>
      <w:bookmarkStart w:id="820" w:name="_Toc145695677"/>
      <w:r>
        <w:t xml:space="preserve">Table </w:t>
      </w:r>
      <w:r>
        <w:fldChar w:fldCharType="begin"/>
      </w:r>
      <w:r>
        <w:instrText xml:space="preserve"> SEQ Table \* ARABIC </w:instrText>
      </w:r>
      <w:r>
        <w:fldChar w:fldCharType="separate"/>
      </w:r>
      <w:r w:rsidR="00FB7866">
        <w:rPr>
          <w:noProof/>
        </w:rPr>
        <w:t>8</w:t>
      </w:r>
      <w:r>
        <w:fldChar w:fldCharType="end"/>
      </w:r>
      <w:bookmarkEnd w:id="819"/>
      <w:r>
        <w:t xml:space="preserve"> </w:t>
      </w:r>
      <w:r w:rsidRPr="00963370">
        <w:t xml:space="preserve">Content of R-Mode </w:t>
      </w:r>
      <w:proofErr w:type="spellStart"/>
      <w:r w:rsidRPr="00963370">
        <w:t>submessage</w:t>
      </w:r>
      <w:proofErr w:type="spellEnd"/>
      <w:r w:rsidRPr="00963370">
        <w:t xml:space="preserve"> 4: Free running clock offset</w:t>
      </w:r>
      <w:bookmarkEnd w:id="820"/>
    </w:p>
    <w:tbl>
      <w:tblPr>
        <w:tblStyle w:val="a9"/>
        <w:tblW w:w="0" w:type="auto"/>
        <w:tblLook w:val="04A0" w:firstRow="1" w:lastRow="0" w:firstColumn="1" w:lastColumn="0" w:noHBand="0" w:noVBand="1"/>
      </w:tblPr>
      <w:tblGrid>
        <w:gridCol w:w="4390"/>
        <w:gridCol w:w="1275"/>
        <w:gridCol w:w="1418"/>
        <w:gridCol w:w="2545"/>
      </w:tblGrid>
      <w:tr w:rsidR="005C2069" w:rsidRPr="00796F0B" w14:paraId="6449320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0C610777"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01680806"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0F086C9B"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513B200B" w14:textId="77777777" w:rsidR="005C2069" w:rsidRPr="00796F0B" w:rsidRDefault="005C2069" w:rsidP="00A163A6">
            <w:pPr>
              <w:pStyle w:val="a2"/>
              <w:keepNext/>
              <w:rPr>
                <w:rFonts w:ascii="Calibri" w:hAnsi="Calibri" w:cs="Calibri"/>
                <w:color w:val="0070C0"/>
              </w:rPr>
            </w:pPr>
            <w:r w:rsidRPr="00796F0B">
              <w:rPr>
                <w:rFonts w:ascii="Calibri" w:hAnsi="Calibri" w:cs="Calibri"/>
                <w:color w:val="0070C0"/>
              </w:rPr>
              <w:t>Range</w:t>
            </w:r>
          </w:p>
        </w:tc>
      </w:tr>
      <w:tr w:rsidR="005C2069" w:rsidRPr="00796F0B" w14:paraId="73718B3F"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7103703" w14:textId="77777777" w:rsidR="005C2069" w:rsidRPr="00796F0B" w:rsidRDefault="005C2069" w:rsidP="00A163A6">
            <w:pPr>
              <w:pStyle w:val="a2"/>
              <w:keepNext/>
              <w:rPr>
                <w:rFonts w:cstheme="minorHAnsi"/>
                <w:bCs/>
                <w:lang w:eastAsia="da-DK"/>
              </w:rPr>
            </w:pPr>
            <w:r w:rsidRPr="00796F0B">
              <w:rPr>
                <w:rFonts w:cstheme="minorHAnsi"/>
                <w:bCs/>
                <w:lang w:eastAsia="da-DK"/>
              </w:rPr>
              <w:t>Reference time</w:t>
            </w:r>
          </w:p>
        </w:tc>
        <w:tc>
          <w:tcPr>
            <w:tcW w:w="1275" w:type="dxa"/>
            <w:tcBorders>
              <w:top w:val="single" w:sz="4" w:space="0" w:color="000000"/>
              <w:left w:val="single" w:sz="4" w:space="0" w:color="000000"/>
              <w:bottom w:val="single" w:sz="4" w:space="0" w:color="000000"/>
              <w:right w:val="single" w:sz="4" w:space="0" w:color="000000"/>
            </w:tcBorders>
            <w:hideMark/>
          </w:tcPr>
          <w:p w14:paraId="741B6872" w14:textId="77777777" w:rsidR="005C2069" w:rsidRPr="00796F0B" w:rsidRDefault="005C2069" w:rsidP="00A163A6">
            <w:pPr>
              <w:pStyle w:val="a2"/>
              <w:keepNext/>
              <w:rPr>
                <w:rFonts w:cstheme="minorHAnsi"/>
                <w:bCs/>
                <w:lang w:eastAsia="da-DK"/>
              </w:rPr>
            </w:pPr>
            <w:r w:rsidRPr="00796F0B">
              <w:rPr>
                <w:rFonts w:cstheme="minorHAnsi"/>
                <w:bCs/>
                <w:lang w:eastAsia="da-DK"/>
              </w:rPr>
              <w:t>14</w:t>
            </w:r>
          </w:p>
        </w:tc>
        <w:tc>
          <w:tcPr>
            <w:tcW w:w="1418" w:type="dxa"/>
            <w:tcBorders>
              <w:top w:val="single" w:sz="4" w:space="0" w:color="000000"/>
              <w:left w:val="single" w:sz="4" w:space="0" w:color="000000"/>
              <w:bottom w:val="single" w:sz="4" w:space="0" w:color="000000"/>
              <w:right w:val="single" w:sz="4" w:space="0" w:color="000000"/>
            </w:tcBorders>
            <w:hideMark/>
          </w:tcPr>
          <w:p w14:paraId="5A82CF01" w14:textId="77777777" w:rsidR="005C2069" w:rsidRPr="00796F0B" w:rsidRDefault="005C2069" w:rsidP="00A163A6">
            <w:pPr>
              <w:pStyle w:val="a2"/>
              <w:keepNext/>
              <w:rPr>
                <w:rFonts w:cstheme="minorHAnsi"/>
                <w:bCs/>
                <w:lang w:eastAsia="da-DK"/>
              </w:rPr>
            </w:pPr>
            <w:r w:rsidRPr="00796F0B">
              <w:rPr>
                <w:rFonts w:cstheme="minorHAnsi"/>
                <w:bCs/>
                <w:lang w:eastAsia="da-DK"/>
              </w:rPr>
              <w:t>1 min</w:t>
            </w:r>
          </w:p>
        </w:tc>
        <w:tc>
          <w:tcPr>
            <w:tcW w:w="2545" w:type="dxa"/>
            <w:tcBorders>
              <w:top w:val="single" w:sz="4" w:space="0" w:color="000000"/>
              <w:left w:val="single" w:sz="4" w:space="0" w:color="000000"/>
              <w:bottom w:val="single" w:sz="4" w:space="0" w:color="000000"/>
              <w:right w:val="single" w:sz="4" w:space="0" w:color="000000"/>
            </w:tcBorders>
            <w:hideMark/>
          </w:tcPr>
          <w:p w14:paraId="674C4149" w14:textId="77777777" w:rsidR="005C2069" w:rsidRPr="00796F0B" w:rsidRDefault="005C2069" w:rsidP="00A163A6">
            <w:pPr>
              <w:pStyle w:val="a2"/>
              <w:keepNext/>
              <w:rPr>
                <w:rFonts w:cstheme="minorHAnsi"/>
                <w:bCs/>
                <w:lang w:eastAsia="da-DK"/>
              </w:rPr>
            </w:pPr>
            <w:r w:rsidRPr="00796F0B">
              <w:rPr>
                <w:rFonts w:cstheme="minorHAnsi"/>
                <w:bCs/>
                <w:lang w:eastAsia="da-DK"/>
              </w:rPr>
              <w:t>0 – 16383 min</w:t>
            </w:r>
          </w:p>
        </w:tc>
      </w:tr>
      <w:tr w:rsidR="005C2069" w:rsidRPr="00796F0B" w14:paraId="1C6BB59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5F7E825" w14:textId="77777777" w:rsidR="005C2069" w:rsidRPr="00796F0B" w:rsidRDefault="005C2069" w:rsidP="00A163A6">
            <w:pPr>
              <w:pStyle w:val="a2"/>
              <w:keepNext/>
              <w:rPr>
                <w:rFonts w:cstheme="minorHAnsi"/>
                <w:bCs/>
                <w:lang w:eastAsia="da-DK"/>
              </w:rPr>
            </w:pPr>
            <w:r w:rsidRPr="00796F0B">
              <w:rPr>
                <w:rFonts w:cstheme="minorHAnsi"/>
                <w:bCs/>
                <w:lang w:eastAsia="da-DK"/>
              </w:rPr>
              <w:t>Clock offset constant term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7291C1CF" w14:textId="77777777" w:rsidR="005C2069" w:rsidRPr="00796F0B" w:rsidRDefault="005C2069" w:rsidP="00A163A6">
            <w:pPr>
              <w:pStyle w:val="a2"/>
              <w:keepNext/>
              <w:rPr>
                <w:rFonts w:cstheme="minorHAnsi"/>
                <w:bCs/>
                <w:lang w:eastAsia="da-DK"/>
              </w:rPr>
            </w:pPr>
            <w:r w:rsidRPr="00796F0B">
              <w:rPr>
                <w:rFonts w:cstheme="minorHAnsi"/>
                <w:bCs/>
                <w:lang w:eastAsia="da-DK"/>
              </w:rPr>
              <w:t>16</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5CC51164" w14:textId="77777777" w:rsidR="005C2069" w:rsidRPr="00796F0B" w:rsidRDefault="005C2069" w:rsidP="00A163A6">
            <w:pPr>
              <w:pStyle w:val="a2"/>
              <w:keepNext/>
              <w:rPr>
                <w:rFonts w:cstheme="minorHAnsi"/>
                <w:bCs/>
                <w:lang w:eastAsia="da-DK"/>
              </w:rPr>
            </w:pPr>
            <w:r w:rsidRPr="00796F0B">
              <w:rPr>
                <w:rFonts w:cstheme="minorHAnsi"/>
                <w:bCs/>
                <w:lang w:eastAsia="da-DK"/>
              </w:rPr>
              <w:t>1/3 ns</w:t>
            </w:r>
          </w:p>
        </w:tc>
        <w:tc>
          <w:tcPr>
            <w:tcW w:w="2545" w:type="dxa"/>
            <w:tcBorders>
              <w:top w:val="single" w:sz="4" w:space="0" w:color="000000"/>
              <w:left w:val="single" w:sz="4" w:space="0" w:color="000000"/>
              <w:bottom w:val="single" w:sz="4" w:space="0" w:color="000000"/>
              <w:right w:val="single" w:sz="4" w:space="0" w:color="000000"/>
            </w:tcBorders>
            <w:hideMark/>
          </w:tcPr>
          <w:p w14:paraId="0F391873" w14:textId="77777777" w:rsidR="005C2069" w:rsidRPr="00796F0B" w:rsidRDefault="005C2069" w:rsidP="00A163A6">
            <w:pPr>
              <w:pStyle w:val="a2"/>
              <w:keepNext/>
              <w:rPr>
                <w:rFonts w:ascii="Calibri" w:hAnsi="Calibri" w:cs="Calibri"/>
                <w:lang w:eastAsia="en-GB"/>
              </w:rPr>
            </w:pPr>
            <w:r w:rsidRPr="00796F0B">
              <w:rPr>
                <w:rFonts w:ascii="Calibri" w:hAnsi="Calibri" w:cs="Calibri"/>
              </w:rPr>
              <w:t>± 10922.33 ns</w:t>
            </w:r>
          </w:p>
        </w:tc>
      </w:tr>
      <w:tr w:rsidR="005C2069" w:rsidRPr="00796F0B" w14:paraId="6F56532E"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6B214195" w14:textId="77777777" w:rsidR="005C2069" w:rsidRPr="00796F0B" w:rsidRDefault="005C2069" w:rsidP="00A163A6">
            <w:pPr>
              <w:pStyle w:val="a2"/>
              <w:keepNext/>
              <w:rPr>
                <w:rFonts w:cstheme="minorHAnsi"/>
                <w:bCs/>
                <w:lang w:eastAsia="da-DK"/>
              </w:rPr>
            </w:pPr>
            <w:r w:rsidRPr="00796F0B">
              <w:rPr>
                <w:rFonts w:cstheme="minorHAnsi"/>
                <w:bCs/>
                <w:lang w:eastAsia="da-DK"/>
              </w:rPr>
              <w:t>Clock offset 1</w:t>
            </w:r>
            <w:r w:rsidRPr="00796F0B">
              <w:rPr>
                <w:rFonts w:cstheme="minorHAnsi"/>
                <w:bCs/>
                <w:vertAlign w:val="superscript"/>
                <w:lang w:eastAsia="da-DK"/>
              </w:rPr>
              <w:t>st</w:t>
            </w:r>
            <w:r w:rsidRPr="00796F0B">
              <w:rPr>
                <w:rFonts w:cstheme="minorHAnsi"/>
                <w:bCs/>
                <w:lang w:eastAsia="da-DK"/>
              </w:rPr>
              <w:t xml:space="preserve"> order coefficient of polynomial</w:t>
            </w:r>
          </w:p>
        </w:tc>
        <w:tc>
          <w:tcPr>
            <w:tcW w:w="1275" w:type="dxa"/>
            <w:tcBorders>
              <w:top w:val="single" w:sz="4" w:space="0" w:color="000000"/>
              <w:left w:val="single" w:sz="4" w:space="0" w:color="000000"/>
              <w:bottom w:val="single" w:sz="4" w:space="0" w:color="000000"/>
              <w:right w:val="single" w:sz="4" w:space="0" w:color="000000"/>
            </w:tcBorders>
            <w:hideMark/>
          </w:tcPr>
          <w:p w14:paraId="75DDDD06" w14:textId="77777777" w:rsidR="005C2069" w:rsidRPr="00796F0B" w:rsidRDefault="005C2069" w:rsidP="00A163A6">
            <w:pPr>
              <w:pStyle w:val="a2"/>
              <w:keepNext/>
              <w:rPr>
                <w:rFonts w:cstheme="minorHAnsi"/>
                <w:bCs/>
                <w:lang w:eastAsia="da-DK"/>
              </w:rPr>
            </w:pPr>
            <w:r w:rsidRPr="00796F0B">
              <w:rPr>
                <w:rFonts w:cstheme="minorHAnsi"/>
                <w:bCs/>
                <w:lang w:eastAsia="da-DK"/>
              </w:rPr>
              <w:t>8</w:t>
            </w:r>
            <w:r w:rsidRPr="00796F0B">
              <w:rPr>
                <w:rFonts w:cs="Calibri"/>
                <w:sz w:val="20"/>
                <w:szCs w:val="20"/>
              </w:rPr>
              <w:t>*</w:t>
            </w:r>
          </w:p>
        </w:tc>
        <w:tc>
          <w:tcPr>
            <w:tcW w:w="1418" w:type="dxa"/>
            <w:tcBorders>
              <w:top w:val="single" w:sz="4" w:space="0" w:color="000000"/>
              <w:left w:val="single" w:sz="4" w:space="0" w:color="000000"/>
              <w:bottom w:val="single" w:sz="4" w:space="0" w:color="000000"/>
              <w:right w:val="single" w:sz="4" w:space="0" w:color="000000"/>
            </w:tcBorders>
            <w:hideMark/>
          </w:tcPr>
          <w:p w14:paraId="5B751E99" w14:textId="77777777" w:rsidR="005C2069" w:rsidRPr="00796F0B" w:rsidRDefault="005C2069" w:rsidP="00A163A6">
            <w:pPr>
              <w:pStyle w:val="a2"/>
              <w:keepNext/>
              <w:rPr>
                <w:rFonts w:cstheme="minorHAnsi"/>
                <w:bCs/>
                <w:lang w:eastAsia="da-DK"/>
              </w:rPr>
            </w:pPr>
            <w:r w:rsidRPr="00796F0B">
              <w:rPr>
                <w:rFonts w:cstheme="minorHAnsi"/>
                <w:bCs/>
                <w:lang w:eastAsia="da-DK"/>
              </w:rPr>
              <w:t>1 ns / h</w:t>
            </w:r>
          </w:p>
        </w:tc>
        <w:tc>
          <w:tcPr>
            <w:tcW w:w="2545" w:type="dxa"/>
            <w:tcBorders>
              <w:top w:val="single" w:sz="4" w:space="0" w:color="000000"/>
              <w:left w:val="single" w:sz="4" w:space="0" w:color="000000"/>
              <w:bottom w:val="single" w:sz="4" w:space="0" w:color="000000"/>
              <w:right w:val="single" w:sz="4" w:space="0" w:color="000000"/>
            </w:tcBorders>
            <w:hideMark/>
          </w:tcPr>
          <w:p w14:paraId="3723B151" w14:textId="77777777" w:rsidR="005C2069" w:rsidRPr="00796F0B" w:rsidRDefault="005C2069" w:rsidP="00A163A6">
            <w:pPr>
              <w:pStyle w:val="a2"/>
              <w:keepNext/>
              <w:rPr>
                <w:rFonts w:ascii="Calibri" w:hAnsi="Calibri" w:cs="Calibri"/>
                <w:lang w:eastAsia="en-GB"/>
              </w:rPr>
            </w:pPr>
            <w:r w:rsidRPr="00796F0B">
              <w:rPr>
                <w:rFonts w:ascii="Calibri" w:hAnsi="Calibri" w:cs="Calibri"/>
              </w:rPr>
              <w:t>± 127</w:t>
            </w:r>
            <w:r w:rsidRPr="00796F0B">
              <w:rPr>
                <w:rFonts w:cstheme="minorHAnsi"/>
                <w:bCs/>
                <w:lang w:eastAsia="da-DK"/>
              </w:rPr>
              <w:t xml:space="preserve"> ns / h</w:t>
            </w:r>
          </w:p>
        </w:tc>
      </w:tr>
      <w:tr w:rsidR="005C2069" w:rsidRPr="00796F0B" w14:paraId="37D61007"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5DC1F4FC" w14:textId="77777777" w:rsidR="005C2069" w:rsidRPr="00796F0B" w:rsidRDefault="005C2069" w:rsidP="00A163A6">
            <w:pPr>
              <w:pStyle w:val="a2"/>
              <w:keepNext/>
              <w:rPr>
                <w:rFonts w:cstheme="minorHAnsi"/>
                <w:bCs/>
                <w:lang w:eastAsia="da-DK"/>
              </w:rPr>
            </w:pPr>
            <w:r w:rsidRPr="00796F0B">
              <w:rPr>
                <w:rFonts w:cstheme="minorHAnsi"/>
                <w:bCs/>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74E04953" w14:textId="77777777" w:rsidR="005C2069" w:rsidRPr="00796F0B" w:rsidRDefault="005C2069" w:rsidP="00A163A6">
            <w:pPr>
              <w:pStyle w:val="a2"/>
              <w:keepNext/>
              <w:rPr>
                <w:rFonts w:cstheme="minorHAnsi"/>
                <w:i/>
                <w:lang w:eastAsia="da-DK"/>
              </w:rPr>
            </w:pPr>
            <w:r w:rsidRPr="00796F0B">
              <w:rPr>
                <w:rFonts w:cstheme="minorHAnsi"/>
                <w:i/>
                <w:lang w:eastAsia="da-DK"/>
              </w:rPr>
              <w:t>10</w:t>
            </w:r>
          </w:p>
        </w:tc>
        <w:tc>
          <w:tcPr>
            <w:tcW w:w="1418" w:type="dxa"/>
            <w:tcBorders>
              <w:top w:val="single" w:sz="4" w:space="0" w:color="000000"/>
              <w:left w:val="single" w:sz="4" w:space="0" w:color="000000"/>
              <w:bottom w:val="single" w:sz="4" w:space="0" w:color="000000"/>
              <w:right w:val="single" w:sz="4" w:space="0" w:color="000000"/>
            </w:tcBorders>
          </w:tcPr>
          <w:p w14:paraId="5B69F6ED" w14:textId="77777777" w:rsidR="005C2069" w:rsidRPr="00796F0B" w:rsidRDefault="005C2069" w:rsidP="00A163A6">
            <w:pPr>
              <w:pStyle w:val="a2"/>
              <w:keepNext/>
              <w:rPr>
                <w:rFonts w:ascii="Calibri" w:hAnsi="Calibri" w:cs="Calibri"/>
                <w:i/>
                <w:lang w:eastAsia="en-GB"/>
              </w:rPr>
            </w:pPr>
          </w:p>
        </w:tc>
        <w:tc>
          <w:tcPr>
            <w:tcW w:w="2545" w:type="dxa"/>
            <w:tcBorders>
              <w:top w:val="single" w:sz="4" w:space="0" w:color="000000"/>
              <w:left w:val="single" w:sz="4" w:space="0" w:color="000000"/>
              <w:bottom w:val="single" w:sz="4" w:space="0" w:color="000000"/>
              <w:right w:val="single" w:sz="4" w:space="0" w:color="000000"/>
            </w:tcBorders>
            <w:hideMark/>
          </w:tcPr>
          <w:p w14:paraId="0B32D305" w14:textId="77777777" w:rsidR="005C2069" w:rsidRPr="00796F0B" w:rsidRDefault="005C2069" w:rsidP="00A163A6">
            <w:pPr>
              <w:pStyle w:val="a2"/>
              <w:keepNext/>
              <w:rPr>
                <w:rFonts w:ascii="Calibri" w:hAnsi="Calibri" w:cs="Calibri"/>
                <w:i/>
              </w:rPr>
            </w:pPr>
            <w:r w:rsidRPr="00796F0B">
              <w:rPr>
                <w:rFonts w:cstheme="minorHAnsi"/>
                <w:i/>
                <w:lang w:eastAsia="da-DK"/>
              </w:rPr>
              <w:t>For future use</w:t>
            </w:r>
          </w:p>
        </w:tc>
      </w:tr>
      <w:tr w:rsidR="005C2069" w:rsidRPr="00796F0B" w14:paraId="75219241" w14:textId="77777777" w:rsidTr="00A163A6">
        <w:tc>
          <w:tcPr>
            <w:tcW w:w="4390" w:type="dxa"/>
            <w:tcBorders>
              <w:top w:val="single" w:sz="4" w:space="0" w:color="000000"/>
              <w:left w:val="single" w:sz="4" w:space="0" w:color="000000"/>
              <w:bottom w:val="single" w:sz="4" w:space="0" w:color="000000"/>
              <w:right w:val="single" w:sz="4" w:space="0" w:color="000000"/>
            </w:tcBorders>
            <w:hideMark/>
          </w:tcPr>
          <w:p w14:paraId="2A31B2A3" w14:textId="77777777" w:rsidR="005C2069" w:rsidRPr="00796F0B" w:rsidRDefault="005C2069" w:rsidP="00A163A6">
            <w:pPr>
              <w:pStyle w:val="a2"/>
              <w:keepNext/>
              <w:rPr>
                <w:rFonts w:ascii="Calibri" w:hAnsi="Calibri" w:cs="Calibri"/>
              </w:rPr>
            </w:pPr>
            <w:r w:rsidRPr="00796F0B">
              <w:rPr>
                <w:rFonts w:ascii="Calibri" w:hAnsi="Calibri" w:cs="Calibri"/>
              </w:rPr>
              <w:t>Parity</w:t>
            </w:r>
          </w:p>
        </w:tc>
        <w:tc>
          <w:tcPr>
            <w:tcW w:w="1275" w:type="dxa"/>
            <w:tcBorders>
              <w:top w:val="single" w:sz="4" w:space="0" w:color="000000"/>
              <w:left w:val="single" w:sz="4" w:space="0" w:color="000000"/>
              <w:bottom w:val="single" w:sz="4" w:space="0" w:color="000000"/>
              <w:right w:val="single" w:sz="4" w:space="0" w:color="000000"/>
            </w:tcBorders>
            <w:hideMark/>
          </w:tcPr>
          <w:p w14:paraId="4F9EE5BD" w14:textId="77777777" w:rsidR="005C2069" w:rsidRPr="00796F0B" w:rsidRDefault="005C2069" w:rsidP="00A163A6">
            <w:pPr>
              <w:pStyle w:val="a2"/>
              <w:keepNext/>
              <w:rPr>
                <w:rFonts w:cstheme="minorHAnsi"/>
                <w:lang w:eastAsia="da-DK"/>
              </w:rPr>
            </w:pPr>
            <w:r w:rsidRPr="00796F0B">
              <w:rPr>
                <w:rFonts w:cstheme="minorHAnsi"/>
                <w:lang w:eastAsia="da-DK"/>
              </w:rPr>
              <w:t>12</w:t>
            </w:r>
          </w:p>
        </w:tc>
        <w:tc>
          <w:tcPr>
            <w:tcW w:w="1418" w:type="dxa"/>
            <w:tcBorders>
              <w:top w:val="single" w:sz="4" w:space="0" w:color="000000"/>
              <w:left w:val="single" w:sz="4" w:space="0" w:color="000000"/>
              <w:bottom w:val="single" w:sz="4" w:space="0" w:color="000000"/>
              <w:right w:val="single" w:sz="4" w:space="0" w:color="000000"/>
            </w:tcBorders>
          </w:tcPr>
          <w:p w14:paraId="1DE06B4A" w14:textId="77777777" w:rsidR="005C2069" w:rsidRPr="00796F0B" w:rsidRDefault="005C2069" w:rsidP="00A163A6">
            <w:pPr>
              <w:pStyle w:val="a2"/>
              <w:keepNext/>
              <w:rPr>
                <w:rFonts w:ascii="Calibri" w:hAnsi="Calibri" w:cs="Calibri"/>
                <w:lang w:eastAsia="en-GB"/>
              </w:rPr>
            </w:pPr>
          </w:p>
        </w:tc>
        <w:tc>
          <w:tcPr>
            <w:tcW w:w="2545" w:type="dxa"/>
            <w:tcBorders>
              <w:top w:val="single" w:sz="4" w:space="0" w:color="000000"/>
              <w:left w:val="single" w:sz="4" w:space="0" w:color="000000"/>
              <w:bottom w:val="single" w:sz="4" w:space="0" w:color="000000"/>
              <w:right w:val="single" w:sz="4" w:space="0" w:color="000000"/>
            </w:tcBorders>
          </w:tcPr>
          <w:p w14:paraId="4580B160" w14:textId="77777777" w:rsidR="005C2069" w:rsidRPr="00796F0B" w:rsidRDefault="005C2069" w:rsidP="00A163A6">
            <w:pPr>
              <w:pStyle w:val="a2"/>
              <w:keepNext/>
              <w:rPr>
                <w:rFonts w:ascii="Calibri" w:hAnsi="Calibri" w:cs="Calibri"/>
              </w:rPr>
            </w:pPr>
          </w:p>
        </w:tc>
      </w:tr>
    </w:tbl>
    <w:p w14:paraId="23F4B469" w14:textId="77567C7B" w:rsidR="005C2069" w:rsidRPr="00796F0B" w:rsidRDefault="005C2069" w:rsidP="005C2069">
      <w:pPr>
        <w:pStyle w:val="a2"/>
        <w:rPr>
          <w:rFonts w:ascii="Arial" w:hAnsi="Arial" w:cs="Calibri"/>
          <w:sz w:val="20"/>
          <w:szCs w:val="20"/>
          <w:lang w:eastAsia="en-GB"/>
        </w:rPr>
      </w:pPr>
      <w:r w:rsidRPr="00796F0B">
        <w:rPr>
          <w:sz w:val="20"/>
          <w:szCs w:val="20"/>
        </w:rPr>
        <w:t xml:space="preserve">* Parameters so indicated are two’s complement, with the sign bit (+ or -) occupying the </w:t>
      </w:r>
      <w:r w:rsidR="005D4AAD">
        <w:rPr>
          <w:sz w:val="20"/>
          <w:szCs w:val="20"/>
        </w:rPr>
        <w:t>m</w:t>
      </w:r>
      <w:r w:rsidR="005D4AAD" w:rsidRPr="00796F0B">
        <w:rPr>
          <w:sz w:val="20"/>
          <w:szCs w:val="20"/>
        </w:rPr>
        <w:t xml:space="preserve">ost </w:t>
      </w:r>
      <w:r w:rsidR="005D4AAD">
        <w:rPr>
          <w:sz w:val="20"/>
          <w:szCs w:val="20"/>
        </w:rPr>
        <w:t>s</w:t>
      </w:r>
      <w:r w:rsidR="005D4AAD" w:rsidRPr="00796F0B">
        <w:rPr>
          <w:sz w:val="20"/>
          <w:szCs w:val="20"/>
        </w:rPr>
        <w:t xml:space="preserve">ignificant </w:t>
      </w:r>
      <w:r w:rsidR="005D4AAD">
        <w:rPr>
          <w:sz w:val="20"/>
          <w:szCs w:val="20"/>
        </w:rPr>
        <w:t>b</w:t>
      </w:r>
      <w:r w:rsidR="005D4AAD" w:rsidRPr="00796F0B">
        <w:rPr>
          <w:sz w:val="20"/>
          <w:szCs w:val="20"/>
        </w:rPr>
        <w:t>it</w:t>
      </w:r>
      <w:r w:rsidRPr="00796F0B">
        <w:rPr>
          <w:sz w:val="20"/>
          <w:szCs w:val="20"/>
        </w:rPr>
        <w:t>.</w:t>
      </w:r>
    </w:p>
    <w:p w14:paraId="7DB9F017" w14:textId="77777777" w:rsidR="005C2069" w:rsidRPr="00796F0B" w:rsidRDefault="005C2069" w:rsidP="005C2069">
      <w:pPr>
        <w:pStyle w:val="a2"/>
        <w:rPr>
          <w:rFonts w:ascii="Calibri" w:hAnsi="Calibri"/>
        </w:rPr>
      </w:pPr>
    </w:p>
    <w:p w14:paraId="613C9B4A" w14:textId="4BF26708" w:rsidR="005C2069" w:rsidRPr="00796F0B" w:rsidRDefault="005C2069" w:rsidP="005C2069">
      <w:pPr>
        <w:pStyle w:val="a2"/>
        <w:rPr>
          <w:rFonts w:ascii="Arial" w:hAnsi="Arial"/>
        </w:rPr>
      </w:pPr>
      <w:r w:rsidRPr="00796F0B">
        <w:rPr>
          <w:rFonts w:cstheme="minorHAnsi"/>
          <w:b/>
          <w:bCs/>
          <w:lang w:eastAsia="da-DK"/>
        </w:rPr>
        <w:t>Reference time</w:t>
      </w:r>
      <w:r w:rsidRPr="00796F0B">
        <w:rPr>
          <w:rFonts w:cstheme="minorHAnsi"/>
          <w:bCs/>
          <w:lang w:eastAsia="da-DK"/>
        </w:rPr>
        <w:t>:</w:t>
      </w:r>
      <w:r w:rsidRPr="00796F0B">
        <w:t xml:space="preserve"> </w:t>
      </w:r>
      <w:r w:rsidRPr="00796F0B">
        <w:rPr>
          <w:rFonts w:cstheme="minorHAnsi"/>
          <w:bCs/>
          <w:lang w:eastAsia="da-DK"/>
        </w:rPr>
        <w:t xml:space="preserve">The reference time </w:t>
      </w:r>
      <w:proofErr w:type="spellStart"/>
      <w:proofErr w:type="gramStart"/>
      <w:r w:rsidRPr="00796F0B">
        <w:rPr>
          <w:rFonts w:cstheme="minorHAnsi"/>
          <w:bCs/>
          <w:i/>
          <w:lang w:eastAsia="da-DK"/>
        </w:rPr>
        <w:t>t</w:t>
      </w:r>
      <w:r w:rsidRPr="00796F0B">
        <w:rPr>
          <w:rFonts w:cstheme="minorHAnsi"/>
          <w:bCs/>
          <w:vertAlign w:val="subscript"/>
          <w:lang w:eastAsia="da-DK"/>
        </w:rPr>
        <w:t>R</w:t>
      </w:r>
      <w:proofErr w:type="spellEnd"/>
      <w:proofErr w:type="gramEnd"/>
      <w:r w:rsidRPr="00796F0B">
        <w:rPr>
          <w:rFonts w:cstheme="minorHAnsi"/>
          <w:bCs/>
          <w:lang w:eastAsia="da-DK"/>
        </w:rPr>
        <w:t xml:space="preserve"> defines the reference point of the clock offset polynomial. It is given as minutes of the current RMST week.  </w:t>
      </w:r>
      <w:proofErr w:type="spellStart"/>
      <w:proofErr w:type="gramStart"/>
      <w:r w:rsidRPr="00796F0B">
        <w:rPr>
          <w:rFonts w:cstheme="minorHAnsi"/>
          <w:bCs/>
          <w:i/>
          <w:lang w:eastAsia="da-DK"/>
        </w:rPr>
        <w:t>t</w:t>
      </w:r>
      <w:r w:rsidRPr="00796F0B">
        <w:rPr>
          <w:rFonts w:cstheme="minorHAnsi"/>
          <w:bCs/>
          <w:vertAlign w:val="subscript"/>
          <w:lang w:eastAsia="da-DK"/>
        </w:rPr>
        <w:t>R</w:t>
      </w:r>
      <w:proofErr w:type="spellEnd"/>
      <w:proofErr w:type="gramEnd"/>
      <w:r w:rsidRPr="00796F0B">
        <w:rPr>
          <w:rFonts w:cstheme="minorHAnsi"/>
          <w:bCs/>
          <w:lang w:eastAsia="da-DK"/>
        </w:rPr>
        <w:t xml:space="preserve"> refers always to second 0 of the provided </w:t>
      </w:r>
      <w:r w:rsidR="00EF0662" w:rsidRPr="00796F0B">
        <w:rPr>
          <w:rFonts w:cstheme="minorHAnsi"/>
          <w:bCs/>
          <w:lang w:eastAsia="da-DK"/>
        </w:rPr>
        <w:t>minutes</w:t>
      </w:r>
      <w:r w:rsidRPr="00796F0B">
        <w:rPr>
          <w:rFonts w:cstheme="minorHAnsi"/>
          <w:bCs/>
          <w:lang w:eastAsia="da-DK"/>
        </w:rPr>
        <w:t>.</w:t>
      </w:r>
    </w:p>
    <w:p w14:paraId="6D1E4650" w14:textId="77777777" w:rsidR="005C2069" w:rsidRPr="00796F0B" w:rsidRDefault="005C2069" w:rsidP="005C2069">
      <w:pPr>
        <w:pStyle w:val="a2"/>
        <w:rPr>
          <w:rFonts w:cstheme="minorHAnsi"/>
          <w:bCs/>
          <w:lang w:eastAsia="da-DK"/>
        </w:rPr>
      </w:pPr>
      <w:r w:rsidRPr="00796F0B">
        <w:rPr>
          <w:rFonts w:cstheme="minorHAnsi"/>
          <w:b/>
          <w:bCs/>
          <w:lang w:eastAsia="da-DK"/>
        </w:rPr>
        <w:t>Clock offset constant term of polynomial</w:t>
      </w:r>
      <w:r w:rsidRPr="00796F0B">
        <w:rPr>
          <w:rFonts w:cstheme="minorHAnsi"/>
          <w:bCs/>
          <w:lang w:eastAsia="da-DK"/>
        </w:rPr>
        <w:t>:</w:t>
      </w:r>
      <w:r w:rsidRPr="00796F0B">
        <w:t xml:space="preserve"> </w:t>
      </w:r>
      <w:r w:rsidRPr="00796F0B">
        <w:rPr>
          <w:rFonts w:cstheme="minorHAnsi"/>
          <w:bCs/>
          <w:lang w:eastAsia="da-DK"/>
        </w:rPr>
        <w:t xml:space="preserve">Constant term of the clock offset </w:t>
      </w:r>
      <w:r w:rsidRPr="00796F0B">
        <w:rPr>
          <w:rFonts w:cstheme="minorHAnsi"/>
          <w:bCs/>
          <w:i/>
          <w:lang w:eastAsia="da-DK"/>
        </w:rPr>
        <w:t>A</w:t>
      </w:r>
      <w:r w:rsidRPr="00796F0B">
        <w:rPr>
          <w:rFonts w:cstheme="minorHAnsi"/>
          <w:bCs/>
          <w:vertAlign w:val="subscript"/>
          <w:lang w:eastAsia="da-DK"/>
        </w:rPr>
        <w:t>0</w:t>
      </w:r>
      <w:r w:rsidRPr="00796F0B">
        <w:rPr>
          <w:rFonts w:cstheme="minorHAnsi"/>
          <w:bCs/>
          <w:lang w:eastAsia="da-DK"/>
        </w:rPr>
        <w:t>.</w:t>
      </w:r>
    </w:p>
    <w:p w14:paraId="3D7C6280" w14:textId="77777777" w:rsidR="005C2069" w:rsidRPr="00796F0B" w:rsidRDefault="005C2069" w:rsidP="005C2069">
      <w:pPr>
        <w:pStyle w:val="a2"/>
        <w:rPr>
          <w:rFonts w:cstheme="minorHAnsi"/>
          <w:bCs/>
          <w:lang w:eastAsia="da-DK"/>
        </w:rPr>
      </w:pPr>
      <w:r w:rsidRPr="00796F0B">
        <w:rPr>
          <w:rFonts w:cstheme="minorHAnsi"/>
          <w:b/>
          <w:bCs/>
          <w:lang w:eastAsia="da-DK"/>
        </w:rPr>
        <w:t>Clock offset 1</w:t>
      </w:r>
      <w:r w:rsidRPr="00796F0B">
        <w:rPr>
          <w:rFonts w:cstheme="minorHAnsi"/>
          <w:b/>
          <w:bCs/>
          <w:vertAlign w:val="superscript"/>
          <w:lang w:eastAsia="da-DK"/>
        </w:rPr>
        <w:t>st</w:t>
      </w:r>
      <w:r w:rsidRPr="00796F0B">
        <w:rPr>
          <w:rFonts w:cstheme="minorHAnsi"/>
          <w:b/>
          <w:bCs/>
          <w:lang w:eastAsia="da-DK"/>
        </w:rPr>
        <w:t xml:space="preserve"> order coefficient of polynomial</w:t>
      </w:r>
      <w:r w:rsidRPr="00796F0B">
        <w:rPr>
          <w:rFonts w:cstheme="minorHAnsi"/>
          <w:bCs/>
          <w:lang w:eastAsia="da-DK"/>
        </w:rPr>
        <w:t>: 1</w:t>
      </w:r>
      <w:r w:rsidRPr="00796F0B">
        <w:rPr>
          <w:rFonts w:cstheme="minorHAnsi"/>
          <w:bCs/>
          <w:vertAlign w:val="superscript"/>
          <w:lang w:eastAsia="da-DK"/>
        </w:rPr>
        <w:t>st</w:t>
      </w:r>
      <w:r w:rsidRPr="00796F0B">
        <w:rPr>
          <w:rFonts w:cstheme="minorHAnsi"/>
          <w:bCs/>
          <w:lang w:eastAsia="da-DK"/>
        </w:rPr>
        <w:t xml:space="preserve"> order coefficient of the clock offset </w:t>
      </w:r>
      <w:r w:rsidRPr="00796F0B">
        <w:rPr>
          <w:rFonts w:cstheme="minorHAnsi"/>
          <w:bCs/>
          <w:i/>
          <w:lang w:eastAsia="da-DK"/>
        </w:rPr>
        <w:t>A</w:t>
      </w:r>
      <w:r w:rsidRPr="00796F0B">
        <w:rPr>
          <w:rFonts w:cstheme="minorHAnsi"/>
          <w:bCs/>
          <w:vertAlign w:val="subscript"/>
          <w:lang w:eastAsia="da-DK"/>
        </w:rPr>
        <w:t>1</w:t>
      </w:r>
      <w:r w:rsidRPr="00796F0B">
        <w:rPr>
          <w:rFonts w:cstheme="minorHAnsi"/>
          <w:bCs/>
          <w:lang w:eastAsia="da-DK"/>
        </w:rPr>
        <w:t>.</w:t>
      </w:r>
    </w:p>
    <w:p w14:paraId="67DB90A7" w14:textId="77777777" w:rsidR="005C2069" w:rsidRPr="00796F0B" w:rsidRDefault="005C2069" w:rsidP="005C2069">
      <w:pPr>
        <w:pStyle w:val="a2"/>
        <w:rPr>
          <w:rFonts w:cstheme="minorHAnsi"/>
          <w:bCs/>
          <w:lang w:eastAsia="da-DK"/>
        </w:rPr>
      </w:pPr>
      <w:r w:rsidRPr="00796F0B">
        <w:rPr>
          <w:rFonts w:cstheme="minorHAnsi"/>
          <w:bCs/>
          <w:lang w:eastAsia="da-DK"/>
        </w:rPr>
        <w:t xml:space="preserve">The corrected time </w:t>
      </w:r>
      <w:proofErr w:type="spellStart"/>
      <w:r w:rsidRPr="00796F0B">
        <w:rPr>
          <w:rFonts w:cstheme="minorHAnsi"/>
          <w:bCs/>
          <w:i/>
          <w:lang w:eastAsia="da-DK"/>
        </w:rPr>
        <w:t>t</w:t>
      </w:r>
      <w:r w:rsidRPr="00796F0B">
        <w:rPr>
          <w:rFonts w:cstheme="minorHAnsi"/>
          <w:bCs/>
          <w:vertAlign w:val="subscript"/>
          <w:lang w:eastAsia="da-DK"/>
        </w:rPr>
        <w:t>corr</w:t>
      </w:r>
      <w:proofErr w:type="spellEnd"/>
      <w:r w:rsidRPr="00796F0B">
        <w:rPr>
          <w:rFonts w:cstheme="minorHAnsi"/>
          <w:bCs/>
          <w:lang w:eastAsia="da-DK"/>
        </w:rPr>
        <w:t xml:space="preserve"> is computed from estimated time </w:t>
      </w:r>
      <w:proofErr w:type="spellStart"/>
      <w:proofErr w:type="gramStart"/>
      <w:r w:rsidRPr="00796F0B">
        <w:rPr>
          <w:rFonts w:cstheme="minorHAnsi"/>
          <w:bCs/>
          <w:i/>
          <w:lang w:eastAsia="da-DK"/>
        </w:rPr>
        <w:t>t</w:t>
      </w:r>
      <w:r w:rsidRPr="00796F0B">
        <w:rPr>
          <w:rFonts w:cstheme="minorHAnsi"/>
          <w:bCs/>
          <w:vertAlign w:val="subscript"/>
          <w:lang w:eastAsia="da-DK"/>
        </w:rPr>
        <w:t>E</w:t>
      </w:r>
      <w:proofErr w:type="spellEnd"/>
      <w:proofErr w:type="gramEnd"/>
      <w:r w:rsidRPr="00796F0B">
        <w:rPr>
          <w:rFonts w:cstheme="minorHAnsi"/>
          <w:bCs/>
          <w:lang w:eastAsia="da-DK"/>
        </w:rPr>
        <w:t xml:space="preserve"> (given as seconds of RMST week) according to the following equations:</w:t>
      </w:r>
    </w:p>
    <w:p w14:paraId="6D4953CC" w14:textId="77777777" w:rsidR="005C2069" w:rsidRPr="00796F0B" w:rsidRDefault="005C2069" w:rsidP="005C2069">
      <w:pPr>
        <w:pStyle w:val="a2"/>
        <w:rPr>
          <w:rFonts w:cstheme="minorHAnsi"/>
          <w:bCs/>
          <w:lang w:eastAsia="da-DK"/>
        </w:rPr>
      </w:pPr>
      <w:r w:rsidRPr="00796F0B">
        <w:rPr>
          <w:rFonts w:cstheme="minorHAnsi"/>
          <w:bCs/>
          <w:lang w:eastAsia="da-DK"/>
        </w:rPr>
        <w:tab/>
      </w:r>
      <w:proofErr w:type="spellStart"/>
      <w:proofErr w:type="gramStart"/>
      <w:r w:rsidRPr="00796F0B">
        <w:rPr>
          <w:rFonts w:cstheme="minorHAnsi"/>
          <w:bCs/>
          <w:i/>
          <w:lang w:eastAsia="da-DK"/>
        </w:rPr>
        <w:t>t</w:t>
      </w:r>
      <w:r w:rsidRPr="00796F0B">
        <w:rPr>
          <w:rFonts w:cstheme="minorHAnsi"/>
          <w:bCs/>
          <w:vertAlign w:val="subscript"/>
          <w:lang w:eastAsia="da-DK"/>
        </w:rPr>
        <w:t>corr</w:t>
      </w:r>
      <w:proofErr w:type="spellEnd"/>
      <w:proofErr w:type="gramEnd"/>
      <w:r w:rsidRPr="00796F0B">
        <w:rPr>
          <w:rFonts w:cstheme="minorHAnsi"/>
          <w:bCs/>
          <w:lang w:eastAsia="da-DK"/>
        </w:rPr>
        <w:t xml:space="preserve"> = (</w:t>
      </w:r>
      <w:proofErr w:type="spellStart"/>
      <w:r w:rsidRPr="00796F0B">
        <w:rPr>
          <w:rFonts w:cstheme="minorHAnsi"/>
          <w:bCs/>
          <w:i/>
          <w:lang w:eastAsia="da-DK"/>
        </w:rPr>
        <w:t>t</w:t>
      </w:r>
      <w:r w:rsidRPr="00796F0B">
        <w:rPr>
          <w:rFonts w:cstheme="minorHAnsi"/>
          <w:bCs/>
          <w:vertAlign w:val="subscript"/>
          <w:lang w:eastAsia="da-DK"/>
        </w:rPr>
        <w:t>E</w:t>
      </w:r>
      <w:proofErr w:type="spellEnd"/>
      <w:r w:rsidRPr="00796F0B">
        <w:rPr>
          <w:rFonts w:cstheme="minorHAnsi"/>
          <w:bCs/>
          <w:lang w:eastAsia="da-DK"/>
        </w:rPr>
        <w:t xml:space="preserve"> - </w:t>
      </w:r>
      <w:proofErr w:type="spellStart"/>
      <w:r w:rsidRPr="00796F0B">
        <w:rPr>
          <w:rFonts w:cstheme="minorHAnsi"/>
          <w:bCs/>
          <w:i/>
          <w:lang w:eastAsia="da-DK"/>
        </w:rPr>
        <w:t>t</w:t>
      </w:r>
      <w:r w:rsidRPr="00796F0B">
        <w:rPr>
          <w:rFonts w:cstheme="minorHAnsi"/>
          <w:bCs/>
          <w:vertAlign w:val="subscript"/>
          <w:lang w:eastAsia="da-DK"/>
        </w:rPr>
        <w:t>offset</w:t>
      </w:r>
      <w:proofErr w:type="spellEnd"/>
      <w:r w:rsidRPr="00796F0B">
        <w:rPr>
          <w:rFonts w:cstheme="minorHAnsi"/>
          <w:bCs/>
          <w:lang w:eastAsia="da-DK"/>
        </w:rPr>
        <w:t>)</w:t>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r>
      <w:r w:rsidRPr="00796F0B">
        <w:rPr>
          <w:rFonts w:cstheme="minorHAnsi"/>
          <w:bCs/>
          <w:lang w:eastAsia="da-DK"/>
        </w:rPr>
        <w:tab/>
        <w:t xml:space="preserve">           Eq. 3</w:t>
      </w:r>
    </w:p>
    <w:p w14:paraId="31209FFD" w14:textId="77777777" w:rsidR="005C2069" w:rsidRPr="00BD3FB2" w:rsidRDefault="005C2069" w:rsidP="005C2069">
      <w:pPr>
        <w:pStyle w:val="a2"/>
        <w:rPr>
          <w:rFonts w:cstheme="minorHAnsi"/>
          <w:bCs/>
          <w:lang w:eastAsia="da-DK"/>
        </w:rPr>
      </w:pPr>
      <w:r w:rsidRPr="00796F0B">
        <w:rPr>
          <w:rFonts w:cstheme="minorHAnsi"/>
          <w:bCs/>
          <w:lang w:eastAsia="da-DK"/>
        </w:rPr>
        <w:tab/>
      </w:r>
      <w:proofErr w:type="spellStart"/>
      <w:proofErr w:type="gramStart"/>
      <w:r w:rsidRPr="00BD3FB2">
        <w:rPr>
          <w:rFonts w:cstheme="minorHAnsi"/>
          <w:bCs/>
          <w:i/>
          <w:lang w:eastAsia="da-DK"/>
        </w:rPr>
        <w:t>t</w:t>
      </w:r>
      <w:r w:rsidRPr="00BD3FB2">
        <w:rPr>
          <w:rFonts w:cstheme="minorHAnsi"/>
          <w:bCs/>
          <w:vertAlign w:val="subscript"/>
          <w:lang w:eastAsia="da-DK"/>
        </w:rPr>
        <w:t>offset</w:t>
      </w:r>
      <w:proofErr w:type="spellEnd"/>
      <w:proofErr w:type="gramEnd"/>
      <w:r w:rsidRPr="00BD3FB2">
        <w:rPr>
          <w:rFonts w:cstheme="minorHAnsi"/>
          <w:bCs/>
          <w:lang w:eastAsia="da-DK"/>
        </w:rPr>
        <w:t xml:space="preserve"> = </w:t>
      </w:r>
      <w:r w:rsidRPr="00BD3FB2">
        <w:rPr>
          <w:rFonts w:cstheme="minorHAnsi"/>
          <w:bCs/>
          <w:i/>
          <w:lang w:eastAsia="da-DK"/>
        </w:rPr>
        <w:t>A</w:t>
      </w:r>
      <w:r w:rsidRPr="00BD3FB2">
        <w:rPr>
          <w:rFonts w:cstheme="minorHAnsi"/>
          <w:bCs/>
          <w:vertAlign w:val="subscript"/>
          <w:lang w:eastAsia="da-DK"/>
        </w:rPr>
        <w:t>0</w:t>
      </w:r>
      <w:r w:rsidRPr="00BD3FB2">
        <w:rPr>
          <w:rFonts w:cstheme="minorHAnsi"/>
          <w:bCs/>
          <w:lang w:eastAsia="da-DK"/>
        </w:rPr>
        <w:t xml:space="preserve"> + </w:t>
      </w:r>
      <w:r w:rsidRPr="00BD3FB2">
        <w:rPr>
          <w:rFonts w:cstheme="minorHAnsi"/>
          <w:bCs/>
          <w:i/>
          <w:lang w:eastAsia="da-DK"/>
        </w:rPr>
        <w:t>A</w:t>
      </w:r>
      <w:r w:rsidRPr="00BD3FB2">
        <w:rPr>
          <w:rFonts w:cstheme="minorHAnsi"/>
          <w:bCs/>
          <w:vertAlign w:val="subscript"/>
          <w:lang w:eastAsia="da-DK"/>
        </w:rPr>
        <w:t>1</w:t>
      </w:r>
      <w:r w:rsidRPr="00BD3FB2">
        <w:rPr>
          <w:rFonts w:cstheme="minorHAnsi"/>
          <w:bCs/>
          <w:lang w:eastAsia="da-DK"/>
        </w:rPr>
        <w:t xml:space="preserve"> (</w:t>
      </w:r>
      <w:proofErr w:type="spellStart"/>
      <w:r w:rsidRPr="00BD3FB2">
        <w:rPr>
          <w:rFonts w:cstheme="minorHAnsi"/>
          <w:bCs/>
          <w:i/>
          <w:lang w:eastAsia="da-DK"/>
        </w:rPr>
        <w:t>t</w:t>
      </w:r>
      <w:r w:rsidRPr="00BD3FB2">
        <w:rPr>
          <w:rFonts w:cstheme="minorHAnsi"/>
          <w:bCs/>
          <w:vertAlign w:val="subscript"/>
          <w:lang w:eastAsia="da-DK"/>
        </w:rPr>
        <w:t>E</w:t>
      </w:r>
      <w:proofErr w:type="spellEnd"/>
      <w:r w:rsidRPr="00BD3FB2">
        <w:rPr>
          <w:rFonts w:cstheme="minorHAnsi"/>
          <w:bCs/>
          <w:lang w:eastAsia="da-DK"/>
        </w:rPr>
        <w:t xml:space="preserve"> - </w:t>
      </w:r>
      <w:proofErr w:type="spellStart"/>
      <w:r w:rsidRPr="00BD3FB2">
        <w:rPr>
          <w:i/>
        </w:rPr>
        <w:t>t</w:t>
      </w:r>
      <w:r w:rsidRPr="00BD3FB2">
        <w:rPr>
          <w:vertAlign w:val="subscript"/>
        </w:rPr>
        <w:t>R</w:t>
      </w:r>
      <w:proofErr w:type="spellEnd"/>
      <w:r w:rsidRPr="00BD3FB2">
        <w:rPr>
          <w:rFonts w:cstheme="minorHAnsi"/>
          <w:bCs/>
          <w:lang w:eastAsia="da-DK"/>
        </w:rPr>
        <w:t xml:space="preserve"> * 60 s/min) .</w:t>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r>
      <w:r w:rsidRPr="00BD3FB2">
        <w:rPr>
          <w:rFonts w:cstheme="minorHAnsi"/>
          <w:bCs/>
          <w:lang w:eastAsia="da-DK"/>
        </w:rPr>
        <w:tab/>
        <w:t xml:space="preserve">           </w:t>
      </w:r>
      <w:commentRangeStart w:id="821"/>
      <w:r w:rsidRPr="00BD3FB2">
        <w:rPr>
          <w:rFonts w:cstheme="minorHAnsi"/>
          <w:bCs/>
          <w:lang w:eastAsia="da-DK"/>
        </w:rPr>
        <w:t>Eq. 4</w:t>
      </w:r>
      <w:commentRangeEnd w:id="821"/>
      <w:r w:rsidR="00EF0662">
        <w:rPr>
          <w:rStyle w:val="af"/>
        </w:rPr>
        <w:commentReference w:id="821"/>
      </w:r>
    </w:p>
    <w:p w14:paraId="4BA66F85" w14:textId="77777777" w:rsidR="005C2069" w:rsidRPr="00560DAC" w:rsidRDefault="005C2069" w:rsidP="005C2069">
      <w:pPr>
        <w:pStyle w:val="a2"/>
        <w:rPr>
          <w:rFonts w:cstheme="minorHAnsi"/>
          <w:bCs/>
          <w:lang w:eastAsia="da-DK"/>
        </w:rPr>
      </w:pPr>
      <w:proofErr w:type="spellStart"/>
      <w:proofErr w:type="gramStart"/>
      <w:r w:rsidRPr="00796F0B">
        <w:rPr>
          <w:rFonts w:cstheme="minorHAnsi"/>
          <w:bCs/>
          <w:i/>
          <w:lang w:eastAsia="da-DK"/>
        </w:rPr>
        <w:t>t</w:t>
      </w:r>
      <w:r w:rsidRPr="0074682A">
        <w:rPr>
          <w:rFonts w:cstheme="minorHAnsi"/>
          <w:bCs/>
          <w:vertAlign w:val="subscript"/>
          <w:lang w:eastAsia="da-DK"/>
        </w:rPr>
        <w:t>E</w:t>
      </w:r>
      <w:proofErr w:type="spellEnd"/>
      <w:proofErr w:type="gramEnd"/>
      <w:r w:rsidRPr="0074682A">
        <w:rPr>
          <w:rFonts w:cstheme="minorHAnsi"/>
          <w:bCs/>
          <w:lang w:eastAsia="da-DK"/>
        </w:rPr>
        <w:t xml:space="preserve"> and </w:t>
      </w:r>
      <w:proofErr w:type="spellStart"/>
      <w:r w:rsidRPr="0074682A">
        <w:rPr>
          <w:rFonts w:cstheme="minorHAnsi"/>
          <w:bCs/>
          <w:i/>
          <w:lang w:eastAsia="da-DK"/>
        </w:rPr>
        <w:t>t</w:t>
      </w:r>
      <w:r w:rsidRPr="00560DAC">
        <w:rPr>
          <w:rFonts w:cstheme="minorHAnsi"/>
          <w:bCs/>
          <w:vertAlign w:val="subscript"/>
          <w:lang w:eastAsia="da-DK"/>
        </w:rPr>
        <w:t>R</w:t>
      </w:r>
      <w:proofErr w:type="spellEnd"/>
      <w:r w:rsidRPr="00560DAC">
        <w:rPr>
          <w:rFonts w:cstheme="minorHAnsi"/>
          <w:bCs/>
          <w:lang w:eastAsia="da-DK"/>
        </w:rPr>
        <w:t xml:space="preserve"> must be in the same RMST week.</w:t>
      </w:r>
    </w:p>
    <w:p w14:paraId="4B112D83" w14:textId="77777777" w:rsidR="005C2069" w:rsidRPr="00533028" w:rsidRDefault="005C2069" w:rsidP="005C2069">
      <w:pPr>
        <w:pStyle w:val="a2"/>
        <w:rPr>
          <w:rFonts w:cstheme="minorHAnsi"/>
          <w:bCs/>
          <w:lang w:eastAsia="da-DK"/>
        </w:rPr>
      </w:pPr>
    </w:p>
    <w:p w14:paraId="35CBB2AF" w14:textId="77777777" w:rsidR="00963370" w:rsidRDefault="005C2069" w:rsidP="00FB7866">
      <w:pPr>
        <w:pStyle w:val="a2"/>
        <w:keepNext/>
        <w:jc w:val="center"/>
      </w:pPr>
      <w:r w:rsidRPr="0074682A">
        <w:rPr>
          <w:rFonts w:ascii="Arial" w:eastAsia="Calibri" w:hAnsi="Arial" w:cs="Calibri"/>
          <w:lang w:eastAsia="en-GB"/>
        </w:rPr>
        <w:object w:dxaOrig="8628" w:dyaOrig="2232" w14:anchorId="7A177A7D">
          <v:shape id="_x0000_i1031" type="#_x0000_t75" style="width:431.25pt;height:111.25pt" o:ole="">
            <v:imagedata r:id="rId46" o:title=""/>
          </v:shape>
          <o:OLEObject Type="Embed" ProgID="Visio.Drawing.15" ShapeID="_x0000_i1031" DrawAspect="Content" ObjectID="_1756886668" r:id="rId47"/>
        </w:object>
      </w:r>
    </w:p>
    <w:p w14:paraId="6D0BDF84" w14:textId="7A8C2892" w:rsidR="005C2069" w:rsidRPr="00796F0B" w:rsidRDefault="00963370" w:rsidP="00FB7866">
      <w:pPr>
        <w:pStyle w:val="ae"/>
        <w:jc w:val="center"/>
        <w:rPr>
          <w:rFonts w:cstheme="minorHAnsi"/>
          <w:lang w:eastAsia="da-DK"/>
        </w:rPr>
      </w:pPr>
      <w:bookmarkStart w:id="822" w:name="_Ref145460650"/>
      <w:bookmarkStart w:id="823" w:name="_Toc145695688"/>
      <w:r>
        <w:t xml:space="preserve">Figure </w:t>
      </w:r>
      <w:r>
        <w:fldChar w:fldCharType="begin"/>
      </w:r>
      <w:r>
        <w:instrText xml:space="preserve"> SEQ Figure \* ARABIC </w:instrText>
      </w:r>
      <w:r>
        <w:fldChar w:fldCharType="separate"/>
      </w:r>
      <w:r w:rsidR="00FB7866">
        <w:rPr>
          <w:noProof/>
        </w:rPr>
        <w:t>9</w:t>
      </w:r>
      <w:r>
        <w:fldChar w:fldCharType="end"/>
      </w:r>
      <w:bookmarkEnd w:id="822"/>
      <w:r>
        <w:t xml:space="preserve"> </w:t>
      </w:r>
      <w:r w:rsidRPr="0074682A">
        <w:t xml:space="preserve">R-Mode </w:t>
      </w:r>
      <w:proofErr w:type="spellStart"/>
      <w:r w:rsidRPr="0074682A">
        <w:t>submessage</w:t>
      </w:r>
      <w:proofErr w:type="spellEnd"/>
      <w:r w:rsidRPr="0074682A">
        <w:t xml:space="preserve"> 4: Free running clock offset</w:t>
      </w:r>
      <w:bookmarkEnd w:id="823"/>
    </w:p>
    <w:p w14:paraId="14BAC536" w14:textId="77777777" w:rsidR="005C2069" w:rsidRPr="00560DAC" w:rsidRDefault="005C2069" w:rsidP="005C2069">
      <w:pPr>
        <w:pStyle w:val="a2"/>
      </w:pPr>
    </w:p>
    <w:p w14:paraId="4A8C1C60" w14:textId="76FC8980" w:rsidR="00747F95" w:rsidRDefault="00747F95" w:rsidP="00747F95">
      <w:pPr>
        <w:pStyle w:val="2"/>
        <w:keepNext w:val="0"/>
        <w:keepLines w:val="0"/>
        <w:tabs>
          <w:tab w:val="clear" w:pos="0"/>
          <w:tab w:val="num" w:pos="851"/>
        </w:tabs>
        <w:spacing w:before="120" w:after="120" w:line="240" w:lineRule="auto"/>
        <w:ind w:right="0"/>
        <w:rPr>
          <w:rFonts w:asciiTheme="minorHAnsi" w:hAnsiTheme="minorHAnsi" w:cstheme="minorHAnsi"/>
        </w:rPr>
      </w:pPr>
      <w:bookmarkStart w:id="824" w:name="_Toc145695665"/>
      <w:commentRangeStart w:id="825"/>
      <w:r w:rsidRPr="00533028">
        <w:t xml:space="preserve">Submessage </w:t>
      </w:r>
      <w:r>
        <w:t>5</w:t>
      </w:r>
      <w:commentRangeEnd w:id="825"/>
      <w:r w:rsidR="00AB0FE7">
        <w:rPr>
          <w:rStyle w:val="af"/>
          <w:rFonts w:asciiTheme="minorHAnsi" w:eastAsiaTheme="minorHAnsi" w:hAnsiTheme="minorHAnsi" w:cstheme="minorBidi"/>
          <w:b w:val="0"/>
          <w:bCs w:val="0"/>
          <w:caps w:val="0"/>
          <w:color w:val="auto"/>
          <w:lang w:eastAsia="en-US"/>
        </w:rPr>
        <w:commentReference w:id="825"/>
      </w:r>
      <w:r w:rsidRPr="00533028">
        <w:t xml:space="preserve">: </w:t>
      </w:r>
      <w:r w:rsidR="00FC6F3C" w:rsidRPr="00FC6F3C">
        <w:t>Differential R-Mode corrections and UDREs</w:t>
      </w:r>
      <w:r>
        <w:rPr>
          <w:rFonts w:asciiTheme="minorHAnsi" w:hAnsiTheme="minorHAnsi" w:cstheme="minorHAnsi"/>
        </w:rPr>
        <w:t xml:space="preserve"> (</w:t>
      </w:r>
      <w:r w:rsidR="00D218E8">
        <w:rPr>
          <w:rFonts w:asciiTheme="minorHAnsi" w:hAnsiTheme="minorHAnsi" w:cstheme="minorHAnsi"/>
        </w:rPr>
        <w:t>Will be updated</w:t>
      </w:r>
      <w:r w:rsidR="00FC6F3C">
        <w:rPr>
          <w:rFonts w:asciiTheme="minorHAnsi" w:hAnsiTheme="minorHAnsi" w:cstheme="minorHAnsi"/>
        </w:rPr>
        <w:t xml:space="preserve"> with</w:t>
      </w:r>
      <w:r w:rsidR="00B714C1">
        <w:rPr>
          <w:rFonts w:asciiTheme="minorHAnsi" w:hAnsiTheme="minorHAnsi" w:cstheme="minorHAnsi"/>
        </w:rPr>
        <w:t xml:space="preserve"> separate input to ENG17</w:t>
      </w:r>
      <w:r>
        <w:rPr>
          <w:rFonts w:asciiTheme="minorHAnsi" w:hAnsiTheme="minorHAnsi" w:cstheme="minorHAnsi"/>
        </w:rPr>
        <w:t>)</w:t>
      </w:r>
      <w:bookmarkEnd w:id="824"/>
    </w:p>
    <w:p w14:paraId="37458A1D" w14:textId="77777777" w:rsidR="00747F95" w:rsidRPr="00EF0124" w:rsidRDefault="00747F95" w:rsidP="00FB7866">
      <w:pPr>
        <w:pStyle w:val="Heading2separationline"/>
      </w:pPr>
    </w:p>
    <w:p w14:paraId="3A64F371" w14:textId="6D0470E9" w:rsidR="005C2069" w:rsidRDefault="00FC6F3C">
      <w:pPr>
        <w:pStyle w:val="a2"/>
        <w:rPr>
          <w:lang w:eastAsia="da-DK"/>
        </w:rPr>
      </w:pPr>
      <w:r>
        <w:rPr>
          <w:lang w:eastAsia="da-DK"/>
        </w:rPr>
        <w:t xml:space="preserve">Description of content of </w:t>
      </w:r>
      <w:proofErr w:type="spellStart"/>
      <w:r>
        <w:rPr>
          <w:lang w:eastAsia="da-DK"/>
        </w:rPr>
        <w:t>submessage</w:t>
      </w:r>
      <w:proofErr w:type="spellEnd"/>
      <w:r>
        <w:rPr>
          <w:lang w:eastAsia="da-DK"/>
        </w:rPr>
        <w:t xml:space="preserve"> 5.</w:t>
      </w:r>
    </w:p>
    <w:p w14:paraId="5E6C844B" w14:textId="77777777" w:rsidR="00D218E8" w:rsidRDefault="00D218E8">
      <w:pPr>
        <w:pStyle w:val="a2"/>
        <w:rPr>
          <w:lang w:eastAsia="da-DK"/>
        </w:rPr>
      </w:pPr>
    </w:p>
    <w:p w14:paraId="424FAA6C" w14:textId="11F5CD97" w:rsidR="00963370" w:rsidRDefault="00963370" w:rsidP="00FB7866">
      <w:pPr>
        <w:pStyle w:val="ae"/>
        <w:keepNext/>
      </w:pPr>
      <w:bookmarkStart w:id="827" w:name="_Toc145695678"/>
      <w:r>
        <w:t xml:space="preserve">Table </w:t>
      </w:r>
      <w:r>
        <w:fldChar w:fldCharType="begin"/>
      </w:r>
      <w:r>
        <w:instrText xml:space="preserve"> SEQ Table \* ARABIC </w:instrText>
      </w:r>
      <w:r>
        <w:fldChar w:fldCharType="separate"/>
      </w:r>
      <w:r w:rsidR="00FB7866">
        <w:rPr>
          <w:noProof/>
        </w:rPr>
        <w:t>9</w:t>
      </w:r>
      <w:r>
        <w:fldChar w:fldCharType="end"/>
      </w:r>
      <w:r>
        <w:t xml:space="preserve"> </w:t>
      </w:r>
      <w:r w:rsidRPr="00D218E8">
        <w:t xml:space="preserve">Content of R-Mode </w:t>
      </w:r>
      <w:proofErr w:type="spellStart"/>
      <w:r w:rsidRPr="00D218E8">
        <w:t>submessage</w:t>
      </w:r>
      <w:proofErr w:type="spellEnd"/>
      <w:r w:rsidRPr="00D218E8">
        <w:t xml:space="preserve"> 5: Differential R-Mode corrections and UDREs</w:t>
      </w:r>
      <w:bookmarkEnd w:id="827"/>
    </w:p>
    <w:tbl>
      <w:tblPr>
        <w:tblStyle w:val="a9"/>
        <w:tblW w:w="0" w:type="auto"/>
        <w:tblLook w:val="04A0" w:firstRow="1" w:lastRow="0" w:firstColumn="1" w:lastColumn="0" w:noHBand="0" w:noVBand="1"/>
      </w:tblPr>
      <w:tblGrid>
        <w:gridCol w:w="4390"/>
        <w:gridCol w:w="1275"/>
        <w:gridCol w:w="1418"/>
        <w:gridCol w:w="2545"/>
      </w:tblGrid>
      <w:tr w:rsidR="00FC6F3C" w:rsidRPr="00FC6F3C" w14:paraId="656E535B"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16EF0702" w14:textId="77777777" w:rsidR="00FC6F3C" w:rsidRPr="00FB7866" w:rsidRDefault="00FC6F3C">
            <w:pPr>
              <w:pStyle w:val="a2"/>
              <w:keepNext/>
              <w:rPr>
                <w:rFonts w:ascii="Calibri" w:hAnsi="Calibri" w:cs="Calibri"/>
                <w:color w:val="0070C0"/>
              </w:rPr>
            </w:pPr>
            <w:r w:rsidRPr="00FB7866">
              <w:rPr>
                <w:rFonts w:ascii="Calibri" w:hAnsi="Calibri" w:cs="Calibri"/>
                <w:color w:val="0070C0"/>
              </w:rPr>
              <w:t>Parameter</w:t>
            </w:r>
          </w:p>
        </w:tc>
        <w:tc>
          <w:tcPr>
            <w:tcW w:w="1275" w:type="dxa"/>
            <w:tcBorders>
              <w:top w:val="single" w:sz="4" w:space="0" w:color="000000"/>
              <w:left w:val="single" w:sz="4" w:space="0" w:color="000000"/>
              <w:bottom w:val="single" w:sz="4" w:space="0" w:color="000000"/>
              <w:right w:val="single" w:sz="4" w:space="0" w:color="000000"/>
            </w:tcBorders>
            <w:hideMark/>
          </w:tcPr>
          <w:p w14:paraId="6AEC8B33" w14:textId="77777777" w:rsidR="00FC6F3C" w:rsidRPr="00FB7866" w:rsidRDefault="00FC6F3C">
            <w:pPr>
              <w:pStyle w:val="a2"/>
              <w:keepNext/>
              <w:rPr>
                <w:rFonts w:ascii="Calibri" w:hAnsi="Calibri" w:cs="Calibri"/>
                <w:color w:val="0070C0"/>
              </w:rPr>
            </w:pPr>
            <w:r w:rsidRPr="00FB7866">
              <w:rPr>
                <w:rFonts w:ascii="Calibri" w:hAnsi="Calibri" w:cs="Calibri"/>
                <w:color w:val="0070C0"/>
              </w:rPr>
              <w:t>Number of bits</w:t>
            </w:r>
          </w:p>
        </w:tc>
        <w:tc>
          <w:tcPr>
            <w:tcW w:w="1418" w:type="dxa"/>
            <w:tcBorders>
              <w:top w:val="single" w:sz="4" w:space="0" w:color="000000"/>
              <w:left w:val="single" w:sz="4" w:space="0" w:color="000000"/>
              <w:bottom w:val="single" w:sz="4" w:space="0" w:color="000000"/>
              <w:right w:val="single" w:sz="4" w:space="0" w:color="000000"/>
            </w:tcBorders>
            <w:hideMark/>
          </w:tcPr>
          <w:p w14:paraId="0FA51B91" w14:textId="77777777" w:rsidR="00FC6F3C" w:rsidRPr="00FB7866" w:rsidRDefault="00FC6F3C">
            <w:pPr>
              <w:pStyle w:val="a2"/>
              <w:keepNext/>
              <w:rPr>
                <w:rFonts w:ascii="Calibri" w:hAnsi="Calibri" w:cs="Calibri"/>
                <w:color w:val="0070C0"/>
              </w:rPr>
            </w:pPr>
            <w:r w:rsidRPr="00FB7866">
              <w:rPr>
                <w:rFonts w:ascii="Calibri" w:hAnsi="Calibri" w:cs="Calibri"/>
                <w:color w:val="0070C0"/>
              </w:rPr>
              <w:t>Scale factor and units</w:t>
            </w:r>
          </w:p>
        </w:tc>
        <w:tc>
          <w:tcPr>
            <w:tcW w:w="2545" w:type="dxa"/>
            <w:tcBorders>
              <w:top w:val="single" w:sz="4" w:space="0" w:color="000000"/>
              <w:left w:val="single" w:sz="4" w:space="0" w:color="000000"/>
              <w:bottom w:val="single" w:sz="4" w:space="0" w:color="000000"/>
              <w:right w:val="single" w:sz="4" w:space="0" w:color="000000"/>
            </w:tcBorders>
            <w:hideMark/>
          </w:tcPr>
          <w:p w14:paraId="4C1F3CDA" w14:textId="77777777" w:rsidR="00FC6F3C" w:rsidRPr="00FB7866" w:rsidRDefault="00FC6F3C">
            <w:pPr>
              <w:pStyle w:val="a2"/>
              <w:keepNext/>
              <w:rPr>
                <w:rFonts w:ascii="Calibri" w:hAnsi="Calibri" w:cs="Calibri"/>
                <w:color w:val="0070C0"/>
              </w:rPr>
            </w:pPr>
            <w:r w:rsidRPr="00FB7866">
              <w:rPr>
                <w:rFonts w:ascii="Calibri" w:hAnsi="Calibri" w:cs="Calibri"/>
                <w:color w:val="0070C0"/>
              </w:rPr>
              <w:t>Range</w:t>
            </w:r>
          </w:p>
        </w:tc>
      </w:tr>
      <w:tr w:rsidR="00FC6F3C" w:rsidRPr="00FC6F3C" w14:paraId="697FB06F"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5480B3EE" w14:textId="77777777" w:rsidR="00FC6F3C" w:rsidRPr="00FB7866" w:rsidRDefault="00FC6F3C">
            <w:pPr>
              <w:pStyle w:val="a2"/>
              <w:keepNext/>
              <w:rPr>
                <w:rFonts w:cstheme="minorHAnsi"/>
                <w:bCs/>
                <w:lang w:eastAsia="da-DK"/>
              </w:rPr>
            </w:pPr>
            <w:r w:rsidRPr="00FB7866">
              <w:rPr>
                <w:rFonts w:cstheme="minorHAnsi"/>
                <w:bCs/>
                <w:lang w:eastAsia="da-DK"/>
              </w:rPr>
              <w:t>Correction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6883A48C" w14:textId="77777777" w:rsidR="00FC6F3C" w:rsidRPr="00FB7866" w:rsidRDefault="00FC6F3C">
            <w:pPr>
              <w:pStyle w:val="a2"/>
              <w:keepNext/>
              <w:rPr>
                <w:rFonts w:cstheme="minorHAnsi"/>
                <w:bCs/>
                <w:lang w:eastAsia="da-DK"/>
              </w:rPr>
            </w:pPr>
            <w:r w:rsidRPr="00FB7866">
              <w:rPr>
                <w:rFonts w:cstheme="minorHAnsi"/>
                <w:bCs/>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1D4C8F10" w14:textId="77777777" w:rsidR="00FC6F3C" w:rsidRPr="00FB7866" w:rsidRDefault="00FC6F3C">
            <w:pPr>
              <w:pStyle w:val="a2"/>
              <w:keepNext/>
              <w:rPr>
                <w:rFonts w:cstheme="minorHAnsi"/>
                <w:bCs/>
                <w:lang w:eastAsia="da-DK"/>
              </w:rPr>
            </w:pPr>
            <w:r w:rsidRPr="00FB7866">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1D192A7D" w14:textId="77777777" w:rsidR="00FC6F3C" w:rsidRPr="00FB7866" w:rsidRDefault="00FC6F3C">
            <w:pPr>
              <w:pStyle w:val="a2"/>
              <w:keepNext/>
              <w:rPr>
                <w:rFonts w:cstheme="minorHAnsi"/>
                <w:bCs/>
                <w:lang w:eastAsia="da-DK"/>
              </w:rPr>
            </w:pPr>
            <w:r w:rsidRPr="00FB7866">
              <w:rPr>
                <w:rFonts w:cstheme="minorHAnsi" w:hint="eastAsia"/>
                <w:bCs/>
                <w:lang w:eastAsia="da-DK"/>
              </w:rPr>
              <w:t>±</w:t>
            </w:r>
            <w:r w:rsidRPr="00FB7866">
              <w:rPr>
                <w:rFonts w:cstheme="minorHAnsi"/>
                <w:bCs/>
                <w:lang w:eastAsia="da-DK"/>
              </w:rPr>
              <w:t xml:space="preserve"> 2,047 ns</w:t>
            </w:r>
          </w:p>
        </w:tc>
      </w:tr>
      <w:tr w:rsidR="00FC6F3C" w:rsidRPr="00FC6F3C" w14:paraId="795DD9B8"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62A086E9" w14:textId="77777777" w:rsidR="00FC6F3C" w:rsidRPr="00FB7866" w:rsidRDefault="00FC6F3C">
            <w:pPr>
              <w:pStyle w:val="a2"/>
              <w:keepNext/>
              <w:rPr>
                <w:rFonts w:cstheme="minorHAnsi"/>
                <w:bCs/>
                <w:lang w:eastAsia="da-DK"/>
              </w:rPr>
            </w:pPr>
            <w:r w:rsidRPr="00FB7866">
              <w:rPr>
                <w:rFonts w:cstheme="minorHAnsi"/>
                <w:bCs/>
                <w:lang w:eastAsia="da-DK"/>
              </w:rPr>
              <w:t>Correction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43648AC3" w14:textId="77777777" w:rsidR="00FC6F3C" w:rsidRPr="00FB7866" w:rsidRDefault="00FC6F3C">
            <w:pPr>
              <w:pStyle w:val="a2"/>
              <w:keepNext/>
              <w:rPr>
                <w:rFonts w:cstheme="minorHAnsi"/>
                <w:bCs/>
                <w:lang w:eastAsia="da-DK"/>
              </w:rPr>
            </w:pPr>
            <w:r w:rsidRPr="00FB7866">
              <w:rPr>
                <w:rFonts w:cstheme="minorHAnsi"/>
                <w:bCs/>
                <w:lang w:eastAsia="da-DK"/>
              </w:rPr>
              <w:t>12*</w:t>
            </w:r>
          </w:p>
        </w:tc>
        <w:tc>
          <w:tcPr>
            <w:tcW w:w="1418" w:type="dxa"/>
            <w:tcBorders>
              <w:top w:val="single" w:sz="4" w:space="0" w:color="000000"/>
              <w:left w:val="single" w:sz="4" w:space="0" w:color="000000"/>
              <w:bottom w:val="single" w:sz="4" w:space="0" w:color="000000"/>
              <w:right w:val="single" w:sz="4" w:space="0" w:color="000000"/>
            </w:tcBorders>
            <w:hideMark/>
          </w:tcPr>
          <w:p w14:paraId="032C26D2" w14:textId="77777777" w:rsidR="00FC6F3C" w:rsidRPr="00FB7866" w:rsidRDefault="00FC6F3C">
            <w:pPr>
              <w:pStyle w:val="a2"/>
              <w:keepNext/>
              <w:rPr>
                <w:rFonts w:cstheme="minorHAnsi"/>
                <w:bCs/>
                <w:lang w:eastAsia="da-DK"/>
              </w:rPr>
            </w:pPr>
            <w:r w:rsidRPr="00FB7866">
              <w:rPr>
                <w:rFonts w:cstheme="minorHAnsi"/>
                <w:bCs/>
                <w:lang w:eastAsia="da-DK"/>
              </w:rPr>
              <w:t>1 ns</w:t>
            </w:r>
          </w:p>
        </w:tc>
        <w:tc>
          <w:tcPr>
            <w:tcW w:w="2545" w:type="dxa"/>
            <w:tcBorders>
              <w:top w:val="single" w:sz="4" w:space="0" w:color="000000"/>
              <w:left w:val="single" w:sz="4" w:space="0" w:color="000000"/>
              <w:bottom w:val="single" w:sz="4" w:space="0" w:color="000000"/>
              <w:right w:val="single" w:sz="4" w:space="0" w:color="000000"/>
            </w:tcBorders>
            <w:hideMark/>
          </w:tcPr>
          <w:p w14:paraId="4FDA00CF" w14:textId="77777777" w:rsidR="00FC6F3C" w:rsidRPr="00FB7866" w:rsidRDefault="00FC6F3C">
            <w:pPr>
              <w:pStyle w:val="a2"/>
              <w:keepNext/>
              <w:rPr>
                <w:rFonts w:cstheme="minorHAnsi"/>
                <w:bCs/>
                <w:lang w:eastAsia="da-DK"/>
              </w:rPr>
            </w:pPr>
            <w:r w:rsidRPr="00FB7866">
              <w:rPr>
                <w:rFonts w:cstheme="minorHAnsi" w:hint="eastAsia"/>
                <w:bCs/>
                <w:lang w:eastAsia="da-DK"/>
              </w:rPr>
              <w:t>±</w:t>
            </w:r>
            <w:r w:rsidRPr="00FB7866">
              <w:rPr>
                <w:rFonts w:cstheme="minorHAnsi"/>
                <w:bCs/>
                <w:lang w:eastAsia="da-DK"/>
              </w:rPr>
              <w:t xml:space="preserve"> 2,047 ns</w:t>
            </w:r>
          </w:p>
        </w:tc>
      </w:tr>
      <w:tr w:rsidR="00FC6F3C" w:rsidRPr="00FC6F3C" w14:paraId="30FEE156"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2076547E" w14:textId="77777777" w:rsidR="00FC6F3C" w:rsidRPr="00FB7866" w:rsidRDefault="00FC6F3C">
            <w:pPr>
              <w:pStyle w:val="a2"/>
              <w:keepNext/>
              <w:rPr>
                <w:rFonts w:cstheme="minorHAnsi"/>
                <w:bCs/>
                <w:lang w:eastAsia="da-DK"/>
              </w:rPr>
            </w:pPr>
            <w:r w:rsidRPr="00FB7866">
              <w:rPr>
                <w:rFonts w:cstheme="minorHAnsi"/>
                <w:bCs/>
                <w:lang w:eastAsia="da-DK"/>
              </w:rPr>
              <w:t>UDRE for lower CW</w:t>
            </w:r>
          </w:p>
        </w:tc>
        <w:tc>
          <w:tcPr>
            <w:tcW w:w="1275" w:type="dxa"/>
            <w:tcBorders>
              <w:top w:val="single" w:sz="4" w:space="0" w:color="000000"/>
              <w:left w:val="single" w:sz="4" w:space="0" w:color="000000"/>
              <w:bottom w:val="single" w:sz="4" w:space="0" w:color="000000"/>
              <w:right w:val="single" w:sz="4" w:space="0" w:color="000000"/>
            </w:tcBorders>
            <w:hideMark/>
          </w:tcPr>
          <w:p w14:paraId="769427EF" w14:textId="77777777" w:rsidR="00FC6F3C" w:rsidRPr="00FB7866" w:rsidRDefault="00FC6F3C">
            <w:pPr>
              <w:pStyle w:val="a2"/>
              <w:keepNext/>
              <w:rPr>
                <w:rFonts w:cstheme="minorHAnsi"/>
                <w:bCs/>
                <w:lang w:eastAsia="da-DK"/>
              </w:rPr>
            </w:pPr>
            <w:r w:rsidRPr="00FB7866">
              <w:rPr>
                <w:rFonts w:cstheme="minorHAnsi"/>
                <w:bCs/>
                <w:lang w:eastAsia="da-DK"/>
              </w:rPr>
              <w:t>4</w:t>
            </w:r>
          </w:p>
        </w:tc>
        <w:tc>
          <w:tcPr>
            <w:tcW w:w="1418" w:type="dxa"/>
            <w:tcBorders>
              <w:top w:val="single" w:sz="4" w:space="0" w:color="000000"/>
              <w:left w:val="single" w:sz="4" w:space="0" w:color="000000"/>
              <w:bottom w:val="single" w:sz="4" w:space="0" w:color="000000"/>
              <w:right w:val="single" w:sz="4" w:space="0" w:color="000000"/>
            </w:tcBorders>
            <w:hideMark/>
          </w:tcPr>
          <w:p w14:paraId="2CCCE493" w14:textId="77777777" w:rsidR="00FC6F3C" w:rsidRPr="00FB7866" w:rsidRDefault="00FC6F3C">
            <w:pPr>
              <w:pStyle w:val="a2"/>
              <w:keepNext/>
              <w:rPr>
                <w:rFonts w:cstheme="minorHAnsi"/>
                <w:bCs/>
                <w:lang w:eastAsia="da-DK"/>
              </w:rPr>
            </w:pPr>
            <w:r w:rsidRPr="00FB7866">
              <w:rPr>
                <w:rFonts w:cstheme="minorHAnsi"/>
                <w:bCs/>
                <w:lang w:eastAsia="da-DK"/>
              </w:rPr>
              <w:t>See the table</w:t>
            </w:r>
          </w:p>
        </w:tc>
        <w:tc>
          <w:tcPr>
            <w:tcW w:w="2545" w:type="dxa"/>
            <w:tcBorders>
              <w:top w:val="single" w:sz="4" w:space="0" w:color="000000"/>
              <w:left w:val="single" w:sz="4" w:space="0" w:color="000000"/>
              <w:bottom w:val="single" w:sz="4" w:space="0" w:color="000000"/>
              <w:right w:val="single" w:sz="4" w:space="0" w:color="000000"/>
            </w:tcBorders>
          </w:tcPr>
          <w:p w14:paraId="4B69B2D8" w14:textId="77777777" w:rsidR="00FC6F3C" w:rsidRPr="00FB7866" w:rsidRDefault="00FC6F3C">
            <w:pPr>
              <w:pStyle w:val="a2"/>
              <w:keepNext/>
              <w:rPr>
                <w:rFonts w:cstheme="minorHAnsi"/>
                <w:bCs/>
                <w:lang w:eastAsia="da-DK"/>
              </w:rPr>
            </w:pPr>
          </w:p>
        </w:tc>
      </w:tr>
      <w:tr w:rsidR="00FC6F3C" w:rsidRPr="00FC6F3C" w14:paraId="1B061683"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3D17640E" w14:textId="77777777" w:rsidR="00FC6F3C" w:rsidRPr="00FB7866" w:rsidRDefault="00FC6F3C">
            <w:pPr>
              <w:pStyle w:val="a2"/>
              <w:keepNext/>
              <w:rPr>
                <w:rFonts w:cstheme="minorHAnsi"/>
                <w:bCs/>
                <w:lang w:eastAsia="da-DK"/>
              </w:rPr>
            </w:pPr>
            <w:r w:rsidRPr="00FB7866">
              <w:rPr>
                <w:rFonts w:cstheme="minorHAnsi"/>
                <w:bCs/>
                <w:lang w:eastAsia="da-DK"/>
              </w:rPr>
              <w:t>UDRE for higher CW</w:t>
            </w:r>
          </w:p>
        </w:tc>
        <w:tc>
          <w:tcPr>
            <w:tcW w:w="1275" w:type="dxa"/>
            <w:tcBorders>
              <w:top w:val="single" w:sz="4" w:space="0" w:color="000000"/>
              <w:left w:val="single" w:sz="4" w:space="0" w:color="000000"/>
              <w:bottom w:val="single" w:sz="4" w:space="0" w:color="000000"/>
              <w:right w:val="single" w:sz="4" w:space="0" w:color="000000"/>
            </w:tcBorders>
            <w:hideMark/>
          </w:tcPr>
          <w:p w14:paraId="45662F53" w14:textId="77777777" w:rsidR="00FC6F3C" w:rsidRPr="00FB7866" w:rsidRDefault="00FC6F3C">
            <w:pPr>
              <w:pStyle w:val="a2"/>
              <w:keepNext/>
              <w:rPr>
                <w:rFonts w:cstheme="minorHAnsi"/>
                <w:bCs/>
                <w:lang w:eastAsia="da-DK"/>
              </w:rPr>
            </w:pPr>
            <w:r w:rsidRPr="00FB7866">
              <w:rPr>
                <w:rFonts w:cstheme="minorHAnsi"/>
                <w:bCs/>
                <w:lang w:eastAsia="da-DK"/>
              </w:rPr>
              <w:t>4</w:t>
            </w:r>
          </w:p>
        </w:tc>
        <w:tc>
          <w:tcPr>
            <w:tcW w:w="1418" w:type="dxa"/>
            <w:tcBorders>
              <w:top w:val="single" w:sz="4" w:space="0" w:color="000000"/>
              <w:left w:val="single" w:sz="4" w:space="0" w:color="000000"/>
              <w:bottom w:val="single" w:sz="4" w:space="0" w:color="000000"/>
              <w:right w:val="single" w:sz="4" w:space="0" w:color="000000"/>
            </w:tcBorders>
            <w:hideMark/>
          </w:tcPr>
          <w:p w14:paraId="7C324C81" w14:textId="77777777" w:rsidR="00FC6F3C" w:rsidRPr="00FB7866" w:rsidRDefault="00FC6F3C">
            <w:pPr>
              <w:pStyle w:val="a2"/>
              <w:keepNext/>
              <w:rPr>
                <w:rFonts w:cstheme="minorHAnsi"/>
                <w:bCs/>
                <w:lang w:eastAsia="da-DK"/>
              </w:rPr>
            </w:pPr>
            <w:r w:rsidRPr="00FB7866">
              <w:rPr>
                <w:rFonts w:cstheme="minorHAnsi"/>
                <w:bCs/>
                <w:lang w:eastAsia="da-DK"/>
              </w:rPr>
              <w:t>See the table</w:t>
            </w:r>
          </w:p>
        </w:tc>
        <w:tc>
          <w:tcPr>
            <w:tcW w:w="2545" w:type="dxa"/>
            <w:tcBorders>
              <w:top w:val="single" w:sz="4" w:space="0" w:color="000000"/>
              <w:left w:val="single" w:sz="4" w:space="0" w:color="000000"/>
              <w:bottom w:val="single" w:sz="4" w:space="0" w:color="000000"/>
              <w:right w:val="single" w:sz="4" w:space="0" w:color="000000"/>
            </w:tcBorders>
          </w:tcPr>
          <w:p w14:paraId="30ADEA66" w14:textId="77777777" w:rsidR="00FC6F3C" w:rsidRPr="00FB7866" w:rsidRDefault="00FC6F3C">
            <w:pPr>
              <w:pStyle w:val="a2"/>
              <w:keepNext/>
              <w:rPr>
                <w:rFonts w:cstheme="minorHAnsi"/>
                <w:bCs/>
                <w:lang w:eastAsia="da-DK"/>
              </w:rPr>
            </w:pPr>
          </w:p>
        </w:tc>
      </w:tr>
      <w:tr w:rsidR="00FC6F3C" w:rsidRPr="00FC6F3C" w14:paraId="51181AF9"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539A4FB1" w14:textId="77777777" w:rsidR="00FC6F3C" w:rsidRPr="00FB7866" w:rsidRDefault="00FC6F3C">
            <w:pPr>
              <w:pStyle w:val="a2"/>
              <w:keepNext/>
              <w:rPr>
                <w:rFonts w:cstheme="minorHAnsi"/>
                <w:bCs/>
                <w:lang w:eastAsia="da-DK"/>
              </w:rPr>
            </w:pPr>
            <w:r w:rsidRPr="00FB7866">
              <w:rPr>
                <w:rFonts w:cstheme="minorHAnsi"/>
                <w:bCs/>
                <w:lang w:eastAsia="da-DK"/>
              </w:rPr>
              <w:t>Differential R-Mode station ID</w:t>
            </w:r>
          </w:p>
        </w:tc>
        <w:tc>
          <w:tcPr>
            <w:tcW w:w="1275" w:type="dxa"/>
            <w:tcBorders>
              <w:top w:val="single" w:sz="4" w:space="0" w:color="000000"/>
              <w:left w:val="single" w:sz="4" w:space="0" w:color="000000"/>
              <w:bottom w:val="single" w:sz="4" w:space="0" w:color="000000"/>
              <w:right w:val="single" w:sz="4" w:space="0" w:color="000000"/>
            </w:tcBorders>
            <w:hideMark/>
          </w:tcPr>
          <w:p w14:paraId="61F02AAA" w14:textId="77777777" w:rsidR="00FC6F3C" w:rsidRPr="00FB7866" w:rsidRDefault="00FC6F3C">
            <w:pPr>
              <w:pStyle w:val="a2"/>
              <w:keepNext/>
              <w:rPr>
                <w:rFonts w:cstheme="minorHAnsi"/>
                <w:bCs/>
                <w:lang w:eastAsia="da-DK"/>
              </w:rPr>
            </w:pPr>
            <w:r w:rsidRPr="00FB7866">
              <w:rPr>
                <w:rFonts w:cstheme="minorHAnsi"/>
                <w:bCs/>
                <w:lang w:eastAsia="da-DK"/>
              </w:rPr>
              <w:t>10</w:t>
            </w:r>
          </w:p>
        </w:tc>
        <w:tc>
          <w:tcPr>
            <w:tcW w:w="1418" w:type="dxa"/>
            <w:tcBorders>
              <w:top w:val="single" w:sz="4" w:space="0" w:color="000000"/>
              <w:left w:val="single" w:sz="4" w:space="0" w:color="000000"/>
              <w:bottom w:val="single" w:sz="4" w:space="0" w:color="000000"/>
              <w:right w:val="single" w:sz="4" w:space="0" w:color="000000"/>
            </w:tcBorders>
          </w:tcPr>
          <w:p w14:paraId="55A1B524" w14:textId="77777777" w:rsidR="00FC6F3C" w:rsidRPr="00FB7866" w:rsidRDefault="00FC6F3C">
            <w:pPr>
              <w:pStyle w:val="a2"/>
              <w:keepNext/>
              <w:rPr>
                <w:rFonts w:cstheme="minorHAnsi"/>
                <w:bCs/>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37AF09CF" w14:textId="77777777" w:rsidR="00FC6F3C" w:rsidRPr="00FB7866" w:rsidRDefault="00FC6F3C">
            <w:pPr>
              <w:pStyle w:val="a2"/>
              <w:keepNext/>
              <w:rPr>
                <w:rFonts w:cstheme="minorHAnsi"/>
                <w:bCs/>
                <w:lang w:eastAsia="da-DK"/>
              </w:rPr>
            </w:pPr>
          </w:p>
        </w:tc>
      </w:tr>
      <w:tr w:rsidR="00FC6F3C" w:rsidRPr="00FC6F3C" w14:paraId="7BA30A94" w14:textId="77777777" w:rsidTr="00FC6F3C">
        <w:tc>
          <w:tcPr>
            <w:tcW w:w="4390" w:type="dxa"/>
            <w:tcBorders>
              <w:top w:val="single" w:sz="4" w:space="0" w:color="000000"/>
              <w:left w:val="single" w:sz="4" w:space="0" w:color="000000"/>
              <w:bottom w:val="single" w:sz="4" w:space="0" w:color="000000"/>
              <w:right w:val="single" w:sz="4" w:space="0" w:color="000000"/>
            </w:tcBorders>
            <w:hideMark/>
          </w:tcPr>
          <w:p w14:paraId="24CF94F4" w14:textId="77777777" w:rsidR="00FC6F3C" w:rsidRPr="00FB7866" w:rsidRDefault="00FC6F3C">
            <w:pPr>
              <w:pStyle w:val="a2"/>
              <w:keepNext/>
              <w:rPr>
                <w:rFonts w:cstheme="minorHAnsi"/>
                <w:bCs/>
                <w:lang w:eastAsia="da-DK"/>
              </w:rPr>
            </w:pPr>
            <w:r w:rsidRPr="00FB7866">
              <w:rPr>
                <w:rFonts w:cstheme="minorHAnsi"/>
                <w:bCs/>
                <w:lang w:eastAsia="da-DK"/>
              </w:rPr>
              <w:t>Reserved</w:t>
            </w:r>
          </w:p>
        </w:tc>
        <w:tc>
          <w:tcPr>
            <w:tcW w:w="1275" w:type="dxa"/>
            <w:tcBorders>
              <w:top w:val="single" w:sz="4" w:space="0" w:color="000000"/>
              <w:left w:val="single" w:sz="4" w:space="0" w:color="000000"/>
              <w:bottom w:val="single" w:sz="4" w:space="0" w:color="000000"/>
              <w:right w:val="single" w:sz="4" w:space="0" w:color="000000"/>
            </w:tcBorders>
            <w:hideMark/>
          </w:tcPr>
          <w:p w14:paraId="4A922DF4" w14:textId="77777777" w:rsidR="00FC6F3C" w:rsidRPr="00FB7866" w:rsidRDefault="00FC6F3C">
            <w:pPr>
              <w:pStyle w:val="a2"/>
              <w:keepNext/>
              <w:rPr>
                <w:rFonts w:cstheme="minorHAnsi"/>
                <w:bCs/>
                <w:lang w:eastAsia="da-DK"/>
              </w:rPr>
            </w:pPr>
            <w:r w:rsidRPr="00FB7866">
              <w:rPr>
                <w:rFonts w:cstheme="minorHAnsi"/>
                <w:bCs/>
                <w:lang w:eastAsia="da-DK"/>
              </w:rPr>
              <w:t>6</w:t>
            </w:r>
          </w:p>
        </w:tc>
        <w:tc>
          <w:tcPr>
            <w:tcW w:w="1418" w:type="dxa"/>
            <w:tcBorders>
              <w:top w:val="single" w:sz="4" w:space="0" w:color="000000"/>
              <w:left w:val="single" w:sz="4" w:space="0" w:color="000000"/>
              <w:bottom w:val="single" w:sz="4" w:space="0" w:color="000000"/>
              <w:right w:val="single" w:sz="4" w:space="0" w:color="000000"/>
            </w:tcBorders>
          </w:tcPr>
          <w:p w14:paraId="64F9D742" w14:textId="77777777" w:rsidR="00FC6F3C" w:rsidRPr="00FB7866" w:rsidRDefault="00FC6F3C">
            <w:pPr>
              <w:pStyle w:val="a2"/>
              <w:keepNext/>
              <w:rPr>
                <w:rFonts w:cstheme="minorHAnsi"/>
                <w:bCs/>
                <w:lang w:eastAsia="da-DK"/>
              </w:rPr>
            </w:pPr>
          </w:p>
        </w:tc>
        <w:tc>
          <w:tcPr>
            <w:tcW w:w="2545" w:type="dxa"/>
            <w:tcBorders>
              <w:top w:val="single" w:sz="4" w:space="0" w:color="000000"/>
              <w:left w:val="single" w:sz="4" w:space="0" w:color="000000"/>
              <w:bottom w:val="single" w:sz="4" w:space="0" w:color="000000"/>
              <w:right w:val="single" w:sz="4" w:space="0" w:color="000000"/>
            </w:tcBorders>
          </w:tcPr>
          <w:p w14:paraId="5FC3F536" w14:textId="77777777" w:rsidR="00FC6F3C" w:rsidRPr="00FB7866" w:rsidRDefault="00FC6F3C">
            <w:pPr>
              <w:pStyle w:val="a2"/>
              <w:keepNext/>
              <w:rPr>
                <w:rFonts w:cstheme="minorHAnsi"/>
                <w:bCs/>
                <w:lang w:eastAsia="da-DK"/>
              </w:rPr>
            </w:pPr>
          </w:p>
        </w:tc>
      </w:tr>
    </w:tbl>
    <w:p w14:paraId="38D9DA89" w14:textId="4E5F5621" w:rsidR="00FC6F3C" w:rsidRPr="00FB7866" w:rsidRDefault="00FC6F3C" w:rsidP="00FC6F3C">
      <w:pPr>
        <w:pStyle w:val="a2"/>
        <w:rPr>
          <w:sz w:val="20"/>
          <w:szCs w:val="20"/>
        </w:rPr>
      </w:pPr>
      <w:r w:rsidRPr="00FB7866">
        <w:rPr>
          <w:sz w:val="20"/>
          <w:szCs w:val="20"/>
        </w:rPr>
        <w:t xml:space="preserve">* Parameters so indicated are two’s complement, with the sign bit (+ or -) occupying the </w:t>
      </w:r>
      <w:r w:rsidR="005D4AAD">
        <w:rPr>
          <w:sz w:val="20"/>
          <w:szCs w:val="20"/>
        </w:rPr>
        <w:t>m</w:t>
      </w:r>
      <w:r w:rsidRPr="00FB7866">
        <w:rPr>
          <w:sz w:val="20"/>
          <w:szCs w:val="20"/>
        </w:rPr>
        <w:t xml:space="preserve">ost </w:t>
      </w:r>
      <w:r w:rsidR="005D4AAD">
        <w:rPr>
          <w:sz w:val="20"/>
          <w:szCs w:val="20"/>
        </w:rPr>
        <w:t>s</w:t>
      </w:r>
      <w:r w:rsidRPr="00FB7866">
        <w:rPr>
          <w:sz w:val="20"/>
          <w:szCs w:val="20"/>
        </w:rPr>
        <w:t xml:space="preserve">ignificant </w:t>
      </w:r>
      <w:r w:rsidR="005D4AAD">
        <w:rPr>
          <w:sz w:val="20"/>
          <w:szCs w:val="20"/>
        </w:rPr>
        <w:t>b</w:t>
      </w:r>
      <w:r w:rsidRPr="00FB7866">
        <w:rPr>
          <w:sz w:val="20"/>
          <w:szCs w:val="20"/>
        </w:rPr>
        <w:t>it.</w:t>
      </w:r>
    </w:p>
    <w:p w14:paraId="18A17C89" w14:textId="77777777" w:rsidR="00FC6F3C" w:rsidRDefault="00FC6F3C" w:rsidP="00FC6F3C">
      <w:pPr>
        <w:pStyle w:val="a2"/>
        <w:rPr>
          <w:rFonts w:ascii="Calibri" w:hAnsi="Calibri"/>
          <w:color w:val="FF0000"/>
        </w:rPr>
      </w:pPr>
    </w:p>
    <w:p w14:paraId="0633412E" w14:textId="77777777" w:rsidR="00FC6F3C" w:rsidRPr="00FB7866" w:rsidRDefault="00FC6F3C" w:rsidP="00FC6F3C">
      <w:pPr>
        <w:pStyle w:val="a2"/>
        <w:rPr>
          <w:rFonts w:ascii="Arial" w:hAnsi="Arial"/>
          <w:lang w:eastAsia="ko-KR"/>
        </w:rPr>
      </w:pPr>
      <w:r w:rsidRPr="00FB7866">
        <w:rPr>
          <w:rFonts w:cstheme="minorHAnsi"/>
          <w:b/>
          <w:bCs/>
          <w:lang w:eastAsia="da-DK"/>
        </w:rPr>
        <w:t>Correction for lower CW</w:t>
      </w:r>
      <w:r w:rsidRPr="00FB7866">
        <w:rPr>
          <w:rFonts w:cstheme="minorHAnsi"/>
          <w:bCs/>
          <w:lang w:eastAsia="da-DK"/>
        </w:rPr>
        <w:t>:</w:t>
      </w:r>
      <w:r w:rsidRPr="00FB7866">
        <w:t xml:space="preserve"> Time varying correction data of signal propagation delay for lower CW.</w:t>
      </w:r>
      <w:r w:rsidRPr="00FB7866">
        <w:rPr>
          <w:lang w:eastAsia="ko-KR"/>
        </w:rPr>
        <w:t xml:space="preserve"> </w:t>
      </w:r>
    </w:p>
    <w:p w14:paraId="77583808" w14:textId="77777777" w:rsidR="00FC6F3C" w:rsidRPr="00FB7866" w:rsidRDefault="00FC6F3C" w:rsidP="00FC6F3C">
      <w:pPr>
        <w:pStyle w:val="a2"/>
        <w:rPr>
          <w:lang w:eastAsia="en-GB"/>
        </w:rPr>
      </w:pPr>
      <w:r w:rsidRPr="00FB7866">
        <w:rPr>
          <w:rFonts w:cstheme="minorHAnsi"/>
          <w:b/>
          <w:bCs/>
          <w:lang w:eastAsia="da-DK"/>
        </w:rPr>
        <w:t>Correction for higher CW</w:t>
      </w:r>
      <w:r w:rsidRPr="00FB7866">
        <w:rPr>
          <w:rFonts w:cstheme="minorHAnsi"/>
          <w:bCs/>
          <w:lang w:eastAsia="da-DK"/>
        </w:rPr>
        <w:t>:</w:t>
      </w:r>
      <w:r w:rsidRPr="00FB7866">
        <w:t xml:space="preserve"> Time varying correction data of signal propagation delay for higher CW</w:t>
      </w:r>
    </w:p>
    <w:p w14:paraId="0E6A7F33" w14:textId="77777777" w:rsidR="00FC6F3C" w:rsidRPr="00FB7866" w:rsidRDefault="00FC6F3C" w:rsidP="00FC6F3C">
      <w:pPr>
        <w:pStyle w:val="a2"/>
      </w:pPr>
      <w:r w:rsidRPr="00FB7866">
        <w:rPr>
          <w:rFonts w:cstheme="minorHAnsi"/>
          <w:b/>
          <w:bCs/>
          <w:lang w:eastAsia="da-DK"/>
        </w:rPr>
        <w:t>UDRE for lower CW</w:t>
      </w:r>
      <w:r w:rsidRPr="00FB7866">
        <w:rPr>
          <w:rFonts w:cstheme="minorHAnsi"/>
          <w:bCs/>
          <w:lang w:eastAsia="da-DK"/>
        </w:rPr>
        <w:t>:</w:t>
      </w:r>
      <w:r w:rsidRPr="00FB7866">
        <w:t xml:space="preserve"> UDRE is calculated after applying </w:t>
      </w:r>
      <w:r w:rsidRPr="00FB7866">
        <w:rPr>
          <w:lang w:eastAsia="ko-KR"/>
        </w:rPr>
        <w:t xml:space="preserve">MF R-Mode correction for lower CW. </w:t>
      </w:r>
    </w:p>
    <w:p w14:paraId="269E7769" w14:textId="77777777" w:rsidR="00FC6F3C" w:rsidRPr="00FB7866" w:rsidRDefault="00FC6F3C" w:rsidP="00FC6F3C">
      <w:pPr>
        <w:pStyle w:val="a2"/>
      </w:pPr>
      <w:r w:rsidRPr="00FB7866">
        <w:rPr>
          <w:rFonts w:cstheme="minorHAnsi"/>
          <w:b/>
          <w:bCs/>
          <w:lang w:eastAsia="da-DK"/>
        </w:rPr>
        <w:t>UDRE for higher CW</w:t>
      </w:r>
      <w:r w:rsidRPr="00FB7866">
        <w:rPr>
          <w:rFonts w:cstheme="minorHAnsi"/>
          <w:bCs/>
          <w:lang w:eastAsia="da-DK"/>
        </w:rPr>
        <w:t>:</w:t>
      </w:r>
      <w:r w:rsidRPr="00FB7866">
        <w:t xml:space="preserve"> UDRE is calculated after applying </w:t>
      </w:r>
      <w:r w:rsidRPr="00FB7866">
        <w:rPr>
          <w:lang w:eastAsia="ko-KR"/>
        </w:rPr>
        <w:t>MF R-Mode correction for higher CW</w:t>
      </w:r>
    </w:p>
    <w:p w14:paraId="2857AD3F" w14:textId="77777777" w:rsidR="00FC6F3C" w:rsidRPr="00FB7866" w:rsidRDefault="00FC6F3C" w:rsidP="00FC6F3C">
      <w:pPr>
        <w:pStyle w:val="a2"/>
        <w:rPr>
          <w:lang w:eastAsia="ko-KR"/>
        </w:rPr>
      </w:pPr>
      <w:r w:rsidRPr="00FB7866">
        <w:rPr>
          <w:rFonts w:cstheme="minorHAnsi"/>
          <w:b/>
          <w:bCs/>
          <w:lang w:eastAsia="da-DK"/>
        </w:rPr>
        <w:t>Differential R-Mode Station ID</w:t>
      </w:r>
      <w:r w:rsidRPr="00FB7866">
        <w:rPr>
          <w:rFonts w:cstheme="minorHAnsi"/>
          <w:bCs/>
          <w:lang w:eastAsia="da-DK"/>
        </w:rPr>
        <w:t>:</w:t>
      </w:r>
      <w:r w:rsidRPr="00FB7866">
        <w:t xml:space="preserve"> </w:t>
      </w:r>
      <w:r w:rsidRPr="00FB7866">
        <w:rPr>
          <w:lang w:eastAsia="ko-KR"/>
        </w:rPr>
        <w:t>Station ID generate the corrections</w:t>
      </w:r>
    </w:p>
    <w:p w14:paraId="5AC7B713" w14:textId="5B170D56" w:rsidR="00FC6F3C" w:rsidRDefault="00FC6F3C">
      <w:pPr>
        <w:pStyle w:val="a2"/>
        <w:rPr>
          <w:lang w:eastAsia="da-DK"/>
        </w:rPr>
      </w:pPr>
    </w:p>
    <w:p w14:paraId="1C621C64" w14:textId="77777777" w:rsidR="00963370" w:rsidRDefault="00D218E8">
      <w:pPr>
        <w:pStyle w:val="a2"/>
        <w:keepNext/>
        <w:jc w:val="center"/>
      </w:pPr>
      <w:r>
        <w:rPr>
          <w:rFonts w:eastAsia="바탕" w:cstheme="minorHAnsi"/>
          <w:b/>
          <w:color w:val="FF0000"/>
          <w:lang w:val="en-US" w:eastAsia="da-DK"/>
        </w:rPr>
        <w:object w:dxaOrig="8628" w:dyaOrig="3540" w14:anchorId="10F6E041">
          <v:shape id="_x0000_i1032" type="#_x0000_t75" style="width:431.25pt;height:177.45pt" o:ole="">
            <v:imagedata r:id="rId48" o:title=""/>
          </v:shape>
          <o:OLEObject Type="Embed" ProgID="Visio.Drawing.15" ShapeID="_x0000_i1032" DrawAspect="Content" ObjectID="_1756886669" r:id="rId49"/>
        </w:object>
      </w:r>
    </w:p>
    <w:p w14:paraId="43FCC7BC" w14:textId="61698110" w:rsidR="00D218E8" w:rsidRDefault="00963370" w:rsidP="00FB7866">
      <w:pPr>
        <w:pStyle w:val="ae"/>
        <w:jc w:val="center"/>
      </w:pPr>
      <w:bookmarkStart w:id="828" w:name="_Toc145695689"/>
      <w:r>
        <w:t xml:space="preserve">Figure </w:t>
      </w:r>
      <w:r>
        <w:fldChar w:fldCharType="begin"/>
      </w:r>
      <w:r>
        <w:instrText xml:space="preserve"> SEQ Figure \* ARABIC </w:instrText>
      </w:r>
      <w:r>
        <w:fldChar w:fldCharType="separate"/>
      </w:r>
      <w:r w:rsidR="00FB7866">
        <w:rPr>
          <w:noProof/>
        </w:rPr>
        <w:t>10</w:t>
      </w:r>
      <w:r>
        <w:fldChar w:fldCharType="end"/>
      </w:r>
      <w:r>
        <w:t xml:space="preserve"> </w:t>
      </w:r>
      <w:r w:rsidRPr="00963370">
        <w:t xml:space="preserve">R-Mode </w:t>
      </w:r>
      <w:proofErr w:type="spellStart"/>
      <w:r w:rsidRPr="00963370">
        <w:t>submessage</w:t>
      </w:r>
      <w:proofErr w:type="spellEnd"/>
      <w:r w:rsidRPr="00963370">
        <w:t xml:space="preserve"> 5: Differential R-Mode corrections and UDREs</w:t>
      </w:r>
      <w:bookmarkEnd w:id="828"/>
    </w:p>
    <w:p w14:paraId="1E6793D5" w14:textId="4E393DCF" w:rsidR="00D218E8" w:rsidRDefault="00D218E8">
      <w:pPr>
        <w:pStyle w:val="a2"/>
        <w:rPr>
          <w:lang w:eastAsia="da-DK"/>
        </w:rPr>
      </w:pPr>
    </w:p>
    <w:p w14:paraId="0505068B" w14:textId="59320DCA" w:rsidR="00D218E8" w:rsidRDefault="00D218E8">
      <w:pPr>
        <w:pStyle w:val="a2"/>
        <w:rPr>
          <w:lang w:eastAsia="da-DK"/>
        </w:rPr>
      </w:pPr>
    </w:p>
    <w:p w14:paraId="32068318" w14:textId="77777777" w:rsidR="00D218E8" w:rsidRPr="00FB7866" w:rsidRDefault="00D218E8">
      <w:pPr>
        <w:rPr>
          <w:lang w:eastAsia="en-GB"/>
        </w:rPr>
      </w:pPr>
    </w:p>
    <w:p w14:paraId="4B1FC743" w14:textId="3FAC2414" w:rsidR="00963370" w:rsidRDefault="00963370" w:rsidP="00FB7866">
      <w:pPr>
        <w:pStyle w:val="ae"/>
        <w:keepNext/>
      </w:pPr>
      <w:bookmarkStart w:id="829" w:name="_Toc145695679"/>
      <w:r>
        <w:t xml:space="preserve">Table </w:t>
      </w:r>
      <w:r>
        <w:fldChar w:fldCharType="begin"/>
      </w:r>
      <w:r>
        <w:instrText xml:space="preserve"> SEQ Table \* ARABIC </w:instrText>
      </w:r>
      <w:r>
        <w:fldChar w:fldCharType="separate"/>
      </w:r>
      <w:r w:rsidR="00FB7866">
        <w:rPr>
          <w:noProof/>
        </w:rPr>
        <w:t>10</w:t>
      </w:r>
      <w:r>
        <w:fldChar w:fldCharType="end"/>
      </w:r>
      <w:r>
        <w:t xml:space="preserve"> </w:t>
      </w:r>
      <w:r w:rsidRPr="00796F0B">
        <w:t>Parameter values for</w:t>
      </w:r>
      <w:r>
        <w:t xml:space="preserve"> UDRE of lower and higher CW</w:t>
      </w:r>
      <w:bookmarkEnd w:id="829"/>
    </w:p>
    <w:tbl>
      <w:tblPr>
        <w:tblStyle w:val="a9"/>
        <w:tblW w:w="0" w:type="auto"/>
        <w:tblLook w:val="04A0" w:firstRow="1" w:lastRow="0" w:firstColumn="1" w:lastColumn="0" w:noHBand="0" w:noVBand="1"/>
      </w:tblPr>
      <w:tblGrid>
        <w:gridCol w:w="2405"/>
        <w:gridCol w:w="2410"/>
        <w:gridCol w:w="2268"/>
        <w:gridCol w:w="2545"/>
      </w:tblGrid>
      <w:tr w:rsidR="00D218E8" w:rsidRPr="00D218E8" w14:paraId="62D119D6"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24DA03D7" w14:textId="77777777" w:rsidR="00D218E8" w:rsidRPr="00FB7866" w:rsidRDefault="00D218E8" w:rsidP="00FB7866">
            <w:pPr>
              <w:pStyle w:val="a2"/>
              <w:keepNext/>
              <w:rPr>
                <w:rFonts w:ascii="Calibri" w:hAnsi="Calibri" w:cs="Calibri"/>
                <w:color w:val="0070C0"/>
              </w:rPr>
            </w:pPr>
            <w:r w:rsidRPr="00FB7866">
              <w:rPr>
                <w:rFonts w:ascii="Calibri" w:hAnsi="Calibri" w:cs="Calibri"/>
                <w:color w:val="0070C0"/>
              </w:rPr>
              <w:t>UDRE</w:t>
            </w:r>
          </w:p>
        </w:tc>
        <w:tc>
          <w:tcPr>
            <w:tcW w:w="2410" w:type="dxa"/>
            <w:tcBorders>
              <w:top w:val="single" w:sz="4" w:space="0" w:color="000000"/>
              <w:left w:val="single" w:sz="4" w:space="0" w:color="000000"/>
              <w:bottom w:val="single" w:sz="4" w:space="0" w:color="000000"/>
              <w:right w:val="single" w:sz="4" w:space="0" w:color="000000"/>
            </w:tcBorders>
            <w:hideMark/>
          </w:tcPr>
          <w:p w14:paraId="5AD20607" w14:textId="77777777" w:rsidR="00D218E8" w:rsidRPr="00FB7866" w:rsidRDefault="00D218E8" w:rsidP="00FB7866">
            <w:pPr>
              <w:pStyle w:val="a2"/>
              <w:keepNext/>
              <w:rPr>
                <w:rFonts w:ascii="Calibri" w:hAnsi="Calibri" w:cs="Calibri"/>
                <w:color w:val="0070C0"/>
              </w:rPr>
            </w:pPr>
            <w:r w:rsidRPr="00FB7866">
              <w:rPr>
                <w:rFonts w:ascii="Calibri" w:hAnsi="Calibri" w:cs="Calibri"/>
                <w:color w:val="0070C0"/>
              </w:rPr>
              <w:t>Range [m]</w:t>
            </w:r>
          </w:p>
        </w:tc>
        <w:tc>
          <w:tcPr>
            <w:tcW w:w="2268" w:type="dxa"/>
            <w:tcBorders>
              <w:top w:val="single" w:sz="4" w:space="0" w:color="000000"/>
              <w:left w:val="single" w:sz="4" w:space="0" w:color="000000"/>
              <w:bottom w:val="single" w:sz="4" w:space="0" w:color="000000"/>
              <w:right w:val="single" w:sz="4" w:space="0" w:color="000000"/>
            </w:tcBorders>
            <w:hideMark/>
          </w:tcPr>
          <w:p w14:paraId="463E19DA" w14:textId="77777777" w:rsidR="00D218E8" w:rsidRPr="00FB7866" w:rsidRDefault="00D218E8" w:rsidP="00FB7866">
            <w:pPr>
              <w:pStyle w:val="a2"/>
              <w:keepNext/>
              <w:rPr>
                <w:rFonts w:ascii="Calibri" w:hAnsi="Calibri" w:cs="Calibri"/>
                <w:color w:val="0070C0"/>
              </w:rPr>
            </w:pPr>
            <w:r w:rsidRPr="00FB7866">
              <w:rPr>
                <w:rFonts w:ascii="Calibri" w:hAnsi="Calibri" w:cs="Calibri"/>
                <w:color w:val="0070C0"/>
              </w:rPr>
              <w:t>UDRE</w:t>
            </w:r>
          </w:p>
        </w:tc>
        <w:tc>
          <w:tcPr>
            <w:tcW w:w="2545" w:type="dxa"/>
            <w:tcBorders>
              <w:top w:val="single" w:sz="4" w:space="0" w:color="000000"/>
              <w:left w:val="single" w:sz="4" w:space="0" w:color="000000"/>
              <w:bottom w:val="single" w:sz="4" w:space="0" w:color="000000"/>
              <w:right w:val="single" w:sz="4" w:space="0" w:color="000000"/>
            </w:tcBorders>
            <w:hideMark/>
          </w:tcPr>
          <w:p w14:paraId="57729BD5" w14:textId="77777777" w:rsidR="00D218E8" w:rsidRPr="00FB7866" w:rsidRDefault="00D218E8" w:rsidP="00FB7866">
            <w:pPr>
              <w:pStyle w:val="a2"/>
              <w:keepNext/>
              <w:rPr>
                <w:rFonts w:ascii="Calibri" w:hAnsi="Calibri" w:cs="Calibri"/>
                <w:color w:val="0070C0"/>
              </w:rPr>
            </w:pPr>
            <w:r w:rsidRPr="00FB7866">
              <w:rPr>
                <w:rFonts w:ascii="Calibri" w:hAnsi="Calibri" w:cs="Calibri"/>
                <w:color w:val="0070C0"/>
              </w:rPr>
              <w:t>Range [m]</w:t>
            </w:r>
          </w:p>
        </w:tc>
      </w:tr>
      <w:tr w:rsidR="00D218E8" w14:paraId="0FCA66D6"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0AD91052" w14:textId="77777777" w:rsidR="00D218E8" w:rsidRPr="00FB7866" w:rsidRDefault="00D218E8">
            <w:pPr>
              <w:pStyle w:val="a2"/>
              <w:keepNext/>
              <w:rPr>
                <w:rFonts w:cstheme="minorHAnsi"/>
                <w:bCs/>
                <w:lang w:eastAsia="da-DK"/>
              </w:rPr>
            </w:pPr>
            <w:r w:rsidRPr="00FB7866">
              <w:rPr>
                <w:rFonts w:cstheme="minorHAnsi"/>
                <w:bCs/>
                <w:lang w:eastAsia="ko-KR"/>
              </w:rPr>
              <w:t>0</w:t>
            </w:r>
          </w:p>
        </w:tc>
        <w:tc>
          <w:tcPr>
            <w:tcW w:w="2410" w:type="dxa"/>
            <w:tcBorders>
              <w:top w:val="single" w:sz="4" w:space="0" w:color="000000"/>
              <w:left w:val="single" w:sz="4" w:space="0" w:color="000000"/>
              <w:bottom w:val="single" w:sz="4" w:space="0" w:color="000000"/>
              <w:right w:val="single" w:sz="4" w:space="0" w:color="000000"/>
            </w:tcBorders>
          </w:tcPr>
          <w:p w14:paraId="4453CAA4" w14:textId="77777777" w:rsidR="00D218E8" w:rsidRPr="00FB7866" w:rsidRDefault="00D218E8">
            <w:pPr>
              <w:pStyle w:val="a2"/>
              <w:keepNext/>
              <w:rPr>
                <w:rFonts w:cstheme="minorHAnsi"/>
                <w:bCs/>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5D91DFE6" w14:textId="77777777" w:rsidR="00D218E8" w:rsidRPr="00FB7866" w:rsidRDefault="00D218E8">
            <w:pPr>
              <w:pStyle w:val="a2"/>
              <w:keepNext/>
              <w:rPr>
                <w:rFonts w:cstheme="minorHAnsi"/>
                <w:bCs/>
                <w:lang w:eastAsia="ko-KR"/>
              </w:rPr>
            </w:pPr>
            <w:r w:rsidRPr="00FB7866">
              <w:rPr>
                <w:rFonts w:cstheme="minorHAnsi"/>
                <w:bCs/>
                <w:lang w:eastAsia="ko-KR"/>
              </w:rPr>
              <w:t>8</w:t>
            </w:r>
          </w:p>
        </w:tc>
        <w:tc>
          <w:tcPr>
            <w:tcW w:w="2545" w:type="dxa"/>
            <w:tcBorders>
              <w:top w:val="single" w:sz="4" w:space="0" w:color="000000"/>
              <w:left w:val="single" w:sz="4" w:space="0" w:color="000000"/>
              <w:bottom w:val="single" w:sz="4" w:space="0" w:color="000000"/>
              <w:right w:val="single" w:sz="4" w:space="0" w:color="000000"/>
            </w:tcBorders>
          </w:tcPr>
          <w:p w14:paraId="40477117" w14:textId="77777777" w:rsidR="00D218E8" w:rsidRPr="00FB7866" w:rsidRDefault="00D218E8">
            <w:pPr>
              <w:pStyle w:val="a2"/>
              <w:keepNext/>
              <w:rPr>
                <w:rFonts w:cstheme="minorHAnsi"/>
                <w:bCs/>
                <w:lang w:val="en-US" w:eastAsia="da-DK"/>
              </w:rPr>
            </w:pPr>
          </w:p>
        </w:tc>
      </w:tr>
      <w:tr w:rsidR="00D218E8" w14:paraId="5FE0D157"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62D7CD4C" w14:textId="77777777" w:rsidR="00D218E8" w:rsidRPr="00FB7866" w:rsidRDefault="00D218E8">
            <w:pPr>
              <w:pStyle w:val="a2"/>
              <w:keepNext/>
              <w:rPr>
                <w:rFonts w:cstheme="minorHAnsi"/>
                <w:bCs/>
                <w:lang w:eastAsia="da-DK"/>
              </w:rPr>
            </w:pPr>
            <w:r w:rsidRPr="00FB7866">
              <w:rPr>
                <w:rFonts w:cstheme="minorHAnsi"/>
                <w:bCs/>
                <w:lang w:eastAsia="ko-KR"/>
              </w:rPr>
              <w:t>1</w:t>
            </w:r>
          </w:p>
        </w:tc>
        <w:tc>
          <w:tcPr>
            <w:tcW w:w="2410" w:type="dxa"/>
            <w:tcBorders>
              <w:top w:val="single" w:sz="4" w:space="0" w:color="000000"/>
              <w:left w:val="single" w:sz="4" w:space="0" w:color="000000"/>
              <w:bottom w:val="single" w:sz="4" w:space="0" w:color="000000"/>
              <w:right w:val="single" w:sz="4" w:space="0" w:color="000000"/>
            </w:tcBorders>
          </w:tcPr>
          <w:p w14:paraId="0BEBC73C" w14:textId="77777777" w:rsidR="00D218E8" w:rsidRPr="00FB7866" w:rsidRDefault="00D218E8">
            <w:pPr>
              <w:pStyle w:val="a2"/>
              <w:keepNext/>
              <w:rPr>
                <w:rFonts w:cstheme="minorHAnsi"/>
                <w:bCs/>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6F470E7A" w14:textId="77777777" w:rsidR="00D218E8" w:rsidRPr="00FB7866" w:rsidRDefault="00D218E8">
            <w:pPr>
              <w:pStyle w:val="a2"/>
              <w:keepNext/>
              <w:rPr>
                <w:rFonts w:cstheme="minorHAnsi"/>
                <w:bCs/>
                <w:lang w:eastAsia="ko-KR"/>
              </w:rPr>
            </w:pPr>
            <w:r w:rsidRPr="00FB7866">
              <w:rPr>
                <w:rFonts w:cstheme="minorHAnsi"/>
                <w:bCs/>
                <w:lang w:eastAsia="ko-KR"/>
              </w:rPr>
              <w:t>9</w:t>
            </w:r>
          </w:p>
        </w:tc>
        <w:tc>
          <w:tcPr>
            <w:tcW w:w="2545" w:type="dxa"/>
            <w:tcBorders>
              <w:top w:val="single" w:sz="4" w:space="0" w:color="000000"/>
              <w:left w:val="single" w:sz="4" w:space="0" w:color="000000"/>
              <w:bottom w:val="single" w:sz="4" w:space="0" w:color="000000"/>
              <w:right w:val="single" w:sz="4" w:space="0" w:color="000000"/>
            </w:tcBorders>
          </w:tcPr>
          <w:p w14:paraId="14035BAE" w14:textId="77777777" w:rsidR="00D218E8" w:rsidRPr="00FB7866" w:rsidRDefault="00D218E8">
            <w:pPr>
              <w:pStyle w:val="a2"/>
              <w:keepNext/>
              <w:rPr>
                <w:rFonts w:ascii="Calibri" w:hAnsi="Calibri" w:cs="Calibri"/>
                <w:lang w:val="en-US" w:eastAsia="en-GB"/>
              </w:rPr>
            </w:pPr>
          </w:p>
        </w:tc>
      </w:tr>
      <w:tr w:rsidR="00D218E8" w14:paraId="43E9A02F"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4ECBDA1C" w14:textId="77777777" w:rsidR="00D218E8" w:rsidRPr="00FB7866" w:rsidRDefault="00D218E8">
            <w:pPr>
              <w:pStyle w:val="a2"/>
              <w:keepNext/>
              <w:rPr>
                <w:rFonts w:cstheme="minorHAnsi"/>
                <w:bCs/>
                <w:lang w:eastAsia="da-DK"/>
              </w:rPr>
            </w:pPr>
            <w:r w:rsidRPr="00FB7866">
              <w:rPr>
                <w:rFonts w:cstheme="minorHAnsi"/>
                <w:bCs/>
                <w:lang w:eastAsia="ko-KR"/>
              </w:rPr>
              <w:t>2</w:t>
            </w:r>
          </w:p>
        </w:tc>
        <w:tc>
          <w:tcPr>
            <w:tcW w:w="2410" w:type="dxa"/>
            <w:tcBorders>
              <w:top w:val="single" w:sz="4" w:space="0" w:color="000000"/>
              <w:left w:val="single" w:sz="4" w:space="0" w:color="000000"/>
              <w:bottom w:val="single" w:sz="4" w:space="0" w:color="000000"/>
              <w:right w:val="single" w:sz="4" w:space="0" w:color="000000"/>
            </w:tcBorders>
          </w:tcPr>
          <w:p w14:paraId="7D7B4666" w14:textId="77777777" w:rsidR="00D218E8" w:rsidRPr="00FB7866" w:rsidRDefault="00D218E8">
            <w:pPr>
              <w:pStyle w:val="a2"/>
              <w:keepNext/>
              <w:rPr>
                <w:rFonts w:cstheme="minorHAnsi"/>
                <w:bCs/>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7D48BC46" w14:textId="77777777" w:rsidR="00D218E8" w:rsidRPr="00FB7866" w:rsidRDefault="00D218E8">
            <w:pPr>
              <w:pStyle w:val="a2"/>
              <w:keepNext/>
              <w:rPr>
                <w:rFonts w:cstheme="minorHAnsi"/>
                <w:bCs/>
                <w:lang w:eastAsia="ko-KR"/>
              </w:rPr>
            </w:pPr>
            <w:r w:rsidRPr="00FB7866">
              <w:rPr>
                <w:rFonts w:cstheme="minorHAnsi"/>
                <w:bCs/>
                <w:lang w:eastAsia="ko-KR"/>
              </w:rPr>
              <w:t>10</w:t>
            </w:r>
          </w:p>
        </w:tc>
        <w:tc>
          <w:tcPr>
            <w:tcW w:w="2545" w:type="dxa"/>
            <w:tcBorders>
              <w:top w:val="single" w:sz="4" w:space="0" w:color="000000"/>
              <w:left w:val="single" w:sz="4" w:space="0" w:color="000000"/>
              <w:bottom w:val="single" w:sz="4" w:space="0" w:color="000000"/>
              <w:right w:val="single" w:sz="4" w:space="0" w:color="000000"/>
            </w:tcBorders>
          </w:tcPr>
          <w:p w14:paraId="6A6BC822" w14:textId="77777777" w:rsidR="00D218E8" w:rsidRPr="00FB7866" w:rsidRDefault="00D218E8">
            <w:pPr>
              <w:pStyle w:val="a2"/>
              <w:keepNext/>
              <w:rPr>
                <w:rFonts w:ascii="Calibri" w:hAnsi="Calibri" w:cs="Calibri"/>
                <w:lang w:eastAsia="en-GB"/>
              </w:rPr>
            </w:pPr>
          </w:p>
        </w:tc>
      </w:tr>
      <w:tr w:rsidR="00D218E8" w14:paraId="166502C7"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74B31120" w14:textId="77777777" w:rsidR="00D218E8" w:rsidRPr="00FB7866" w:rsidRDefault="00D218E8">
            <w:pPr>
              <w:pStyle w:val="a2"/>
              <w:keepNext/>
              <w:rPr>
                <w:rFonts w:cstheme="minorHAnsi"/>
                <w:bCs/>
                <w:lang w:eastAsia="da-DK"/>
              </w:rPr>
            </w:pPr>
            <w:r w:rsidRPr="00FB7866">
              <w:rPr>
                <w:rFonts w:cstheme="minorHAnsi"/>
                <w:lang w:eastAsia="ko-KR"/>
              </w:rPr>
              <w:t>3</w:t>
            </w:r>
          </w:p>
        </w:tc>
        <w:tc>
          <w:tcPr>
            <w:tcW w:w="2410" w:type="dxa"/>
            <w:tcBorders>
              <w:top w:val="single" w:sz="4" w:space="0" w:color="000000"/>
              <w:left w:val="single" w:sz="4" w:space="0" w:color="000000"/>
              <w:bottom w:val="single" w:sz="4" w:space="0" w:color="000000"/>
              <w:right w:val="single" w:sz="4" w:space="0" w:color="000000"/>
            </w:tcBorders>
          </w:tcPr>
          <w:p w14:paraId="14A4E19A" w14:textId="77777777" w:rsidR="00D218E8" w:rsidRPr="00FB7866" w:rsidRDefault="00D218E8">
            <w:pPr>
              <w:pStyle w:val="a2"/>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146F96DB" w14:textId="77777777" w:rsidR="00D218E8" w:rsidRPr="00FB7866" w:rsidRDefault="00D218E8">
            <w:pPr>
              <w:pStyle w:val="a2"/>
              <w:keepNext/>
              <w:rPr>
                <w:rFonts w:ascii="Calibri" w:hAnsi="Calibri" w:cs="Calibri"/>
                <w:lang w:eastAsia="ko-KR"/>
              </w:rPr>
            </w:pPr>
            <w:r w:rsidRPr="00FB7866">
              <w:rPr>
                <w:rFonts w:ascii="Calibri" w:hAnsi="Calibri" w:cs="Calibri"/>
                <w:lang w:eastAsia="ko-KR"/>
              </w:rPr>
              <w:t>11</w:t>
            </w:r>
          </w:p>
        </w:tc>
        <w:tc>
          <w:tcPr>
            <w:tcW w:w="2545" w:type="dxa"/>
            <w:tcBorders>
              <w:top w:val="single" w:sz="4" w:space="0" w:color="000000"/>
              <w:left w:val="single" w:sz="4" w:space="0" w:color="000000"/>
              <w:bottom w:val="single" w:sz="4" w:space="0" w:color="000000"/>
              <w:right w:val="single" w:sz="4" w:space="0" w:color="000000"/>
            </w:tcBorders>
          </w:tcPr>
          <w:p w14:paraId="17FB1518" w14:textId="77777777" w:rsidR="00D218E8" w:rsidRPr="00FB7866" w:rsidRDefault="00D218E8">
            <w:pPr>
              <w:pStyle w:val="a2"/>
              <w:keepNext/>
              <w:rPr>
                <w:rFonts w:ascii="Calibri" w:hAnsi="Calibri" w:cs="Calibri"/>
                <w:lang w:eastAsia="en-GB"/>
              </w:rPr>
            </w:pPr>
          </w:p>
        </w:tc>
      </w:tr>
      <w:tr w:rsidR="00D218E8" w14:paraId="1403895A"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3C284397" w14:textId="77777777" w:rsidR="00D218E8" w:rsidRPr="00FB7866" w:rsidRDefault="00D218E8">
            <w:pPr>
              <w:pStyle w:val="a2"/>
              <w:keepNext/>
              <w:rPr>
                <w:rFonts w:ascii="Calibri" w:hAnsi="Calibri" w:cs="Calibri"/>
                <w:lang w:eastAsia="ko-KR"/>
              </w:rPr>
            </w:pPr>
            <w:r w:rsidRPr="00FB7866">
              <w:rPr>
                <w:rFonts w:cstheme="minorHAnsi"/>
                <w:lang w:eastAsia="ko-KR"/>
              </w:rPr>
              <w:t>4</w:t>
            </w:r>
          </w:p>
        </w:tc>
        <w:tc>
          <w:tcPr>
            <w:tcW w:w="2410" w:type="dxa"/>
            <w:tcBorders>
              <w:top w:val="single" w:sz="4" w:space="0" w:color="000000"/>
              <w:left w:val="single" w:sz="4" w:space="0" w:color="000000"/>
              <w:bottom w:val="single" w:sz="4" w:space="0" w:color="000000"/>
              <w:right w:val="single" w:sz="4" w:space="0" w:color="000000"/>
            </w:tcBorders>
          </w:tcPr>
          <w:p w14:paraId="6FB5D3A4" w14:textId="77777777" w:rsidR="00D218E8" w:rsidRPr="00FB7866" w:rsidRDefault="00D218E8">
            <w:pPr>
              <w:pStyle w:val="a2"/>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2D8527FA" w14:textId="77777777" w:rsidR="00D218E8" w:rsidRPr="00FB7866" w:rsidRDefault="00D218E8">
            <w:pPr>
              <w:pStyle w:val="a2"/>
              <w:keepNext/>
              <w:rPr>
                <w:rFonts w:ascii="Calibri" w:hAnsi="Calibri" w:cs="Calibri"/>
                <w:lang w:eastAsia="ko-KR"/>
              </w:rPr>
            </w:pPr>
            <w:r w:rsidRPr="00FB7866">
              <w:rPr>
                <w:rFonts w:ascii="Calibri" w:hAnsi="Calibri" w:cs="Calibri"/>
                <w:lang w:eastAsia="ko-KR"/>
              </w:rPr>
              <w:t>12</w:t>
            </w:r>
          </w:p>
        </w:tc>
        <w:tc>
          <w:tcPr>
            <w:tcW w:w="2545" w:type="dxa"/>
            <w:tcBorders>
              <w:top w:val="single" w:sz="4" w:space="0" w:color="000000"/>
              <w:left w:val="single" w:sz="4" w:space="0" w:color="000000"/>
              <w:bottom w:val="single" w:sz="4" w:space="0" w:color="000000"/>
              <w:right w:val="single" w:sz="4" w:space="0" w:color="000000"/>
            </w:tcBorders>
          </w:tcPr>
          <w:p w14:paraId="685B5CC9" w14:textId="77777777" w:rsidR="00D218E8" w:rsidRPr="00FB7866" w:rsidRDefault="00D218E8">
            <w:pPr>
              <w:pStyle w:val="a2"/>
              <w:keepNext/>
              <w:rPr>
                <w:rFonts w:ascii="Calibri" w:hAnsi="Calibri" w:cs="Calibri"/>
                <w:lang w:eastAsia="en-GB"/>
              </w:rPr>
            </w:pPr>
          </w:p>
        </w:tc>
      </w:tr>
      <w:tr w:rsidR="00D218E8" w14:paraId="06A32C1E"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66B8FE9C" w14:textId="77777777" w:rsidR="00D218E8" w:rsidRPr="00FB7866" w:rsidRDefault="00D218E8">
            <w:pPr>
              <w:pStyle w:val="a2"/>
              <w:keepNext/>
              <w:rPr>
                <w:rFonts w:ascii="Calibri" w:hAnsi="Calibri" w:cs="Calibri"/>
                <w:lang w:eastAsia="ko-KR"/>
              </w:rPr>
            </w:pPr>
            <w:r w:rsidRPr="00FB7866">
              <w:rPr>
                <w:rFonts w:cstheme="minorHAnsi"/>
                <w:lang w:eastAsia="ko-KR"/>
              </w:rPr>
              <w:t>5</w:t>
            </w:r>
          </w:p>
        </w:tc>
        <w:tc>
          <w:tcPr>
            <w:tcW w:w="2410" w:type="dxa"/>
            <w:tcBorders>
              <w:top w:val="single" w:sz="4" w:space="0" w:color="000000"/>
              <w:left w:val="single" w:sz="4" w:space="0" w:color="000000"/>
              <w:bottom w:val="single" w:sz="4" w:space="0" w:color="000000"/>
              <w:right w:val="single" w:sz="4" w:space="0" w:color="000000"/>
            </w:tcBorders>
          </w:tcPr>
          <w:p w14:paraId="620C9A5C" w14:textId="77777777" w:rsidR="00D218E8" w:rsidRPr="00FB7866" w:rsidRDefault="00D218E8">
            <w:pPr>
              <w:pStyle w:val="a2"/>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188AA6A6" w14:textId="77777777" w:rsidR="00D218E8" w:rsidRPr="00FB7866" w:rsidRDefault="00D218E8">
            <w:pPr>
              <w:pStyle w:val="a2"/>
              <w:keepNext/>
              <w:rPr>
                <w:rFonts w:ascii="Calibri" w:hAnsi="Calibri" w:cs="Calibri"/>
                <w:lang w:eastAsia="ko-KR"/>
              </w:rPr>
            </w:pPr>
            <w:r w:rsidRPr="00FB7866">
              <w:rPr>
                <w:rFonts w:ascii="Calibri" w:hAnsi="Calibri" w:cs="Calibri"/>
                <w:lang w:eastAsia="ko-KR"/>
              </w:rPr>
              <w:t>13</w:t>
            </w:r>
          </w:p>
        </w:tc>
        <w:tc>
          <w:tcPr>
            <w:tcW w:w="2545" w:type="dxa"/>
            <w:tcBorders>
              <w:top w:val="single" w:sz="4" w:space="0" w:color="000000"/>
              <w:left w:val="single" w:sz="4" w:space="0" w:color="000000"/>
              <w:bottom w:val="single" w:sz="4" w:space="0" w:color="000000"/>
              <w:right w:val="single" w:sz="4" w:space="0" w:color="000000"/>
            </w:tcBorders>
          </w:tcPr>
          <w:p w14:paraId="1A27DF03" w14:textId="77777777" w:rsidR="00D218E8" w:rsidRPr="00FB7866" w:rsidRDefault="00D218E8">
            <w:pPr>
              <w:pStyle w:val="a2"/>
              <w:keepNext/>
              <w:rPr>
                <w:rFonts w:ascii="Calibri" w:hAnsi="Calibri" w:cs="Calibri"/>
                <w:lang w:eastAsia="en-GB"/>
              </w:rPr>
            </w:pPr>
          </w:p>
        </w:tc>
      </w:tr>
      <w:tr w:rsidR="00D218E8" w14:paraId="04188EE2"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3CE02CF3" w14:textId="77777777" w:rsidR="00D218E8" w:rsidRPr="00FB7866" w:rsidRDefault="00D218E8">
            <w:pPr>
              <w:pStyle w:val="a2"/>
              <w:keepNext/>
              <w:rPr>
                <w:rFonts w:cstheme="minorHAnsi"/>
                <w:lang w:eastAsia="ko-KR"/>
              </w:rPr>
            </w:pPr>
            <w:r w:rsidRPr="00FB7866">
              <w:rPr>
                <w:rFonts w:cstheme="minorHAnsi"/>
                <w:lang w:eastAsia="ko-KR"/>
              </w:rPr>
              <w:t>6</w:t>
            </w:r>
          </w:p>
        </w:tc>
        <w:tc>
          <w:tcPr>
            <w:tcW w:w="2410" w:type="dxa"/>
            <w:tcBorders>
              <w:top w:val="single" w:sz="4" w:space="0" w:color="000000"/>
              <w:left w:val="single" w:sz="4" w:space="0" w:color="000000"/>
              <w:bottom w:val="single" w:sz="4" w:space="0" w:color="000000"/>
              <w:right w:val="single" w:sz="4" w:space="0" w:color="000000"/>
            </w:tcBorders>
          </w:tcPr>
          <w:p w14:paraId="7F294D00" w14:textId="77777777" w:rsidR="00D218E8" w:rsidRPr="00FB7866" w:rsidRDefault="00D218E8">
            <w:pPr>
              <w:pStyle w:val="a2"/>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6E7BFA53" w14:textId="77777777" w:rsidR="00D218E8" w:rsidRPr="00FB7866" w:rsidRDefault="00D218E8">
            <w:pPr>
              <w:pStyle w:val="a2"/>
              <w:keepNext/>
              <w:rPr>
                <w:rFonts w:ascii="Calibri" w:hAnsi="Calibri" w:cs="Calibri"/>
                <w:lang w:eastAsia="ko-KR"/>
              </w:rPr>
            </w:pPr>
            <w:r w:rsidRPr="00FB7866">
              <w:rPr>
                <w:rFonts w:ascii="Calibri" w:hAnsi="Calibri" w:cs="Calibri"/>
                <w:lang w:eastAsia="ko-KR"/>
              </w:rPr>
              <w:t>14</w:t>
            </w:r>
          </w:p>
        </w:tc>
        <w:tc>
          <w:tcPr>
            <w:tcW w:w="2545" w:type="dxa"/>
            <w:tcBorders>
              <w:top w:val="single" w:sz="4" w:space="0" w:color="000000"/>
              <w:left w:val="single" w:sz="4" w:space="0" w:color="000000"/>
              <w:bottom w:val="single" w:sz="4" w:space="0" w:color="000000"/>
              <w:right w:val="single" w:sz="4" w:space="0" w:color="000000"/>
            </w:tcBorders>
          </w:tcPr>
          <w:p w14:paraId="253F2FC6" w14:textId="77777777" w:rsidR="00D218E8" w:rsidRPr="00FB7866" w:rsidRDefault="00D218E8">
            <w:pPr>
              <w:pStyle w:val="a2"/>
              <w:keepNext/>
              <w:rPr>
                <w:rFonts w:ascii="Calibri" w:hAnsi="Calibri" w:cs="Calibri"/>
                <w:lang w:eastAsia="en-GB"/>
              </w:rPr>
            </w:pPr>
          </w:p>
        </w:tc>
      </w:tr>
      <w:tr w:rsidR="00D218E8" w14:paraId="3E7D8FBC" w14:textId="77777777" w:rsidTr="00D218E8">
        <w:tc>
          <w:tcPr>
            <w:tcW w:w="2405" w:type="dxa"/>
            <w:tcBorders>
              <w:top w:val="single" w:sz="4" w:space="0" w:color="000000"/>
              <w:left w:val="single" w:sz="4" w:space="0" w:color="000000"/>
              <w:bottom w:val="single" w:sz="4" w:space="0" w:color="000000"/>
              <w:right w:val="single" w:sz="4" w:space="0" w:color="000000"/>
            </w:tcBorders>
            <w:hideMark/>
          </w:tcPr>
          <w:p w14:paraId="3D2E204F" w14:textId="77777777" w:rsidR="00D218E8" w:rsidRPr="00FB7866" w:rsidRDefault="00D218E8">
            <w:pPr>
              <w:pStyle w:val="a2"/>
              <w:keepNext/>
              <w:rPr>
                <w:rFonts w:cstheme="minorHAnsi"/>
                <w:lang w:eastAsia="ko-KR"/>
              </w:rPr>
            </w:pPr>
            <w:r w:rsidRPr="00FB7866">
              <w:rPr>
                <w:rFonts w:cstheme="minorHAnsi"/>
                <w:lang w:eastAsia="ko-KR"/>
              </w:rPr>
              <w:t>7</w:t>
            </w:r>
          </w:p>
        </w:tc>
        <w:tc>
          <w:tcPr>
            <w:tcW w:w="2410" w:type="dxa"/>
            <w:tcBorders>
              <w:top w:val="single" w:sz="4" w:space="0" w:color="000000"/>
              <w:left w:val="single" w:sz="4" w:space="0" w:color="000000"/>
              <w:bottom w:val="single" w:sz="4" w:space="0" w:color="000000"/>
              <w:right w:val="single" w:sz="4" w:space="0" w:color="000000"/>
            </w:tcBorders>
          </w:tcPr>
          <w:p w14:paraId="2D9A56FC" w14:textId="77777777" w:rsidR="00D218E8" w:rsidRPr="00FB7866" w:rsidRDefault="00D218E8">
            <w:pPr>
              <w:pStyle w:val="a2"/>
              <w:keepNext/>
              <w:rPr>
                <w:rFonts w:cstheme="minorHAnsi"/>
                <w:lang w:eastAsia="ko-KR"/>
              </w:rPr>
            </w:pPr>
          </w:p>
        </w:tc>
        <w:tc>
          <w:tcPr>
            <w:tcW w:w="2268" w:type="dxa"/>
            <w:tcBorders>
              <w:top w:val="single" w:sz="4" w:space="0" w:color="000000"/>
              <w:left w:val="single" w:sz="4" w:space="0" w:color="000000"/>
              <w:bottom w:val="single" w:sz="4" w:space="0" w:color="000000"/>
              <w:right w:val="single" w:sz="4" w:space="0" w:color="000000"/>
            </w:tcBorders>
            <w:hideMark/>
          </w:tcPr>
          <w:p w14:paraId="1507C4B0" w14:textId="77777777" w:rsidR="00D218E8" w:rsidRPr="00FB7866" w:rsidRDefault="00D218E8">
            <w:pPr>
              <w:pStyle w:val="a2"/>
              <w:keepNext/>
              <w:rPr>
                <w:rFonts w:ascii="Calibri" w:hAnsi="Calibri" w:cs="Calibri"/>
                <w:lang w:eastAsia="ko-KR"/>
              </w:rPr>
            </w:pPr>
            <w:r w:rsidRPr="00FB7866">
              <w:rPr>
                <w:rFonts w:ascii="Calibri" w:hAnsi="Calibri" w:cs="Calibri"/>
                <w:lang w:eastAsia="ko-KR"/>
              </w:rPr>
              <w:t>15</w:t>
            </w:r>
          </w:p>
        </w:tc>
        <w:tc>
          <w:tcPr>
            <w:tcW w:w="2545" w:type="dxa"/>
            <w:tcBorders>
              <w:top w:val="single" w:sz="4" w:space="0" w:color="000000"/>
              <w:left w:val="single" w:sz="4" w:space="0" w:color="000000"/>
              <w:bottom w:val="single" w:sz="4" w:space="0" w:color="000000"/>
              <w:right w:val="single" w:sz="4" w:space="0" w:color="000000"/>
            </w:tcBorders>
          </w:tcPr>
          <w:p w14:paraId="66113DD2" w14:textId="77777777" w:rsidR="00D218E8" w:rsidRPr="00FB7866" w:rsidRDefault="00D218E8">
            <w:pPr>
              <w:pStyle w:val="a2"/>
              <w:keepNext/>
              <w:rPr>
                <w:rFonts w:ascii="Calibri" w:hAnsi="Calibri" w:cs="Calibri"/>
                <w:lang w:eastAsia="en-GB"/>
              </w:rPr>
            </w:pPr>
          </w:p>
        </w:tc>
      </w:tr>
    </w:tbl>
    <w:p w14:paraId="7047DC31" w14:textId="77777777" w:rsidR="00D218E8" w:rsidRPr="00533028" w:rsidRDefault="00D218E8">
      <w:pPr>
        <w:pStyle w:val="a2"/>
        <w:rPr>
          <w:lang w:eastAsia="da-DK"/>
        </w:rPr>
      </w:pPr>
    </w:p>
    <w:p w14:paraId="023BE6D2" w14:textId="4706DA8C" w:rsidR="007D5175" w:rsidRPr="00BD3FB2" w:rsidRDefault="007D5175" w:rsidP="007F6EA0">
      <w:pPr>
        <w:pStyle w:val="a2"/>
        <w:rPr>
          <w:lang w:eastAsia="da-DK"/>
        </w:rPr>
      </w:pPr>
    </w:p>
    <w:p w14:paraId="7EA7DE2C" w14:textId="77777777" w:rsidR="00322426" w:rsidRPr="00796F0B" w:rsidRDefault="00322426">
      <w:pPr>
        <w:pStyle w:val="a2"/>
        <w:rPr>
          <w:b/>
        </w:rPr>
      </w:pPr>
    </w:p>
    <w:p w14:paraId="12A6F15B" w14:textId="77777777" w:rsidR="007D5175" w:rsidRPr="00560DAC" w:rsidRDefault="00061990">
      <w:pPr>
        <w:pStyle w:val="1"/>
      </w:pPr>
      <w:bookmarkStart w:id="830" w:name="_Toc475297430"/>
      <w:bookmarkStart w:id="831" w:name="_Toc475542360"/>
      <w:bookmarkStart w:id="832" w:name="_Toc475706975"/>
      <w:bookmarkStart w:id="833" w:name="_Toc475870291"/>
      <w:bookmarkStart w:id="834" w:name="_Toc475944827"/>
      <w:bookmarkStart w:id="835" w:name="_Toc475993284"/>
      <w:bookmarkStart w:id="836" w:name="_Toc476061422"/>
      <w:bookmarkStart w:id="837" w:name="_Toc476304564"/>
      <w:bookmarkStart w:id="838" w:name="_Toc476427816"/>
      <w:bookmarkStart w:id="839" w:name="_Toc476475242"/>
      <w:bookmarkStart w:id="840" w:name="_Toc476515097"/>
      <w:bookmarkStart w:id="841" w:name="_Toc476551253"/>
      <w:bookmarkStart w:id="842" w:name="_Toc476562015"/>
      <w:bookmarkStart w:id="843" w:name="_Toc476656544"/>
      <w:bookmarkStart w:id="844" w:name="_Toc476770421"/>
      <w:bookmarkStart w:id="845" w:name="_Toc476853139"/>
      <w:bookmarkStart w:id="846" w:name="_Toc476860658"/>
      <w:bookmarkStart w:id="847" w:name="_Toc476862848"/>
      <w:bookmarkStart w:id="848" w:name="_Toc145695666"/>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r w:rsidRPr="0074682A">
        <w:t>ACRONYMS &amp; Definitions</w:t>
      </w:r>
      <w:bookmarkEnd w:id="848"/>
    </w:p>
    <w:p w14:paraId="2985DA9F" w14:textId="77777777" w:rsidR="007D5175" w:rsidRPr="00533028" w:rsidRDefault="007D5175">
      <w:pPr>
        <w:pStyle w:val="Heading1separatationline"/>
      </w:pPr>
    </w:p>
    <w:p w14:paraId="0F20BFD6" w14:textId="77777777" w:rsidR="007D5175" w:rsidRPr="00796F0B" w:rsidRDefault="00061990" w:rsidP="00C77FFD">
      <w:pPr>
        <w:pStyle w:val="2"/>
      </w:pPr>
      <w:bookmarkStart w:id="849" w:name="_Toc145695667"/>
      <w:r w:rsidRPr="00533028">
        <w:t>Acronyms</w:t>
      </w:r>
      <w:bookmarkEnd w:id="849"/>
    </w:p>
    <w:p w14:paraId="766C1F73" w14:textId="77777777" w:rsidR="007D5175" w:rsidRPr="00796F0B" w:rsidRDefault="007D5175">
      <w:pPr>
        <w:pStyle w:val="Heading2separationline"/>
      </w:pPr>
    </w:p>
    <w:tbl>
      <w:tblPr>
        <w:tblStyle w:val="a9"/>
        <w:tblW w:w="0" w:type="auto"/>
        <w:tblInd w:w="-5" w:type="dxa"/>
        <w:tblLook w:val="04A0" w:firstRow="1" w:lastRow="0" w:firstColumn="1" w:lastColumn="0" w:noHBand="0" w:noVBand="1"/>
      </w:tblPr>
      <w:tblGrid>
        <w:gridCol w:w="2835"/>
        <w:gridCol w:w="7365"/>
      </w:tblGrid>
      <w:tr w:rsidR="00EF0C91" w14:paraId="785988E4" w14:textId="77777777" w:rsidTr="00FB7866">
        <w:tc>
          <w:tcPr>
            <w:tcW w:w="2835" w:type="dxa"/>
          </w:tcPr>
          <w:p w14:paraId="72230955" w14:textId="07E28565" w:rsidR="00EF0C91" w:rsidRDefault="00EF0C91">
            <w:pPr>
              <w:pStyle w:val="Acronym"/>
              <w:ind w:left="0" w:firstLine="0"/>
            </w:pPr>
            <w:r>
              <w:t>CW</w:t>
            </w:r>
          </w:p>
        </w:tc>
        <w:tc>
          <w:tcPr>
            <w:tcW w:w="7365" w:type="dxa"/>
          </w:tcPr>
          <w:p w14:paraId="452A06F4" w14:textId="3FAC27B1" w:rsidR="00EF0C91" w:rsidRDefault="00F90B3E">
            <w:pPr>
              <w:pStyle w:val="Acronym"/>
              <w:ind w:left="0" w:firstLine="0"/>
            </w:pPr>
            <w:r>
              <w:t>Continuous wave</w:t>
            </w:r>
          </w:p>
        </w:tc>
      </w:tr>
      <w:tr w:rsidR="00F90B3E" w14:paraId="5B2F51EF" w14:textId="77777777" w:rsidTr="00FB7866">
        <w:tc>
          <w:tcPr>
            <w:tcW w:w="2835" w:type="dxa"/>
          </w:tcPr>
          <w:p w14:paraId="79410F73" w14:textId="5FCC5C8A" w:rsidR="00F90B3E" w:rsidRDefault="00F90B3E">
            <w:pPr>
              <w:pStyle w:val="Acronym"/>
              <w:ind w:left="0" w:firstLine="0"/>
            </w:pPr>
            <w:r>
              <w:t>DGNSS</w:t>
            </w:r>
          </w:p>
        </w:tc>
        <w:tc>
          <w:tcPr>
            <w:tcW w:w="7365" w:type="dxa"/>
          </w:tcPr>
          <w:p w14:paraId="4FFA94E7" w14:textId="757FB995" w:rsidR="00F90B3E" w:rsidRDefault="00F90B3E">
            <w:pPr>
              <w:pStyle w:val="Acronym"/>
              <w:ind w:left="0" w:firstLine="0"/>
            </w:pPr>
            <w:r>
              <w:t>Differential GNSS</w:t>
            </w:r>
          </w:p>
        </w:tc>
      </w:tr>
      <w:tr w:rsidR="00963370" w14:paraId="68017BBD" w14:textId="77777777" w:rsidTr="00F80500">
        <w:tc>
          <w:tcPr>
            <w:tcW w:w="2835" w:type="dxa"/>
          </w:tcPr>
          <w:p w14:paraId="65444334" w14:textId="4956ADF5" w:rsidR="00963370" w:rsidRDefault="00963370">
            <w:pPr>
              <w:pStyle w:val="Acronym"/>
              <w:ind w:left="0" w:firstLine="0"/>
            </w:pPr>
            <w:r>
              <w:t>GPS</w:t>
            </w:r>
          </w:p>
        </w:tc>
        <w:tc>
          <w:tcPr>
            <w:tcW w:w="7365" w:type="dxa"/>
          </w:tcPr>
          <w:p w14:paraId="06D30207" w14:textId="76366585" w:rsidR="00963370" w:rsidRDefault="006434D4">
            <w:pPr>
              <w:pStyle w:val="Acronym"/>
              <w:ind w:left="0" w:firstLine="0"/>
            </w:pPr>
            <w:r w:rsidRPr="006434D4">
              <w:t xml:space="preserve">Global Positioning System of the United States; originally </w:t>
            </w:r>
            <w:proofErr w:type="spellStart"/>
            <w:r w:rsidRPr="006434D4">
              <w:t>Navstar</w:t>
            </w:r>
            <w:proofErr w:type="spellEnd"/>
            <w:r w:rsidRPr="006434D4">
              <w:t xml:space="preserve"> GPS</w:t>
            </w:r>
          </w:p>
        </w:tc>
      </w:tr>
      <w:tr w:rsidR="00EF0C91" w14:paraId="7272E391" w14:textId="77777777" w:rsidTr="00FB7866">
        <w:tc>
          <w:tcPr>
            <w:tcW w:w="2835" w:type="dxa"/>
          </w:tcPr>
          <w:p w14:paraId="1DE59342" w14:textId="33515E10" w:rsidR="00EF0C91" w:rsidRDefault="00EF0C91">
            <w:pPr>
              <w:pStyle w:val="Acronym"/>
              <w:ind w:left="0" w:firstLine="0"/>
            </w:pPr>
            <w:r>
              <w:t>GNSS</w:t>
            </w:r>
          </w:p>
        </w:tc>
        <w:tc>
          <w:tcPr>
            <w:tcW w:w="7365" w:type="dxa"/>
          </w:tcPr>
          <w:p w14:paraId="0B4F0B58" w14:textId="39517327" w:rsidR="00EF0C91" w:rsidRDefault="00F90B3E">
            <w:pPr>
              <w:pStyle w:val="Acronym"/>
              <w:ind w:left="0" w:firstLine="0"/>
            </w:pPr>
            <w:r>
              <w:t>Global Navigation Satellite System</w:t>
            </w:r>
          </w:p>
        </w:tc>
      </w:tr>
      <w:tr w:rsidR="00F90B3E" w14:paraId="2827F56F" w14:textId="77777777" w:rsidTr="00FB7866">
        <w:tc>
          <w:tcPr>
            <w:tcW w:w="2835" w:type="dxa"/>
          </w:tcPr>
          <w:p w14:paraId="0C9E57B7" w14:textId="38209C6E" w:rsidR="00F90B3E" w:rsidRDefault="00F90B3E">
            <w:pPr>
              <w:pStyle w:val="Acronym"/>
              <w:ind w:left="0" w:firstLine="0"/>
            </w:pPr>
            <w:r>
              <w:t>ITU</w:t>
            </w:r>
          </w:p>
        </w:tc>
        <w:tc>
          <w:tcPr>
            <w:tcW w:w="7365" w:type="dxa"/>
          </w:tcPr>
          <w:p w14:paraId="3197D089" w14:textId="02B8302D" w:rsidR="00F90B3E" w:rsidRDefault="00F90B3E">
            <w:pPr>
              <w:pStyle w:val="Acronym"/>
              <w:ind w:left="0" w:firstLine="0"/>
            </w:pPr>
            <w:r w:rsidRPr="00F90B3E">
              <w:t>International Telecommunication Union</w:t>
            </w:r>
          </w:p>
        </w:tc>
      </w:tr>
      <w:tr w:rsidR="00F90B3E" w14:paraId="52BEA5C6" w14:textId="77777777" w:rsidTr="00FB7866">
        <w:tc>
          <w:tcPr>
            <w:tcW w:w="2835" w:type="dxa"/>
          </w:tcPr>
          <w:p w14:paraId="1BF491EC" w14:textId="4FC0CA15" w:rsidR="00F90B3E" w:rsidRDefault="00F90B3E">
            <w:pPr>
              <w:pStyle w:val="Acronym"/>
              <w:ind w:left="0" w:firstLine="0"/>
            </w:pPr>
            <w:r>
              <w:t>ITU-R</w:t>
            </w:r>
          </w:p>
        </w:tc>
        <w:tc>
          <w:tcPr>
            <w:tcW w:w="7365" w:type="dxa"/>
          </w:tcPr>
          <w:p w14:paraId="108ED644" w14:textId="493E8740" w:rsidR="00F90B3E" w:rsidRDefault="00F90B3E">
            <w:pPr>
              <w:pStyle w:val="Acronym"/>
              <w:ind w:left="0" w:firstLine="0"/>
            </w:pPr>
            <w:proofErr w:type="spellStart"/>
            <w:r w:rsidRPr="00F90B3E">
              <w:t>Radiocommunication</w:t>
            </w:r>
            <w:proofErr w:type="spellEnd"/>
            <w:r w:rsidRPr="00F90B3E">
              <w:t xml:space="preserve"> Sector of ITU</w:t>
            </w:r>
          </w:p>
        </w:tc>
      </w:tr>
      <w:tr w:rsidR="00F90B3E" w14:paraId="47D05BA8" w14:textId="77777777" w:rsidTr="00FB7866">
        <w:tc>
          <w:tcPr>
            <w:tcW w:w="2835" w:type="dxa"/>
          </w:tcPr>
          <w:p w14:paraId="219EFE77" w14:textId="5D0CBD83" w:rsidR="00F90B3E" w:rsidRDefault="00F90B3E">
            <w:pPr>
              <w:pStyle w:val="Acronym"/>
              <w:ind w:left="0" w:firstLine="0"/>
            </w:pPr>
            <w:r>
              <w:t>MF</w:t>
            </w:r>
          </w:p>
        </w:tc>
        <w:tc>
          <w:tcPr>
            <w:tcW w:w="7365" w:type="dxa"/>
          </w:tcPr>
          <w:p w14:paraId="6B94D586" w14:textId="4464CC70" w:rsidR="00F90B3E" w:rsidRDefault="00F90B3E">
            <w:pPr>
              <w:pStyle w:val="Acronym"/>
              <w:ind w:left="0" w:firstLine="0"/>
            </w:pPr>
            <w:r>
              <w:t>Medium Frequency</w:t>
            </w:r>
          </w:p>
        </w:tc>
      </w:tr>
      <w:tr w:rsidR="00EF0C91" w14:paraId="4AF909AA" w14:textId="77777777" w:rsidTr="00FB7866">
        <w:tc>
          <w:tcPr>
            <w:tcW w:w="2835" w:type="dxa"/>
          </w:tcPr>
          <w:p w14:paraId="3444C5D0" w14:textId="5686751B" w:rsidR="00EF0C91" w:rsidRDefault="00EF0C91">
            <w:pPr>
              <w:pStyle w:val="Acronym"/>
              <w:ind w:left="0" w:firstLine="0"/>
            </w:pPr>
            <w:r>
              <w:t>MSK</w:t>
            </w:r>
          </w:p>
        </w:tc>
        <w:tc>
          <w:tcPr>
            <w:tcW w:w="7365" w:type="dxa"/>
          </w:tcPr>
          <w:p w14:paraId="4D658701" w14:textId="1FE0CC1C" w:rsidR="00EF0C91" w:rsidRDefault="00F90B3E">
            <w:pPr>
              <w:pStyle w:val="Acronym"/>
              <w:ind w:left="0" w:firstLine="0"/>
            </w:pPr>
            <w:r w:rsidRPr="00F90B3E">
              <w:t>Minimum-Shift Keying</w:t>
            </w:r>
          </w:p>
        </w:tc>
      </w:tr>
      <w:tr w:rsidR="00F80500" w14:paraId="3BA1D14D" w14:textId="77777777" w:rsidTr="00FB7866">
        <w:tc>
          <w:tcPr>
            <w:tcW w:w="2835" w:type="dxa"/>
          </w:tcPr>
          <w:p w14:paraId="1F3A2B96" w14:textId="06F73B63" w:rsidR="00F80500" w:rsidRDefault="00F80500" w:rsidP="00F80500">
            <w:pPr>
              <w:pStyle w:val="Acronym"/>
              <w:ind w:left="0" w:firstLine="0"/>
            </w:pPr>
            <w:r>
              <w:t>RMST</w:t>
            </w:r>
          </w:p>
        </w:tc>
        <w:tc>
          <w:tcPr>
            <w:tcW w:w="7365" w:type="dxa"/>
          </w:tcPr>
          <w:p w14:paraId="15A6D0B8" w14:textId="55ADF85D" w:rsidR="00F80500" w:rsidRPr="00F90B3E" w:rsidRDefault="00F80500" w:rsidP="00F80500">
            <w:pPr>
              <w:pStyle w:val="Acronym"/>
              <w:ind w:left="0" w:firstLine="0"/>
            </w:pPr>
            <w:r w:rsidRPr="00F80500">
              <w:t>R-Mode System Time</w:t>
            </w:r>
          </w:p>
        </w:tc>
      </w:tr>
      <w:tr w:rsidR="00F80500" w14:paraId="400F15A9" w14:textId="77777777" w:rsidTr="00FB7866">
        <w:tc>
          <w:tcPr>
            <w:tcW w:w="2835" w:type="dxa"/>
          </w:tcPr>
          <w:p w14:paraId="249FAF79" w14:textId="32AD8A84" w:rsidR="00F80500" w:rsidRDefault="00F80500" w:rsidP="00F80500">
            <w:pPr>
              <w:pStyle w:val="Acronym"/>
              <w:ind w:left="0" w:firstLine="0"/>
            </w:pPr>
            <w:r>
              <w:t>RTCM</w:t>
            </w:r>
          </w:p>
        </w:tc>
        <w:tc>
          <w:tcPr>
            <w:tcW w:w="7365" w:type="dxa"/>
          </w:tcPr>
          <w:p w14:paraId="1D1B6C1B" w14:textId="294D14BC" w:rsidR="00F80500" w:rsidRDefault="00F80500" w:rsidP="00F80500">
            <w:pPr>
              <w:pStyle w:val="Acronym"/>
              <w:ind w:left="0" w:firstLine="0"/>
            </w:pPr>
            <w:r w:rsidRPr="00F90B3E">
              <w:t>Radio Technical Commission for Maritime Services</w:t>
            </w:r>
          </w:p>
        </w:tc>
      </w:tr>
      <w:tr w:rsidR="00F80500" w14:paraId="00C64ABE" w14:textId="77777777" w:rsidTr="00FB7866">
        <w:tc>
          <w:tcPr>
            <w:tcW w:w="2835" w:type="dxa"/>
          </w:tcPr>
          <w:p w14:paraId="3C911F26" w14:textId="37510348" w:rsidR="00F80500" w:rsidRDefault="00F80500" w:rsidP="00F80500">
            <w:pPr>
              <w:pStyle w:val="Acronym"/>
              <w:ind w:left="0" w:firstLine="0"/>
            </w:pPr>
            <w:r>
              <w:t>UDRE</w:t>
            </w:r>
          </w:p>
        </w:tc>
        <w:tc>
          <w:tcPr>
            <w:tcW w:w="7365" w:type="dxa"/>
          </w:tcPr>
          <w:p w14:paraId="2664B6D2" w14:textId="4634B5E3" w:rsidR="00F80500" w:rsidRDefault="00F80500" w:rsidP="00F80500">
            <w:pPr>
              <w:pStyle w:val="Acronym"/>
              <w:ind w:left="0" w:firstLine="0"/>
            </w:pPr>
            <w:r>
              <w:t>User Defined Range Error</w:t>
            </w:r>
          </w:p>
        </w:tc>
      </w:tr>
      <w:tr w:rsidR="00F80500" w14:paraId="6B19EA87" w14:textId="77777777" w:rsidTr="00FB7866">
        <w:tc>
          <w:tcPr>
            <w:tcW w:w="2835" w:type="dxa"/>
          </w:tcPr>
          <w:p w14:paraId="522E1431" w14:textId="7EF66B70" w:rsidR="00F80500" w:rsidRDefault="00F80500" w:rsidP="00F80500">
            <w:pPr>
              <w:pStyle w:val="Acronym"/>
              <w:ind w:left="0" w:firstLine="0"/>
            </w:pPr>
            <w:r>
              <w:t>UTC</w:t>
            </w:r>
          </w:p>
        </w:tc>
        <w:tc>
          <w:tcPr>
            <w:tcW w:w="7365" w:type="dxa"/>
          </w:tcPr>
          <w:p w14:paraId="4CC98C58" w14:textId="5BFADEA7" w:rsidR="00F80500" w:rsidRDefault="00F80500" w:rsidP="00F80500">
            <w:pPr>
              <w:pStyle w:val="Acronym"/>
              <w:ind w:left="0" w:firstLine="0"/>
            </w:pPr>
            <w:r w:rsidRPr="00F80500">
              <w:t>Universal Coordinated Time</w:t>
            </w:r>
          </w:p>
        </w:tc>
      </w:tr>
      <w:tr w:rsidR="00F80500" w14:paraId="16A00D4A" w14:textId="77777777" w:rsidTr="00FB7866">
        <w:tc>
          <w:tcPr>
            <w:tcW w:w="2835" w:type="dxa"/>
          </w:tcPr>
          <w:p w14:paraId="5C471FB9" w14:textId="51FBA9A5" w:rsidR="00F80500" w:rsidRDefault="00F80500" w:rsidP="00F80500">
            <w:pPr>
              <w:pStyle w:val="Acronym"/>
              <w:ind w:left="0" w:firstLine="0"/>
            </w:pPr>
            <w:r>
              <w:t>VDES</w:t>
            </w:r>
          </w:p>
        </w:tc>
        <w:tc>
          <w:tcPr>
            <w:tcW w:w="7365" w:type="dxa"/>
          </w:tcPr>
          <w:p w14:paraId="2F98DE97" w14:textId="48975B0E" w:rsidR="00F80500" w:rsidRDefault="00F80500" w:rsidP="00F80500">
            <w:pPr>
              <w:pStyle w:val="Acronym"/>
              <w:ind w:left="0" w:firstLine="0"/>
            </w:pPr>
            <w:r w:rsidRPr="00F80500">
              <w:t>VHF data exchange system</w:t>
            </w:r>
          </w:p>
        </w:tc>
      </w:tr>
      <w:tr w:rsidR="00F80500" w14:paraId="5559CA8F" w14:textId="77777777" w:rsidTr="00FB7866">
        <w:tc>
          <w:tcPr>
            <w:tcW w:w="2835" w:type="dxa"/>
          </w:tcPr>
          <w:p w14:paraId="152A9FD6" w14:textId="668AE7C9" w:rsidR="00F80500" w:rsidRDefault="00F80500" w:rsidP="00F80500">
            <w:pPr>
              <w:pStyle w:val="Acronym"/>
              <w:ind w:left="0" w:firstLine="0"/>
            </w:pPr>
            <w:r>
              <w:t>VHF</w:t>
            </w:r>
          </w:p>
        </w:tc>
        <w:tc>
          <w:tcPr>
            <w:tcW w:w="7365" w:type="dxa"/>
          </w:tcPr>
          <w:p w14:paraId="1F4280F4" w14:textId="0B6AE5CD" w:rsidR="00F80500" w:rsidRDefault="00F80500" w:rsidP="00F80500">
            <w:pPr>
              <w:pStyle w:val="Acronym"/>
              <w:ind w:left="0" w:firstLine="0"/>
            </w:pPr>
            <w:r>
              <w:t>Very High Frequency</w:t>
            </w:r>
          </w:p>
        </w:tc>
      </w:tr>
    </w:tbl>
    <w:p w14:paraId="2CFF6D26" w14:textId="2BA852B8" w:rsidR="007D5175" w:rsidRDefault="007D5175">
      <w:pPr>
        <w:pStyle w:val="Acronym"/>
      </w:pPr>
    </w:p>
    <w:p w14:paraId="737A3329" w14:textId="77777777" w:rsidR="00EF0C91" w:rsidRPr="00BD3FB2" w:rsidRDefault="00EF0C91">
      <w:pPr>
        <w:pStyle w:val="Acronym"/>
      </w:pPr>
    </w:p>
    <w:p w14:paraId="5E0B13B5" w14:textId="77777777" w:rsidR="007D5175" w:rsidRPr="0074682A" w:rsidRDefault="00061990" w:rsidP="00C77FFD">
      <w:pPr>
        <w:pStyle w:val="2"/>
      </w:pPr>
      <w:bookmarkStart w:id="850" w:name="_Toc145695668"/>
      <w:r w:rsidRPr="00796F0B">
        <w:t>Definitions</w:t>
      </w:r>
      <w:bookmarkEnd w:id="850"/>
    </w:p>
    <w:p w14:paraId="69FFFCD7" w14:textId="77777777" w:rsidR="007D5175" w:rsidRPr="0074682A" w:rsidRDefault="007D5175">
      <w:pPr>
        <w:pStyle w:val="Heading2separationline"/>
      </w:pPr>
    </w:p>
    <w:p w14:paraId="1C93A823" w14:textId="77777777" w:rsidR="007D5175" w:rsidRPr="005A5B91" w:rsidRDefault="00061990">
      <w:pPr>
        <w:pStyle w:val="a2"/>
      </w:pPr>
      <w:r w:rsidRPr="00560DAC">
        <w:t>The definition of terms used in this Guideline can be found in the International Dictionary of Marine Aids to</w:t>
      </w:r>
    </w:p>
    <w:p w14:paraId="67A60CFF" w14:textId="49F0F040" w:rsidR="007D5175" w:rsidRPr="0074682A" w:rsidRDefault="00061990">
      <w:pPr>
        <w:pStyle w:val="a2"/>
      </w:pPr>
      <w:r w:rsidRPr="005A5B91">
        <w:t>Navigation (IALA Dictionary) at (</w:t>
      </w:r>
      <w:hyperlink r:id="rId50" w:history="1">
        <w:r w:rsidRPr="0074682A">
          <w:rPr>
            <w:rStyle w:val="ac"/>
          </w:rPr>
          <w:t>http://www.iala‐aism.org/wiki/dictionary</w:t>
        </w:r>
      </w:hyperlink>
      <w:r w:rsidRPr="00796F0B">
        <w:t>).</w:t>
      </w:r>
    </w:p>
    <w:p w14:paraId="684D7B02" w14:textId="3BEBBCA9" w:rsidR="007D5175" w:rsidRDefault="007D5175">
      <w:pPr>
        <w:pStyle w:val="a2"/>
      </w:pPr>
    </w:p>
    <w:p w14:paraId="198C7A62" w14:textId="303C1125" w:rsidR="00531A3B" w:rsidRDefault="00531A3B" w:rsidP="00FB7866">
      <w:pPr>
        <w:pStyle w:val="1"/>
      </w:pPr>
      <w:bookmarkStart w:id="851" w:name="_Toc145695669"/>
      <w:r>
        <w:t>References</w:t>
      </w:r>
      <w:bookmarkEnd w:id="851"/>
    </w:p>
    <w:p w14:paraId="0B6A7A62" w14:textId="77777777" w:rsidR="00531A3B" w:rsidRPr="00EF0124" w:rsidRDefault="00531A3B" w:rsidP="00FB7866">
      <w:pPr>
        <w:pStyle w:val="Heading2separationline"/>
      </w:pPr>
    </w:p>
    <w:p w14:paraId="5DB17FD3" w14:textId="77777777" w:rsidR="00531A3B" w:rsidRPr="0074682A" w:rsidRDefault="00531A3B">
      <w:pPr>
        <w:pStyle w:val="a2"/>
      </w:pPr>
    </w:p>
    <w:bookmarkStart w:id="852" w:name="_Toc145465988" w:displacedByCustomXml="next"/>
    <w:bookmarkEnd w:id="852" w:displacedByCustomXml="next"/>
    <w:bookmarkStart w:id="853" w:name="_Toc145465987" w:displacedByCustomXml="next"/>
    <w:bookmarkEnd w:id="853" w:displacedByCustomXml="next"/>
    <w:sdt>
      <w:sdtPr>
        <w:rPr>
          <w:lang w:val="de-DE"/>
        </w:rPr>
        <w:id w:val="744842871"/>
        <w:docPartObj>
          <w:docPartGallery w:val="Bibliographies"/>
          <w:docPartUnique/>
        </w:docPartObj>
      </w:sdtPr>
      <w:sdtEndPr>
        <w:rPr>
          <w:lang w:val="en-GB"/>
        </w:rPr>
      </w:sdtEndPr>
      <w:sdtContent>
        <w:sdt>
          <w:sdtPr>
            <w:id w:val="111145805"/>
            <w:bibliography/>
          </w:sdtPr>
          <w:sdtEndPr/>
          <w:sdtContent>
            <w:p w14:paraId="02481C15" w14:textId="77777777" w:rsidR="00FB7866" w:rsidRDefault="00FB3549">
              <w:pPr>
                <w:rPr>
                  <w:noProof/>
                  <w:sz w:val="22"/>
                  <w:lang w:val="fr-FR"/>
                </w:rPr>
              </w:pPr>
              <w:r>
                <w:rPr>
                  <w:b/>
                  <w:bCs/>
                </w:rPr>
                <w:fldChar w:fldCharType="begin"/>
              </w:r>
              <w:r>
                <w:instrText>BIBLIOGRAPHY</w:instrText>
              </w:r>
              <w:r>
                <w:rPr>
                  <w:b/>
                  <w:bCs/>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77"/>
                <w:gridCol w:w="9928"/>
              </w:tblGrid>
              <w:tr w:rsidR="00FB7866" w14:paraId="6E70AAB3" w14:textId="77777777">
                <w:trPr>
                  <w:divId w:val="1198158304"/>
                  <w:tblCellSpacing w:w="15" w:type="dxa"/>
                </w:trPr>
                <w:tc>
                  <w:tcPr>
                    <w:tcW w:w="50" w:type="pct"/>
                    <w:hideMark/>
                  </w:tcPr>
                  <w:p w14:paraId="4D51FD8A" w14:textId="686192C2" w:rsidR="00FB7866" w:rsidRDefault="00FB7866">
                    <w:pPr>
                      <w:pStyle w:val="afc"/>
                      <w:rPr>
                        <w:noProof/>
                        <w:sz w:val="24"/>
                        <w:szCs w:val="24"/>
                      </w:rPr>
                    </w:pPr>
                    <w:r>
                      <w:rPr>
                        <w:noProof/>
                      </w:rPr>
                      <w:t xml:space="preserve">[1] </w:t>
                    </w:r>
                  </w:p>
                </w:tc>
                <w:tc>
                  <w:tcPr>
                    <w:tcW w:w="0" w:type="auto"/>
                    <w:hideMark/>
                  </w:tcPr>
                  <w:p w14:paraId="5D7862BC" w14:textId="77777777" w:rsidR="00FB7866" w:rsidRDefault="00FB7866">
                    <w:pPr>
                      <w:pStyle w:val="afc"/>
                      <w:rPr>
                        <w:noProof/>
                      </w:rPr>
                    </w:pPr>
                    <w:r>
                      <w:rPr>
                        <w:noProof/>
                      </w:rPr>
                      <w:t xml:space="preserve">G. W. Johnson, P. F. Swaszek, M. Hoppe, A. Grant and J. Safar, “Initial Results of MF-DGNSS R-Mode as an Alternative Position Navigation and Timing Service,” in </w:t>
                    </w:r>
                    <w:r>
                      <w:rPr>
                        <w:i/>
                        <w:iCs/>
                        <w:noProof/>
                      </w:rPr>
                      <w:t>Proceedings of the 2017 International Technical Meeting of The Institute of Navigation</w:t>
                    </w:r>
                    <w:r>
                      <w:rPr>
                        <w:noProof/>
                      </w:rPr>
                      <w:t xml:space="preserve">, Monterey, California, January 2017. </w:t>
                    </w:r>
                  </w:p>
                </w:tc>
              </w:tr>
              <w:tr w:rsidR="00FB7866" w14:paraId="6D5FC0D1" w14:textId="77777777">
                <w:trPr>
                  <w:divId w:val="1198158304"/>
                  <w:tblCellSpacing w:w="15" w:type="dxa"/>
                </w:trPr>
                <w:tc>
                  <w:tcPr>
                    <w:tcW w:w="50" w:type="pct"/>
                    <w:hideMark/>
                  </w:tcPr>
                  <w:p w14:paraId="73517E26" w14:textId="77777777" w:rsidR="00FB7866" w:rsidRDefault="00FB7866">
                    <w:pPr>
                      <w:pStyle w:val="afc"/>
                      <w:rPr>
                        <w:noProof/>
                      </w:rPr>
                    </w:pPr>
                    <w:r>
                      <w:rPr>
                        <w:noProof/>
                      </w:rPr>
                      <w:t xml:space="preserve">[2] </w:t>
                    </w:r>
                  </w:p>
                </w:tc>
                <w:tc>
                  <w:tcPr>
                    <w:tcW w:w="0" w:type="auto"/>
                    <w:hideMark/>
                  </w:tcPr>
                  <w:p w14:paraId="18617204" w14:textId="77777777" w:rsidR="00FB7866" w:rsidRDefault="00FB7866">
                    <w:pPr>
                      <w:pStyle w:val="afc"/>
                      <w:rPr>
                        <w:noProof/>
                      </w:rPr>
                    </w:pPr>
                    <w:r>
                      <w:rPr>
                        <w:noProof/>
                      </w:rPr>
                      <w:t xml:space="preserve">L. Grundhöfer, F. G. Rizzi, S. Gewies, M. Hoppe, J. Bäckstedt, M. Dziewicki and G. D. Galdo, “Positioning with medium frequency R-Mode,” </w:t>
                    </w:r>
                    <w:r>
                      <w:rPr>
                        <w:i/>
                        <w:iCs/>
                        <w:noProof/>
                      </w:rPr>
                      <w:t xml:space="preserve">Navigation, Journal of the Institute of Navigation, </w:t>
                    </w:r>
                    <w:r>
                      <w:rPr>
                        <w:noProof/>
                      </w:rPr>
                      <w:t xml:space="preserve">2021. </w:t>
                    </w:r>
                  </w:p>
                </w:tc>
              </w:tr>
              <w:tr w:rsidR="00FB7866" w14:paraId="617ED8C1" w14:textId="77777777">
                <w:trPr>
                  <w:divId w:val="1198158304"/>
                  <w:tblCellSpacing w:w="15" w:type="dxa"/>
                </w:trPr>
                <w:tc>
                  <w:tcPr>
                    <w:tcW w:w="50" w:type="pct"/>
                    <w:hideMark/>
                  </w:tcPr>
                  <w:p w14:paraId="0D750911" w14:textId="77777777" w:rsidR="00FB7866" w:rsidRDefault="00FB7866">
                    <w:pPr>
                      <w:pStyle w:val="afc"/>
                      <w:rPr>
                        <w:noProof/>
                      </w:rPr>
                    </w:pPr>
                    <w:r>
                      <w:rPr>
                        <w:noProof/>
                      </w:rPr>
                      <w:t xml:space="preserve">[3] </w:t>
                    </w:r>
                  </w:p>
                </w:tc>
                <w:tc>
                  <w:tcPr>
                    <w:tcW w:w="0" w:type="auto"/>
                    <w:hideMark/>
                  </w:tcPr>
                  <w:p w14:paraId="5DE97D75" w14:textId="77777777" w:rsidR="00FB7866" w:rsidRDefault="00FB7866">
                    <w:pPr>
                      <w:pStyle w:val="afc"/>
                      <w:rPr>
                        <w:noProof/>
                      </w:rPr>
                    </w:pPr>
                    <w:r>
                      <w:rPr>
                        <w:noProof/>
                      </w:rPr>
                      <w:t xml:space="preserve">P.-W. Son, J. Park, J. Yu, S. Jeong, Y. Han and T. H. Fang, “Skywave Detection and Mitigation for the MF R-Mode Continuously Operating Reference Station,” </w:t>
                    </w:r>
                    <w:r>
                      <w:rPr>
                        <w:i/>
                        <w:iCs/>
                        <w:noProof/>
                      </w:rPr>
                      <w:t xml:space="preserve">Sensors, </w:t>
                    </w:r>
                    <w:r>
                      <w:rPr>
                        <w:noProof/>
                      </w:rPr>
                      <w:t xml:space="preserve">vol. 23, p. 5046, 2023. </w:t>
                    </w:r>
                  </w:p>
                </w:tc>
              </w:tr>
              <w:tr w:rsidR="00FB7866" w14:paraId="5468089D" w14:textId="77777777">
                <w:trPr>
                  <w:divId w:val="1198158304"/>
                  <w:tblCellSpacing w:w="15" w:type="dxa"/>
                </w:trPr>
                <w:tc>
                  <w:tcPr>
                    <w:tcW w:w="50" w:type="pct"/>
                    <w:hideMark/>
                  </w:tcPr>
                  <w:p w14:paraId="5A4E497D" w14:textId="77777777" w:rsidR="00FB7866" w:rsidRDefault="00FB7866">
                    <w:pPr>
                      <w:pStyle w:val="afc"/>
                      <w:rPr>
                        <w:noProof/>
                      </w:rPr>
                    </w:pPr>
                    <w:r>
                      <w:rPr>
                        <w:noProof/>
                      </w:rPr>
                      <w:t xml:space="preserve">[4] </w:t>
                    </w:r>
                  </w:p>
                </w:tc>
                <w:tc>
                  <w:tcPr>
                    <w:tcW w:w="0" w:type="auto"/>
                    <w:hideMark/>
                  </w:tcPr>
                  <w:p w14:paraId="08663766" w14:textId="77777777" w:rsidR="00FB7866" w:rsidRDefault="00FB7866">
                    <w:pPr>
                      <w:pStyle w:val="afc"/>
                      <w:rPr>
                        <w:noProof/>
                      </w:rPr>
                    </w:pPr>
                    <w:r>
                      <w:rPr>
                        <w:noProof/>
                      </w:rPr>
                      <w:t>IALA, “IALA Guideline G1158 VDES R-Mode,” Edition 1.0, December 2020.</w:t>
                    </w:r>
                  </w:p>
                </w:tc>
              </w:tr>
              <w:tr w:rsidR="00FB7866" w14:paraId="0AA6BF7E" w14:textId="77777777">
                <w:trPr>
                  <w:divId w:val="1198158304"/>
                  <w:tblCellSpacing w:w="15" w:type="dxa"/>
                </w:trPr>
                <w:tc>
                  <w:tcPr>
                    <w:tcW w:w="50" w:type="pct"/>
                    <w:hideMark/>
                  </w:tcPr>
                  <w:p w14:paraId="361F5098" w14:textId="77777777" w:rsidR="00FB7866" w:rsidRDefault="00FB7866">
                    <w:pPr>
                      <w:pStyle w:val="afc"/>
                      <w:rPr>
                        <w:noProof/>
                      </w:rPr>
                    </w:pPr>
                    <w:r>
                      <w:rPr>
                        <w:noProof/>
                      </w:rPr>
                      <w:t xml:space="preserve">[5] </w:t>
                    </w:r>
                  </w:p>
                </w:tc>
                <w:tc>
                  <w:tcPr>
                    <w:tcW w:w="0" w:type="auto"/>
                    <w:hideMark/>
                  </w:tcPr>
                  <w:p w14:paraId="6A639DB9" w14:textId="77777777" w:rsidR="00FB7866" w:rsidRDefault="00FB7866">
                    <w:pPr>
                      <w:pStyle w:val="afc"/>
                      <w:rPr>
                        <w:noProof/>
                      </w:rPr>
                    </w:pPr>
                    <w:r>
                      <w:rPr>
                        <w:noProof/>
                      </w:rPr>
                      <w:t>IALA , “IALA Guideline No. 1112 on Performance and Monitoring of DGNSS Services in the Frequency Band 283.5 – 325 kHz,” Edition 1, May 2015.</w:t>
                    </w:r>
                  </w:p>
                </w:tc>
              </w:tr>
              <w:tr w:rsidR="00FB7866" w14:paraId="7B3BD7BD" w14:textId="77777777">
                <w:trPr>
                  <w:divId w:val="1198158304"/>
                  <w:tblCellSpacing w:w="15" w:type="dxa"/>
                </w:trPr>
                <w:tc>
                  <w:tcPr>
                    <w:tcW w:w="50" w:type="pct"/>
                    <w:hideMark/>
                  </w:tcPr>
                  <w:p w14:paraId="3A0CECDC" w14:textId="77777777" w:rsidR="00FB7866" w:rsidRDefault="00FB7866">
                    <w:pPr>
                      <w:pStyle w:val="afc"/>
                      <w:rPr>
                        <w:noProof/>
                      </w:rPr>
                    </w:pPr>
                    <w:r>
                      <w:rPr>
                        <w:noProof/>
                      </w:rPr>
                      <w:t xml:space="preserve">[6] </w:t>
                    </w:r>
                  </w:p>
                </w:tc>
                <w:tc>
                  <w:tcPr>
                    <w:tcW w:w="0" w:type="auto"/>
                    <w:hideMark/>
                  </w:tcPr>
                  <w:p w14:paraId="1CE79495" w14:textId="77777777" w:rsidR="00FB7866" w:rsidRDefault="00FB7866">
                    <w:pPr>
                      <w:pStyle w:val="afc"/>
                      <w:rPr>
                        <w:noProof/>
                      </w:rPr>
                    </w:pPr>
                    <w:r>
                      <w:rPr>
                        <w:noProof/>
                      </w:rPr>
                      <w:t>ITU-R, “Recommendation ITU-R M.823-3 - Technical characteristics of differential transmissions for global navigation,” 2006.</w:t>
                    </w:r>
                  </w:p>
                </w:tc>
              </w:tr>
              <w:tr w:rsidR="00FB7866" w14:paraId="20750E7A" w14:textId="77777777">
                <w:trPr>
                  <w:divId w:val="1198158304"/>
                  <w:tblCellSpacing w:w="15" w:type="dxa"/>
                </w:trPr>
                <w:tc>
                  <w:tcPr>
                    <w:tcW w:w="50" w:type="pct"/>
                    <w:hideMark/>
                  </w:tcPr>
                  <w:p w14:paraId="41D07608" w14:textId="77777777" w:rsidR="00FB7866" w:rsidRDefault="00FB7866">
                    <w:pPr>
                      <w:pStyle w:val="afc"/>
                      <w:rPr>
                        <w:noProof/>
                      </w:rPr>
                    </w:pPr>
                    <w:r>
                      <w:rPr>
                        <w:noProof/>
                      </w:rPr>
                      <w:t xml:space="preserve">[7] </w:t>
                    </w:r>
                  </w:p>
                </w:tc>
                <w:tc>
                  <w:tcPr>
                    <w:tcW w:w="0" w:type="auto"/>
                    <w:hideMark/>
                  </w:tcPr>
                  <w:p w14:paraId="754CDADC" w14:textId="77777777" w:rsidR="00FB7866" w:rsidRDefault="00FB7866">
                    <w:pPr>
                      <w:pStyle w:val="afc"/>
                      <w:rPr>
                        <w:noProof/>
                      </w:rPr>
                    </w:pPr>
                    <w:r>
                      <w:rPr>
                        <w:noProof/>
                      </w:rPr>
                      <w:t>RTCM, “RTCM Standard 10403.2 Differential GNSS services - version 3,” July 2013.</w:t>
                    </w:r>
                  </w:p>
                </w:tc>
              </w:tr>
              <w:tr w:rsidR="00FB7866" w14:paraId="554D472F" w14:textId="77777777">
                <w:trPr>
                  <w:divId w:val="1198158304"/>
                  <w:tblCellSpacing w:w="15" w:type="dxa"/>
                </w:trPr>
                <w:tc>
                  <w:tcPr>
                    <w:tcW w:w="50" w:type="pct"/>
                    <w:hideMark/>
                  </w:tcPr>
                  <w:p w14:paraId="45B92F2B" w14:textId="77777777" w:rsidR="00FB7866" w:rsidRDefault="00FB7866">
                    <w:pPr>
                      <w:pStyle w:val="afc"/>
                      <w:rPr>
                        <w:noProof/>
                      </w:rPr>
                    </w:pPr>
                    <w:r>
                      <w:rPr>
                        <w:noProof/>
                      </w:rPr>
                      <w:t xml:space="preserve">[8] </w:t>
                    </w:r>
                  </w:p>
                </w:tc>
                <w:tc>
                  <w:tcPr>
                    <w:tcW w:w="0" w:type="auto"/>
                    <w:hideMark/>
                  </w:tcPr>
                  <w:p w14:paraId="6C535E15" w14:textId="77777777" w:rsidR="00FB7866" w:rsidRDefault="00FB7866">
                    <w:pPr>
                      <w:pStyle w:val="afc"/>
                      <w:rPr>
                        <w:noProof/>
                      </w:rPr>
                    </w:pPr>
                    <w:r>
                      <w:rPr>
                        <w:noProof/>
                      </w:rPr>
                      <w:t>European Union, “European GNSS Galileo Open Service Signal In Space Interface Control Document,” OD SIS ICD, Issue 1.1, September 2010.</w:t>
                    </w:r>
                  </w:p>
                </w:tc>
              </w:tr>
            </w:tbl>
            <w:p w14:paraId="10B0C426" w14:textId="77777777" w:rsidR="00FB7866" w:rsidRDefault="00FB7866">
              <w:pPr>
                <w:divId w:val="1198158304"/>
                <w:rPr>
                  <w:rFonts w:eastAsia="Times New Roman"/>
                  <w:noProof/>
                </w:rPr>
              </w:pPr>
            </w:p>
            <w:p w14:paraId="43440263" w14:textId="2F5E8AC0" w:rsidR="00FB3549" w:rsidRDefault="00FB3549">
              <w:r>
                <w:rPr>
                  <w:b/>
                  <w:bCs/>
                </w:rPr>
                <w:fldChar w:fldCharType="end"/>
              </w:r>
            </w:p>
          </w:sdtContent>
        </w:sdt>
      </w:sdtContent>
    </w:sdt>
    <w:p w14:paraId="5E532715" w14:textId="77777777" w:rsidR="009023EE" w:rsidRDefault="009023EE" w:rsidP="009023EE">
      <w:pPr>
        <w:pStyle w:val="a2"/>
        <w:spacing w:after="200" w:line="276" w:lineRule="auto"/>
        <w:rPr>
          <w:ins w:id="854" w:author="HAN" w:date="2023-09-22T11:02:00Z"/>
          <w:lang w:eastAsia="ko-KR"/>
        </w:rPr>
      </w:pPr>
      <w:commentRangeStart w:id="855"/>
      <w:ins w:id="856" w:author="HAN" w:date="2023-09-22T11:02:00Z">
        <w:r>
          <w:rPr>
            <w:rFonts w:hint="eastAsia"/>
            <w:lang w:eastAsia="ko-KR"/>
          </w:rPr>
          <w:t>[</w:t>
        </w:r>
        <w:r>
          <w:rPr>
            <w:lang w:eastAsia="ko-KR"/>
          </w:rPr>
          <w:t>x] ACCSEAS project report, “Feasibility Study of R-Mode using</w:t>
        </w:r>
        <w:r>
          <w:rPr>
            <w:rFonts w:hint="eastAsia"/>
            <w:lang w:eastAsia="ko-KR"/>
          </w:rPr>
          <w:t xml:space="preserve"> </w:t>
        </w:r>
        <w:r>
          <w:rPr>
            <w:lang w:eastAsia="ko-KR"/>
          </w:rPr>
          <w:t xml:space="preserve">MF DGPS Transmissions”, Issue 1.0, </w:t>
        </w:r>
        <w:proofErr w:type="gramStart"/>
        <w:r>
          <w:rPr>
            <w:lang w:eastAsia="ko-KR"/>
          </w:rPr>
          <w:t>March</w:t>
        </w:r>
        <w:proofErr w:type="gramEnd"/>
        <w:r>
          <w:rPr>
            <w:lang w:eastAsia="ko-KR"/>
          </w:rPr>
          <w:t xml:space="preserve"> 2014</w:t>
        </w:r>
      </w:ins>
    </w:p>
    <w:p w14:paraId="370F4525" w14:textId="77777777" w:rsidR="009023EE" w:rsidRPr="00796F0B" w:rsidRDefault="009023EE" w:rsidP="009023EE">
      <w:pPr>
        <w:pStyle w:val="a2"/>
        <w:spacing w:after="200" w:line="276" w:lineRule="auto"/>
        <w:rPr>
          <w:ins w:id="857" w:author="HAN" w:date="2023-09-22T11:02:00Z"/>
          <w:lang w:eastAsia="ko-KR"/>
        </w:rPr>
      </w:pPr>
      <w:ins w:id="858" w:author="HAN" w:date="2023-09-22T11:02:00Z">
        <w:r>
          <w:rPr>
            <w:lang w:eastAsia="ko-KR"/>
          </w:rPr>
          <w:t>[x] R-Mode Baltic project report, “MF R-Mode-Modulator</w:t>
        </w:r>
        <w:r>
          <w:rPr>
            <w:rFonts w:hint="eastAsia"/>
            <w:lang w:eastAsia="ko-KR"/>
          </w:rPr>
          <w:t xml:space="preserve"> </w:t>
        </w:r>
        <w:r>
          <w:rPr>
            <w:lang w:eastAsia="ko-KR"/>
          </w:rPr>
          <w:t>Specification”, Issue 1.0, March 2019</w:t>
        </w:r>
        <w:commentRangeEnd w:id="855"/>
        <w:r>
          <w:rPr>
            <w:rStyle w:val="af"/>
          </w:rPr>
          <w:commentReference w:id="855"/>
        </w:r>
      </w:ins>
    </w:p>
    <w:p w14:paraId="6FA6FA75" w14:textId="6EBF7F60" w:rsidR="00621DEC" w:rsidRPr="009023EE" w:rsidRDefault="00621DEC" w:rsidP="00FB7866">
      <w:pPr>
        <w:pStyle w:val="a2"/>
        <w:spacing w:after="200" w:line="276" w:lineRule="auto"/>
        <w:rPr>
          <w:lang w:eastAsia="da-DK"/>
        </w:rPr>
      </w:pPr>
    </w:p>
    <w:sectPr w:rsidR="00621DEC" w:rsidRPr="009023EE">
      <w:headerReference w:type="even" r:id="rId51"/>
      <w:headerReference w:type="default" r:id="rId52"/>
      <w:footerReference w:type="default" r:id="rId53"/>
      <w:headerReference w:type="first" r:id="rId54"/>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50" w:author="Gewies, Stefan" w:date="2023-09-15T18:37:00Z" w:initials="GS">
    <w:p w14:paraId="19DB9C53" w14:textId="7DC7CFE5" w:rsidR="009E6162" w:rsidRDefault="009E6162">
      <w:pPr>
        <w:pStyle w:val="af0"/>
      </w:pPr>
      <w:r>
        <w:rPr>
          <w:rStyle w:val="af"/>
        </w:rPr>
        <w:annotationRef/>
      </w:r>
      <w:r>
        <w:t>Improve text</w:t>
      </w:r>
    </w:p>
  </w:comment>
  <w:comment w:id="351" w:author="Gewies, Stefan" w:date="2023-09-05T10:28:00Z" w:initials="GS">
    <w:p w14:paraId="6D11DD9F" w14:textId="409F5F2B" w:rsidR="00EF0124" w:rsidRDefault="00EF0124">
      <w:pPr>
        <w:pStyle w:val="af0"/>
      </w:pPr>
      <w:r>
        <w:rPr>
          <w:rStyle w:val="af"/>
        </w:rPr>
        <w:annotationRef/>
      </w:r>
      <w:r>
        <w:t>Update Figure with differential R-Mode</w:t>
      </w:r>
      <w:r w:rsidR="009E6162">
        <w:t xml:space="preserve"> element</w:t>
      </w:r>
      <w:r>
        <w:t xml:space="preserve"> </w:t>
      </w:r>
    </w:p>
  </w:comment>
  <w:comment w:id="364" w:author="HAN" w:date="2023-09-22T11:17:00Z" w:initials="H">
    <w:p w14:paraId="140CBA9E" w14:textId="0BBFEF39" w:rsidR="000A7148" w:rsidRDefault="000A7148">
      <w:pPr>
        <w:pStyle w:val="af0"/>
        <w:rPr>
          <w:rFonts w:hint="eastAsia"/>
          <w:lang w:eastAsia="ko-KR"/>
        </w:rPr>
      </w:pPr>
      <w:r>
        <w:rPr>
          <w:rStyle w:val="af"/>
        </w:rPr>
        <w:annotationRef/>
      </w:r>
      <w:r>
        <w:rPr>
          <w:rFonts w:hint="eastAsia"/>
          <w:lang w:eastAsia="ko-KR"/>
        </w:rPr>
        <w:t>Change</w:t>
      </w:r>
      <w:r>
        <w:rPr>
          <w:lang w:eastAsia="ko-KR"/>
        </w:rPr>
        <w:t>d</w:t>
      </w:r>
      <w:r>
        <w:rPr>
          <w:rFonts w:hint="eastAsia"/>
          <w:lang w:eastAsia="ko-KR"/>
        </w:rPr>
        <w:t xml:space="preserve"> the structure for easy reading</w:t>
      </w:r>
    </w:p>
  </w:comment>
  <w:comment w:id="383" w:author="HAN" w:date="2023-09-22T10:25:00Z" w:initials="H">
    <w:p w14:paraId="584FCBF7" w14:textId="77777777" w:rsidR="009023EE" w:rsidRDefault="009023EE" w:rsidP="009023EE">
      <w:pPr>
        <w:pStyle w:val="af0"/>
        <w:rPr>
          <w:lang w:eastAsia="ko-KR"/>
        </w:rPr>
      </w:pPr>
      <w:r>
        <w:rPr>
          <w:rStyle w:val="af"/>
        </w:rPr>
        <w:annotationRef/>
      </w:r>
      <w:r>
        <w:rPr>
          <w:rFonts w:hint="eastAsia"/>
          <w:lang w:eastAsia="ko-KR"/>
        </w:rPr>
        <w:t xml:space="preserve">It can move the </w:t>
      </w:r>
      <w:r>
        <w:rPr>
          <w:lang w:eastAsia="ko-KR"/>
        </w:rPr>
        <w:t>appendix</w:t>
      </w:r>
    </w:p>
  </w:comment>
  <w:comment w:id="389" w:author="HAN" w:date="2023-09-22T10:25:00Z" w:initials="H">
    <w:p w14:paraId="0850B6BA" w14:textId="77777777" w:rsidR="009023EE" w:rsidRPr="00C34E05" w:rsidRDefault="009023EE" w:rsidP="009023EE">
      <w:pPr>
        <w:pStyle w:val="af0"/>
        <w:rPr>
          <w:lang w:eastAsia="ko-KR"/>
        </w:rPr>
      </w:pPr>
      <w:r>
        <w:rPr>
          <w:rStyle w:val="af"/>
        </w:rPr>
        <w:annotationRef/>
      </w:r>
      <w:r>
        <w:rPr>
          <w:rStyle w:val="af"/>
        </w:rPr>
        <w:annotationRef/>
      </w:r>
      <w:r>
        <w:rPr>
          <w:rFonts w:hint="eastAsia"/>
          <w:lang w:eastAsia="ko-KR"/>
        </w:rPr>
        <w:t xml:space="preserve">It can move the </w:t>
      </w:r>
      <w:r>
        <w:rPr>
          <w:lang w:eastAsia="ko-KR"/>
        </w:rPr>
        <w:t>appendix</w:t>
      </w:r>
    </w:p>
  </w:comment>
  <w:comment w:id="821" w:author="Gewies, Stefan" w:date="2023-09-13T02:50:00Z" w:initials="GS">
    <w:p w14:paraId="182C8F00" w14:textId="0CFB6BB9" w:rsidR="00EF0124" w:rsidRDefault="00EF0124">
      <w:pPr>
        <w:pStyle w:val="af0"/>
      </w:pPr>
      <w:r>
        <w:rPr>
          <w:rStyle w:val="af"/>
        </w:rPr>
        <w:annotationRef/>
      </w:r>
      <w:r>
        <w:t>Generate register of equations</w:t>
      </w:r>
    </w:p>
  </w:comment>
  <w:comment w:id="825" w:author="Gewies, Stefan" w:date="2023-09-15T01:21:00Z" w:initials="GS">
    <w:p w14:paraId="40B874A1" w14:textId="77777777" w:rsidR="00EF0124" w:rsidRDefault="00EF0124" w:rsidP="003038AF">
      <w:pPr>
        <w:pStyle w:val="af0"/>
      </w:pPr>
      <w:r>
        <w:rPr>
          <w:rStyle w:val="af"/>
        </w:rPr>
        <w:annotationRef/>
      </w:r>
      <w:r>
        <w:t>I guess some information is missing.</w:t>
      </w:r>
    </w:p>
    <w:p w14:paraId="7F5F0E84" w14:textId="77777777" w:rsidR="00EF0124" w:rsidRDefault="00EF0124" w:rsidP="003038AF">
      <w:pPr>
        <w:pStyle w:val="af0"/>
      </w:pPr>
    </w:p>
    <w:p w14:paraId="7CBCC979" w14:textId="5975D0CB" w:rsidR="00EF0124" w:rsidRDefault="00EF0124" w:rsidP="003038AF">
      <w:pPr>
        <w:pStyle w:val="af0"/>
      </w:pPr>
      <w:bookmarkStart w:id="826" w:name="_Hlk145633413"/>
      <w:r>
        <w:t>1.</w:t>
      </w:r>
      <w:r>
        <w:tab/>
        <w:t>D-R-Mode coordinate: We cannot expect that we have the coordinate of the D-R-Mode station available. It would be good, if it is broadcasted so that we can add new D-R-Mode stations in the future without having a firmware update of the receiver. Furthermore, I expect spatial decorrelation. So we should be able to decide which is the nearest D-R-Mode station.</w:t>
      </w:r>
    </w:p>
    <w:p w14:paraId="71753B14" w14:textId="52C6A860" w:rsidR="00EF0124" w:rsidRDefault="00EF0124" w:rsidP="003038AF">
      <w:pPr>
        <w:pStyle w:val="af0"/>
      </w:pPr>
      <w:r>
        <w:t>2.</w:t>
      </w:r>
      <w:r>
        <w:tab/>
        <w:t>Indicator for the used Ground Path correction map: The receiver at the D-R-Mode monitor side has to provide corrections for the same phase correction map which is used in the mobile device. KRISO use the term SF+ASF. DLR names it AGDF which includes all effects (atmosphere, ground conductivity, terrain elevation). The D-R-Mode corrections have to refer to a version of the used correction map.</w:t>
      </w:r>
      <w:bookmarkEnd w:id="826"/>
    </w:p>
  </w:comment>
  <w:comment w:id="855" w:author="HAN" w:date="2023-09-22T10:54:00Z" w:initials="H">
    <w:p w14:paraId="5FDC6139" w14:textId="79C1CDA4" w:rsidR="009023EE" w:rsidRDefault="009023EE" w:rsidP="009023EE">
      <w:pPr>
        <w:pStyle w:val="af0"/>
        <w:rPr>
          <w:lang w:eastAsia="ko-KR"/>
        </w:rPr>
      </w:pPr>
      <w:r>
        <w:rPr>
          <w:rStyle w:val="af"/>
        </w:rPr>
        <w:annotationRef/>
      </w:r>
      <w:r>
        <w:rPr>
          <w:lang w:eastAsia="ko-KR"/>
        </w:rPr>
        <w:t>A</w:t>
      </w:r>
      <w:r>
        <w:rPr>
          <w:rFonts w:hint="eastAsia"/>
          <w:lang w:eastAsia="ko-KR"/>
        </w:rPr>
        <w:t>dd</w:t>
      </w:r>
      <w:r w:rsidR="000A7148">
        <w:rPr>
          <w:rFonts w:hint="eastAsia"/>
          <w:lang w:eastAsia="ko-KR"/>
        </w:rPr>
        <w:t>ed</w:t>
      </w:r>
      <w:r>
        <w:rPr>
          <w:rFonts w:hint="eastAsia"/>
          <w:lang w:eastAsia="ko-KR"/>
        </w:rPr>
        <w:t xml:space="preserve"> </w:t>
      </w:r>
      <w:r>
        <w:rPr>
          <w:lang w:eastAsia="ko-KR"/>
        </w:rPr>
        <w:t>the reference of chapter 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DB9C53" w15:done="0"/>
  <w15:commentEx w15:paraId="6D11DD9F" w15:done="0"/>
  <w15:commentEx w15:paraId="140CBA9E" w15:done="0"/>
  <w15:commentEx w15:paraId="584FCBF7" w15:done="0"/>
  <w15:commentEx w15:paraId="0850B6BA" w15:done="0"/>
  <w15:commentEx w15:paraId="182C8F00" w15:done="0"/>
  <w15:commentEx w15:paraId="71753B14" w15:done="0"/>
  <w15:commentEx w15:paraId="5FDC613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8D51" w16cex:dateUtc="2021-10-20T10:42:00Z"/>
  <w16cex:commentExtensible w16cex:durableId="251A823F" w16cex:dateUtc="2021-10-20T14:22:00Z"/>
  <w16cex:commentExtensible w16cex:durableId="251A8240" w16cex:dateUtc="2021-10-20T14:23:00Z"/>
  <w16cex:commentExtensible w16cex:durableId="251A8241" w16cex:dateUtc="2021-10-20T14:23:00Z"/>
  <w16cex:commentExtensible w16cex:durableId="2513F1DC" w16cex:dateUtc="2021-10-15T08:29:00Z"/>
  <w16cex:commentExtensible w16cex:durableId="2513F235" w16cex:dateUtc="2021-10-15T10:27:00Z"/>
  <w16cex:commentExtensible w16cex:durableId="24E5AD52" w16cex:dateUtc="2021-04-05T08:39:00Z"/>
  <w16cex:commentExtensible w16cex:durableId="24E5AD53" w16cex:dateUtc="2021-09-02T13:28:00Z"/>
  <w16cex:commentExtensible w16cex:durableId="2513F1E4" w16cex:dateUtc="2021-10-15T08:32:00Z"/>
  <w16cex:commentExtensible w16cex:durableId="2513F27C" w16cex:dateUtc="2021-10-15T10:28:00Z"/>
  <w16cex:commentExtensible w16cex:durableId="251A0154" w16cex:dateUtc="2021-10-20T00:45:00Z"/>
  <w16cex:commentExtensible w16cex:durableId="2513F1E5" w16cex:dateUtc="2021-10-15T08:34:00Z"/>
  <w16cex:commentExtensible w16cex:durableId="2513F514" w16cex:dateUtc="2021-10-15T10:39:00Z"/>
  <w16cex:commentExtensible w16cex:durableId="251A8242" w16cex:dateUtc="2021-10-20T14:24:00Z"/>
  <w16cex:commentExtensible w16cex:durableId="251A8DE8" w16cex:dateUtc="2021-10-20T10:45:00Z"/>
  <w16cex:commentExtensible w16cex:durableId="250EAF4D" w16cex:dateUtc="2021-10-11T10:40:00Z"/>
  <w16cex:commentExtensible w16cex:durableId="251A8243" w16cex:dateUtc="2021-10-20T14:25:00Z"/>
  <w16cex:commentExtensible w16cex:durableId="251A8EA5" w16cex:dateUtc="2021-10-20T10:48:00Z"/>
  <w16cex:commentExtensible w16cex:durableId="251A8244" w16cex:dateUtc="2021-10-20T14:26:00Z"/>
  <w16cex:commentExtensible w16cex:durableId="251A8ECF" w16cex:dateUtc="2021-10-20T10:49:00Z"/>
  <w16cex:commentExtensible w16cex:durableId="24E5AD54" w16cex:dateUtc="2021-09-02T13:38:00Z"/>
  <w16cex:commentExtensible w16cex:durableId="24E5AD55" w16cex:dateUtc="2021-09-02T13:38:00Z"/>
  <w16cex:commentExtensible w16cex:durableId="24E5AD56" w16cex:dateUtc="2021-09-02T13:39:00Z"/>
  <w16cex:commentExtensible w16cex:durableId="250EB338" w16cex:dateUtc="2021-10-11T10:57:00Z"/>
  <w16cex:commentExtensible w16cex:durableId="2513E601" w16cex:dateUtc="2021-10-15T14:22:00Z"/>
  <w16cex:commentExtensible w16cex:durableId="25133411" w16cex:dateUtc="2021-10-14T20:56:00Z"/>
  <w16cex:commentExtensible w16cex:durableId="2513F709" w16cex:dateUtc="2021-10-15T10:48:00Z"/>
  <w16cex:commentExtensible w16cex:durableId="2513372C" w16cex:dateUtc="2021-10-14T21:09:00Z"/>
  <w16cex:commentExtensible w16cex:durableId="2513F872" w16cex:dateUtc="2021-10-15T10:54:00Z"/>
  <w16cex:commentExtensible w16cex:durableId="25133EAE" w16cex:dateUtc="2021-10-14T21:41:00Z"/>
  <w16cex:commentExtensible w16cex:durableId="2513F8AF" w16cex:dateUtc="2021-10-15T10:55:00Z"/>
  <w16cex:commentExtensible w16cex:durableId="25133FD4" w16cex:dateUtc="2021-10-14T21:46:00Z"/>
  <w16cex:commentExtensible w16cex:durableId="2513394C" w16cex:dateUtc="2021-10-14T21:18:00Z"/>
  <w16cex:commentExtensible w16cex:durableId="25133B21" w16cex:dateUtc="2021-10-14T21:26:00Z"/>
  <w16cex:commentExtensible w16cex:durableId="24E5AD59" w16cex:dateUtc="2021-04-07T15:12:00Z"/>
  <w16cex:commentExtensible w16cex:durableId="24E5BF49" w16cex:dateUtc="2021-09-10T09:26:00Z"/>
  <w16cex:commentExtensible w16cex:durableId="232F71D8" w16cex:dateUtc="2020-10-12T22:22:00Z"/>
  <w16cex:commentExtensible w16cex:durableId="23305149" w16cex:dateUtc="2020-10-13T14:16:00Z"/>
  <w16cex:commentExtensible w16cex:durableId="25140D28" w16cex:dateUtc="2021-10-15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DB9C53" w16cid:durableId="28AF22D6"/>
  <w16cid:commentId w16cid:paraId="6D11DD9F" w16cid:durableId="28A1814C"/>
  <w16cid:commentId w16cid:paraId="0EF2B85E" w16cid:durableId="28AF22EE"/>
  <w16cid:commentId w16cid:paraId="182C8F00" w16cid:durableId="28ABA1E4"/>
  <w16cid:commentId w16cid:paraId="71753B14" w16cid:durableId="28AE2F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E8B01D" w14:textId="77777777" w:rsidR="00227F92" w:rsidRDefault="00227F92">
      <w:r>
        <w:separator/>
      </w:r>
    </w:p>
    <w:p w14:paraId="49B912F0" w14:textId="77777777" w:rsidR="00227F92" w:rsidRDefault="00227F92"/>
  </w:endnote>
  <w:endnote w:type="continuationSeparator" w:id="0">
    <w:p w14:paraId="2F8834C6" w14:textId="77777777" w:rsidR="00227F92" w:rsidRDefault="00227F92">
      <w:r>
        <w:continuationSeparator/>
      </w:r>
    </w:p>
    <w:p w14:paraId="175D5DB5" w14:textId="77777777" w:rsidR="00227F92" w:rsidRDefault="00227F92"/>
  </w:endnote>
  <w:endnote w:type="continuationNotice" w:id="1">
    <w:p w14:paraId="0DF57128" w14:textId="77777777" w:rsidR="00227F92" w:rsidRDefault="00227F9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5C1F2" w14:textId="77777777" w:rsidR="00EF0124" w:rsidRDefault="00EF0124">
    <w:pPr>
      <w:pStyle w:val="a7"/>
      <w:framePr w:wrap="none"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0DE585A" w14:textId="77777777" w:rsidR="00EF0124" w:rsidRDefault="00EF0124">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2CF03CDA" w14:textId="77777777" w:rsidR="00EF0124" w:rsidRDefault="00EF0124">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175B4DF7" w14:textId="77777777" w:rsidR="00EF0124" w:rsidRDefault="00EF0124">
    <w:pPr>
      <w:pStyle w:val="a7"/>
      <w:framePr w:wrap="none" w:vAnchor="text" w:hAnchor="margin" w:xAlign="right" w:y="1"/>
      <w:ind w:right="360"/>
      <w:rPr>
        <w:rStyle w:val="af4"/>
      </w:rPr>
    </w:pPr>
    <w:r>
      <w:rPr>
        <w:rStyle w:val="af4"/>
      </w:rPr>
      <w:fldChar w:fldCharType="begin"/>
    </w:r>
    <w:r>
      <w:rPr>
        <w:rStyle w:val="af4"/>
      </w:rPr>
      <w:instrText xml:space="preserve">PAGE  </w:instrText>
    </w:r>
    <w:r>
      <w:rPr>
        <w:rStyle w:val="af4"/>
      </w:rPr>
      <w:fldChar w:fldCharType="end"/>
    </w:r>
  </w:p>
  <w:p w14:paraId="24CABD3F" w14:textId="77777777" w:rsidR="00EF0124" w:rsidRDefault="00EF0124">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770076" w14:textId="77777777" w:rsidR="00EF0124" w:rsidRDefault="00EF0124">
    <w:pPr>
      <w:pStyle w:val="a7"/>
    </w:pPr>
    <w:r w:rsidRPr="00B873F0">
      <w:rPr>
        <w:noProof/>
        <w:lang w:val="en-US" w:eastAsia="ko-KR"/>
      </w:rPr>
      <mc:AlternateContent>
        <mc:Choice Requires="wps">
          <w:drawing>
            <wp:anchor distT="0" distB="0" distL="114300" distR="114300" simplePos="0" relativeHeight="251649536" behindDoc="0" locked="0" layoutInCell="1" allowOverlap="1" wp14:anchorId="4A4C782A" wp14:editId="72AAC20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E281F2" id="Connecteur droit 11" o:spid="_x0000_s1026" style="position:absolute;left:0;text-align:left;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5D5997EA" w14:textId="77777777" w:rsidR="00EF0124" w:rsidRDefault="00EF0124">
    <w:pPr>
      <w:pStyle w:val="a7"/>
    </w:pPr>
    <w:r w:rsidRPr="00B873F0">
      <w:rPr>
        <w:noProof/>
        <w:lang w:val="en-US" w:eastAsia="ko-KR"/>
      </w:rPr>
      <w:drawing>
        <wp:anchor distT="0" distB="0" distL="114300" distR="114300" simplePos="0" relativeHeight="251648512" behindDoc="1" locked="0" layoutInCell="1" allowOverlap="1" wp14:anchorId="1BE2F139" wp14:editId="6C4CC749">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125DF2C" w14:textId="77777777" w:rsidR="00EF0124" w:rsidRDefault="00EF0124">
    <w:pPr>
      <w:pStyle w:val="a7"/>
    </w:pPr>
  </w:p>
  <w:p w14:paraId="34EF7BCB" w14:textId="77777777" w:rsidR="00EF0124" w:rsidRDefault="00EF0124">
    <w:pPr>
      <w:pStyle w:val="a7"/>
    </w:pPr>
  </w:p>
  <w:p w14:paraId="626CE84C" w14:textId="77777777" w:rsidR="00EF0124" w:rsidRDefault="00EF012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3B191" w14:textId="77777777" w:rsidR="00EF0124" w:rsidRDefault="00EF0124">
    <w:pPr>
      <w:pStyle w:val="Footerlandscape"/>
    </w:pPr>
    <w:r w:rsidRPr="009023EE">
      <w:rPr>
        <w:noProof/>
        <w:lang w:val="en-US" w:eastAsia="ko-KR"/>
      </w:rPr>
      <mc:AlternateContent>
        <mc:Choice Requires="wps">
          <w:drawing>
            <wp:anchor distT="0" distB="0" distL="114300" distR="114300" simplePos="0" relativeHeight="251653632" behindDoc="0" locked="0" layoutInCell="1" allowOverlap="1" wp14:anchorId="5A072DA9" wp14:editId="606F9CD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AADE9D" id="Connecteur droit 11" o:spid="_x0000_s1026" style="position:absolute;left:0;text-align:left;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474FCEC8" w14:textId="4D9F2FE5" w:rsidR="00EF0124" w:rsidRDefault="00EF0124">
    <w:pPr>
      <w:pStyle w:val="Footerlandscape"/>
      <w:rPr>
        <w:rStyle w:val="af4"/>
        <w:szCs w:val="15"/>
        <w:lang w:val="da-DK"/>
      </w:rPr>
    </w:pPr>
    <w:r>
      <w:rPr>
        <w:szCs w:val="15"/>
      </w:rPr>
      <w:fldChar w:fldCharType="begin"/>
    </w:r>
    <w:r>
      <w:rPr>
        <w:szCs w:val="15"/>
        <w:lang w:val="da-DK"/>
      </w:rPr>
      <w:instrText xml:space="preserve"> STYLEREF "Document title" \* MERGEFORMAT </w:instrText>
    </w:r>
    <w:r>
      <w:rPr>
        <w:szCs w:val="15"/>
      </w:rPr>
      <w:fldChar w:fldCharType="separate"/>
    </w:r>
    <w:r>
      <w:rPr>
        <w:b w:val="0"/>
        <w:bCs/>
        <w:noProof/>
        <w:szCs w:val="15"/>
        <w:lang w:val="de-DE"/>
      </w:rPr>
      <w:t>Fehler! Verwenden Sie die Registerkarte 'Start', um Document title dem Text zuzuweisen, der hier angezeigt werden soll.</w:t>
    </w:r>
    <w:r>
      <w:rPr>
        <w:szCs w:val="15"/>
      </w:rPr>
      <w:fldChar w:fldCharType="end"/>
    </w:r>
    <w:r>
      <w:rPr>
        <w:szCs w:val="15"/>
        <w:lang w:val="da-DK"/>
      </w:rPr>
      <w:t xml:space="preserve"> </w:t>
    </w:r>
    <w:r>
      <w:rPr>
        <w:szCs w:val="15"/>
      </w:rPr>
      <w:fldChar w:fldCharType="begin"/>
    </w:r>
    <w:r>
      <w:rPr>
        <w:szCs w:val="15"/>
        <w:lang w:val="da-DK"/>
      </w:rPr>
      <w:instrText xml:space="preserve"> STYLEREF "Document number" \* MERGEFORMAT </w:instrText>
    </w:r>
    <w:r>
      <w:rPr>
        <w:szCs w:val="15"/>
      </w:rPr>
      <w:fldChar w:fldCharType="separate"/>
    </w:r>
    <w:r>
      <w:rPr>
        <w:noProof/>
        <w:szCs w:val="15"/>
        <w:lang w:val="da-DK"/>
      </w:rPr>
      <w:t>DRAFT</w:t>
    </w:r>
    <w:r>
      <w:rPr>
        <w:szCs w:val="15"/>
      </w:rPr>
      <w:fldChar w:fldCharType="end"/>
    </w:r>
    <w:r>
      <w:rPr>
        <w:szCs w:val="15"/>
        <w:lang w:val="da-DK"/>
      </w:rPr>
      <w:t xml:space="preserve"> </w:t>
    </w:r>
    <w:r>
      <w:rPr>
        <w:szCs w:val="15"/>
        <w:lang w:val="da-DK"/>
      </w:rPr>
      <w:t xml:space="preserve">– </w:t>
    </w:r>
    <w:r>
      <w:rPr>
        <w:szCs w:val="15"/>
      </w:rPr>
      <w:fldChar w:fldCharType="begin"/>
    </w:r>
    <w:r>
      <w:rPr>
        <w:szCs w:val="15"/>
        <w:lang w:val="da-DK"/>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5BBCB6F4" w14:textId="4DC5752B" w:rsidR="00EF0124" w:rsidRDefault="00EF0124">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af4"/>
        <w:szCs w:val="15"/>
      </w:rPr>
      <w:fldChar w:fldCharType="begin"/>
    </w:r>
    <w:r>
      <w:rPr>
        <w:rStyle w:val="af4"/>
        <w:szCs w:val="15"/>
      </w:rPr>
      <w:instrText xml:space="preserve">PAGE  </w:instrText>
    </w:r>
    <w:r>
      <w:rPr>
        <w:rStyle w:val="af4"/>
        <w:szCs w:val="15"/>
      </w:rPr>
      <w:fldChar w:fldCharType="separate"/>
    </w:r>
    <w:r>
      <w:rPr>
        <w:rStyle w:val="af4"/>
        <w:noProof/>
        <w:szCs w:val="15"/>
      </w:rPr>
      <w:t>3</w:t>
    </w:r>
    <w:r>
      <w:rPr>
        <w:rStyle w:val="af4"/>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E8943" w14:textId="77777777" w:rsidR="00EF0124" w:rsidRDefault="00EF0124">
    <w:pPr>
      <w:pStyle w:val="a7"/>
      <w:rPr>
        <w:sz w:val="15"/>
        <w:szCs w:val="15"/>
      </w:rPr>
    </w:pPr>
  </w:p>
  <w:p w14:paraId="68B49758" w14:textId="77777777" w:rsidR="00EF0124" w:rsidRDefault="00EF0124">
    <w:pPr>
      <w:pStyle w:val="Footerportrait"/>
    </w:pPr>
  </w:p>
  <w:p w14:paraId="731EFA29" w14:textId="5232FA03" w:rsidR="00EF0124" w:rsidRDefault="00227F92">
    <w:pPr>
      <w:pStyle w:val="Footerportrait"/>
      <w:rPr>
        <w:rStyle w:val="af4"/>
        <w:szCs w:val="15"/>
        <w:lang w:eastAsia="ko-KR"/>
      </w:rPr>
    </w:pPr>
    <w:r>
      <w:fldChar w:fldCharType="begin"/>
    </w:r>
    <w:r>
      <w:rPr>
        <w:lang w:eastAsia="ko-KR"/>
      </w:rPr>
      <w:instrText xml:space="preserve"> STYLEREF "Document type" \* MERGEFORMAT </w:instrText>
    </w:r>
    <w:r>
      <w:fldChar w:fldCharType="separate"/>
    </w:r>
    <w:r w:rsidR="000A7148">
      <w:rPr>
        <w:lang w:eastAsia="ko-KR"/>
      </w:rPr>
      <w:t>IALA Guideline</w:t>
    </w:r>
    <w:r>
      <w:fldChar w:fldCharType="end"/>
    </w:r>
    <w:r w:rsidR="00EF0124">
      <w:rPr>
        <w:lang w:eastAsia="ko-KR"/>
      </w:rPr>
      <w:t xml:space="preserve"> </w:t>
    </w:r>
    <w:r>
      <w:fldChar w:fldCharType="begin"/>
    </w:r>
    <w:r>
      <w:rPr>
        <w:lang w:eastAsia="ko-KR"/>
      </w:rPr>
      <w:instrText xml:space="preserve"> STYLEREF "Document number" \* MERGEFORMAT </w:instrText>
    </w:r>
    <w:r>
      <w:fldChar w:fldCharType="separate"/>
    </w:r>
    <w:r w:rsidR="000A7148">
      <w:rPr>
        <w:lang w:eastAsia="ko-KR"/>
      </w:rPr>
      <w:t>DRAFT</w:t>
    </w:r>
    <w:r>
      <w:fldChar w:fldCharType="end"/>
    </w:r>
    <w:r w:rsidR="00EF0124">
      <w:rPr>
        <w:lang w:eastAsia="ko-KR"/>
      </w:rPr>
      <w:t xml:space="preserve"> – </w:t>
    </w:r>
    <w:r w:rsidR="00EF0124">
      <w:fldChar w:fldCharType="begin"/>
    </w:r>
    <w:r w:rsidR="00EF0124">
      <w:rPr>
        <w:lang w:eastAsia="ko-KR"/>
      </w:rPr>
      <w:instrText xml:space="preserve"> STYLEREF "Document name" \* MERGEFORMAT </w:instrText>
    </w:r>
    <w:r w:rsidR="00EF0124">
      <w:fldChar w:fldCharType="separate"/>
    </w:r>
    <w:r w:rsidR="000A7148">
      <w:rPr>
        <w:rFonts w:hint="eastAsia"/>
        <w:b w:val="0"/>
        <w:bCs/>
        <w:lang w:eastAsia="ko-KR"/>
      </w:rPr>
      <w:t>오류</w:t>
    </w:r>
    <w:r w:rsidR="000A7148">
      <w:rPr>
        <w:rFonts w:hint="eastAsia"/>
        <w:b w:val="0"/>
        <w:bCs/>
        <w:lang w:eastAsia="ko-KR"/>
      </w:rPr>
      <w:t xml:space="preserve">! </w:t>
    </w:r>
    <w:r w:rsidR="000A7148">
      <w:rPr>
        <w:rFonts w:hint="eastAsia"/>
        <w:b w:val="0"/>
        <w:bCs/>
        <w:lang w:eastAsia="ko-KR"/>
      </w:rPr>
      <w:t>지정한</w:t>
    </w:r>
    <w:r w:rsidR="000A7148">
      <w:rPr>
        <w:rFonts w:hint="eastAsia"/>
        <w:b w:val="0"/>
        <w:bCs/>
        <w:lang w:eastAsia="ko-KR"/>
      </w:rPr>
      <w:t xml:space="preserve"> </w:t>
    </w:r>
    <w:r w:rsidR="000A7148">
      <w:rPr>
        <w:rFonts w:hint="eastAsia"/>
        <w:b w:val="0"/>
        <w:bCs/>
        <w:lang w:eastAsia="ko-KR"/>
      </w:rPr>
      <w:t>스타일은</w:t>
    </w:r>
    <w:r w:rsidR="000A7148">
      <w:rPr>
        <w:rFonts w:hint="eastAsia"/>
        <w:b w:val="0"/>
        <w:bCs/>
        <w:lang w:eastAsia="ko-KR"/>
      </w:rPr>
      <w:t xml:space="preserve"> </w:t>
    </w:r>
    <w:r w:rsidR="000A7148">
      <w:rPr>
        <w:rFonts w:hint="eastAsia"/>
        <w:b w:val="0"/>
        <w:bCs/>
        <w:lang w:eastAsia="ko-KR"/>
      </w:rPr>
      <w:t>사용되지</w:t>
    </w:r>
    <w:r w:rsidR="000A7148">
      <w:rPr>
        <w:rFonts w:hint="eastAsia"/>
        <w:b w:val="0"/>
        <w:bCs/>
        <w:lang w:eastAsia="ko-KR"/>
      </w:rPr>
      <w:t xml:space="preserve"> </w:t>
    </w:r>
    <w:r w:rsidR="000A7148">
      <w:rPr>
        <w:rFonts w:hint="eastAsia"/>
        <w:b w:val="0"/>
        <w:bCs/>
        <w:lang w:eastAsia="ko-KR"/>
      </w:rPr>
      <w:t>않습니다</w:t>
    </w:r>
    <w:r w:rsidR="000A7148">
      <w:rPr>
        <w:rFonts w:hint="eastAsia"/>
        <w:b w:val="0"/>
        <w:bCs/>
        <w:lang w:eastAsia="ko-KR"/>
      </w:rPr>
      <w:t>.</w:t>
    </w:r>
    <w:r w:rsidR="00EF0124">
      <w:fldChar w:fldCharType="end"/>
    </w:r>
  </w:p>
  <w:p w14:paraId="066FE604" w14:textId="1CEC41B2" w:rsidR="00EF0124" w:rsidRDefault="00EF0124">
    <w:pPr>
      <w:pStyle w:val="Footerportrait"/>
      <w:rPr>
        <w:lang w:val="fr-FR"/>
      </w:rPr>
    </w:pPr>
    <w:r>
      <w:fldChar w:fldCharType="begin"/>
    </w:r>
    <w:r>
      <w:rPr>
        <w:lang w:val="fr-FR"/>
      </w:rPr>
      <w:instrText xml:space="preserve"> STYLEREF "Edition number" \* MERGEFORMAT </w:instrText>
    </w:r>
    <w:r>
      <w:fldChar w:fldCharType="separate"/>
    </w:r>
    <w:r w:rsidR="000A7148">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0A7148">
      <w:rPr>
        <w:lang w:val="fr-FR"/>
      </w:rPr>
      <w:t>Document date</w:t>
    </w:r>
    <w:r>
      <w:fldChar w:fldCharType="end"/>
    </w:r>
    <w:r>
      <w:rPr>
        <w:lang w:val="fr-FR"/>
      </w:rPr>
      <w:tab/>
      <w:t xml:space="preserve">P </w:t>
    </w:r>
    <w:r>
      <w:rPr>
        <w:rStyle w:val="af4"/>
        <w:szCs w:val="15"/>
      </w:rPr>
      <w:fldChar w:fldCharType="begin"/>
    </w:r>
    <w:r>
      <w:rPr>
        <w:rStyle w:val="af4"/>
        <w:szCs w:val="15"/>
        <w:lang w:val="fr-FR"/>
      </w:rPr>
      <w:instrText xml:space="preserve">PAGE  </w:instrText>
    </w:r>
    <w:r>
      <w:rPr>
        <w:rStyle w:val="af4"/>
        <w:szCs w:val="15"/>
      </w:rPr>
      <w:fldChar w:fldCharType="separate"/>
    </w:r>
    <w:r w:rsidR="000A7148">
      <w:rPr>
        <w:rStyle w:val="af4"/>
        <w:szCs w:val="15"/>
        <w:lang w:val="fr-FR"/>
      </w:rPr>
      <w:t>2</w:t>
    </w:r>
    <w:r>
      <w:rPr>
        <w:rStyle w:val="af4"/>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832C1" w14:textId="77777777" w:rsidR="00EF0124" w:rsidRDefault="00EF0124">
    <w:pPr>
      <w:pStyle w:val="a7"/>
    </w:pPr>
  </w:p>
  <w:p w14:paraId="59AFCEAF" w14:textId="77777777" w:rsidR="00EF0124" w:rsidRDefault="00EF0124">
    <w:pPr>
      <w:pStyle w:val="Footerportrait"/>
    </w:pPr>
  </w:p>
  <w:p w14:paraId="4898EEBC" w14:textId="30598E9C" w:rsidR="00EF0124" w:rsidRDefault="00227F92">
    <w:pPr>
      <w:pStyle w:val="Footerportrait"/>
      <w:rPr>
        <w:rStyle w:val="af4"/>
        <w:szCs w:val="15"/>
        <w:lang w:eastAsia="ko-KR"/>
      </w:rPr>
    </w:pPr>
    <w:r>
      <w:fldChar w:fldCharType="begin"/>
    </w:r>
    <w:r>
      <w:rPr>
        <w:lang w:eastAsia="ko-KR"/>
      </w:rPr>
      <w:instrText xml:space="preserve"> STYLEREF "Document type" \* MERGEFORMAT </w:instrText>
    </w:r>
    <w:r>
      <w:fldChar w:fldCharType="separate"/>
    </w:r>
    <w:r w:rsidR="000A7148">
      <w:rPr>
        <w:lang w:eastAsia="ko-KR"/>
      </w:rPr>
      <w:t>IALA Guideline</w:t>
    </w:r>
    <w:r>
      <w:fldChar w:fldCharType="end"/>
    </w:r>
    <w:r w:rsidR="00EF0124">
      <w:rPr>
        <w:lang w:eastAsia="ko-KR"/>
      </w:rPr>
      <w:t xml:space="preserve"> </w:t>
    </w:r>
    <w:r>
      <w:fldChar w:fldCharType="begin"/>
    </w:r>
    <w:r>
      <w:rPr>
        <w:lang w:eastAsia="ko-KR"/>
      </w:rPr>
      <w:instrText xml:space="preserve"> STYLEREF "Document number" \* MERGEFORMAT </w:instrText>
    </w:r>
    <w:r>
      <w:fldChar w:fldCharType="separate"/>
    </w:r>
    <w:r w:rsidR="000A7148">
      <w:rPr>
        <w:lang w:eastAsia="ko-KR"/>
      </w:rPr>
      <w:t>DRAFT</w:t>
    </w:r>
    <w:r>
      <w:fldChar w:fldCharType="end"/>
    </w:r>
    <w:r w:rsidR="00EF0124">
      <w:rPr>
        <w:lang w:eastAsia="ko-KR"/>
      </w:rPr>
      <w:t xml:space="preserve"> – </w:t>
    </w:r>
    <w:r w:rsidR="00EF0124">
      <w:fldChar w:fldCharType="begin"/>
    </w:r>
    <w:r w:rsidR="00EF0124">
      <w:rPr>
        <w:lang w:eastAsia="ko-KR"/>
      </w:rPr>
      <w:instrText xml:space="preserve"> STYLEREF "Document name" \* MERGEFORMAT </w:instrText>
    </w:r>
    <w:r w:rsidR="00EF0124">
      <w:fldChar w:fldCharType="separate"/>
    </w:r>
    <w:r w:rsidR="000A7148">
      <w:rPr>
        <w:rFonts w:hint="eastAsia"/>
        <w:b w:val="0"/>
        <w:bCs/>
        <w:lang w:eastAsia="ko-KR"/>
      </w:rPr>
      <w:t>오류</w:t>
    </w:r>
    <w:r w:rsidR="000A7148">
      <w:rPr>
        <w:rFonts w:hint="eastAsia"/>
        <w:b w:val="0"/>
        <w:bCs/>
        <w:lang w:eastAsia="ko-KR"/>
      </w:rPr>
      <w:t xml:space="preserve">! </w:t>
    </w:r>
    <w:r w:rsidR="000A7148">
      <w:rPr>
        <w:rFonts w:hint="eastAsia"/>
        <w:b w:val="0"/>
        <w:bCs/>
        <w:lang w:eastAsia="ko-KR"/>
      </w:rPr>
      <w:t>지정한</w:t>
    </w:r>
    <w:r w:rsidR="000A7148">
      <w:rPr>
        <w:rFonts w:hint="eastAsia"/>
        <w:b w:val="0"/>
        <w:bCs/>
        <w:lang w:eastAsia="ko-KR"/>
      </w:rPr>
      <w:t xml:space="preserve"> </w:t>
    </w:r>
    <w:r w:rsidR="000A7148">
      <w:rPr>
        <w:rFonts w:hint="eastAsia"/>
        <w:b w:val="0"/>
        <w:bCs/>
        <w:lang w:eastAsia="ko-KR"/>
      </w:rPr>
      <w:t>스타일은</w:t>
    </w:r>
    <w:r w:rsidR="000A7148">
      <w:rPr>
        <w:rFonts w:hint="eastAsia"/>
        <w:b w:val="0"/>
        <w:bCs/>
        <w:lang w:eastAsia="ko-KR"/>
      </w:rPr>
      <w:t xml:space="preserve"> </w:t>
    </w:r>
    <w:r w:rsidR="000A7148">
      <w:rPr>
        <w:rFonts w:hint="eastAsia"/>
        <w:b w:val="0"/>
        <w:bCs/>
        <w:lang w:eastAsia="ko-KR"/>
      </w:rPr>
      <w:t>사용되지</w:t>
    </w:r>
    <w:r w:rsidR="000A7148">
      <w:rPr>
        <w:rFonts w:hint="eastAsia"/>
        <w:b w:val="0"/>
        <w:bCs/>
        <w:lang w:eastAsia="ko-KR"/>
      </w:rPr>
      <w:t xml:space="preserve"> </w:t>
    </w:r>
    <w:r w:rsidR="000A7148">
      <w:rPr>
        <w:rFonts w:hint="eastAsia"/>
        <w:b w:val="0"/>
        <w:bCs/>
        <w:lang w:eastAsia="ko-KR"/>
      </w:rPr>
      <w:t>않습니다</w:t>
    </w:r>
    <w:r w:rsidR="000A7148">
      <w:rPr>
        <w:rFonts w:hint="eastAsia"/>
        <w:b w:val="0"/>
        <w:bCs/>
        <w:lang w:eastAsia="ko-KR"/>
      </w:rPr>
      <w:t>.</w:t>
    </w:r>
    <w:r w:rsidR="00EF0124">
      <w:fldChar w:fldCharType="end"/>
    </w:r>
  </w:p>
  <w:p w14:paraId="2E0B7000" w14:textId="4B9EF69A" w:rsidR="00EF0124" w:rsidRDefault="000A7148">
    <w:pPr>
      <w:pStyle w:val="Footerportrait"/>
    </w:pPr>
    <w:r>
      <w:fldChar w:fldCharType="begin"/>
    </w:r>
    <w:r>
      <w:instrText xml:space="preserve"> STYLEREF "Edition number" \* MERGEFORMAT </w:instrText>
    </w:r>
    <w:r>
      <w:fldChar w:fldCharType="separate"/>
    </w:r>
    <w:r>
      <w:t>Edition x.x</w:t>
    </w:r>
    <w:r>
      <w:fldChar w:fldCharType="end"/>
    </w:r>
    <w:r w:rsidR="00EF0124">
      <w:tab/>
      <w:t xml:space="preserve">P </w:t>
    </w:r>
    <w:r w:rsidR="00EF0124">
      <w:rPr>
        <w:rStyle w:val="af4"/>
        <w:szCs w:val="15"/>
      </w:rPr>
      <w:fldChar w:fldCharType="begin"/>
    </w:r>
    <w:r w:rsidR="00EF0124">
      <w:rPr>
        <w:rStyle w:val="af4"/>
        <w:szCs w:val="15"/>
      </w:rPr>
      <w:instrText xml:space="preserve">PAGE  </w:instrText>
    </w:r>
    <w:r w:rsidR="00EF0124">
      <w:rPr>
        <w:rStyle w:val="af4"/>
        <w:szCs w:val="15"/>
      </w:rPr>
      <w:fldChar w:fldCharType="separate"/>
    </w:r>
    <w:r>
      <w:rPr>
        <w:rStyle w:val="af4"/>
        <w:szCs w:val="15"/>
      </w:rPr>
      <w:t>3</w:t>
    </w:r>
    <w:r w:rsidR="00EF0124">
      <w:rPr>
        <w:rStyle w:val="af4"/>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D26C" w14:textId="77777777" w:rsidR="00EF0124" w:rsidRDefault="00EF0124">
    <w:pPr>
      <w:pStyle w:val="a7"/>
    </w:pPr>
  </w:p>
  <w:p w14:paraId="5F5D7324" w14:textId="77777777" w:rsidR="00EF0124" w:rsidRDefault="00EF0124">
    <w:pPr>
      <w:pStyle w:val="Footerportrait"/>
    </w:pPr>
  </w:p>
  <w:p w14:paraId="1F171A3A" w14:textId="0ECFF04F" w:rsidR="00EF0124" w:rsidRPr="007F6EA0" w:rsidRDefault="00EF0124">
    <w:pPr>
      <w:pStyle w:val="Footerportrait"/>
      <w:rPr>
        <w:lang w:val="de-DE" w:eastAsia="ko-KR"/>
      </w:rPr>
    </w:pPr>
    <w:r>
      <w:fldChar w:fldCharType="begin"/>
    </w:r>
    <w:r w:rsidRPr="007F6EA0">
      <w:rPr>
        <w:lang w:val="de-DE" w:eastAsia="ko-KR"/>
      </w:rPr>
      <w:instrText xml:space="preserve"> STYLEREF "Document type" \* MERGEFORMAT </w:instrText>
    </w:r>
    <w:r>
      <w:fldChar w:fldCharType="separate"/>
    </w:r>
    <w:r w:rsidR="000A7148">
      <w:rPr>
        <w:lang w:val="de-DE" w:eastAsia="ko-KR"/>
      </w:rPr>
      <w:t>IALA Guideline</w:t>
    </w:r>
    <w:r>
      <w:fldChar w:fldCharType="end"/>
    </w:r>
    <w:r w:rsidRPr="007F6EA0">
      <w:rPr>
        <w:lang w:val="de-DE" w:eastAsia="ko-KR"/>
      </w:rPr>
      <w:t xml:space="preserve"> </w:t>
    </w:r>
    <w:r>
      <w:fldChar w:fldCharType="begin"/>
    </w:r>
    <w:r w:rsidRPr="007F6EA0">
      <w:rPr>
        <w:lang w:val="de-DE" w:eastAsia="ko-KR"/>
      </w:rPr>
      <w:instrText xml:space="preserve"> STYLEREF "Document number" \* MERGEFORMAT </w:instrText>
    </w:r>
    <w:r>
      <w:fldChar w:fldCharType="separate"/>
    </w:r>
    <w:r w:rsidR="000A7148">
      <w:rPr>
        <w:lang w:val="de-DE" w:eastAsia="ko-KR"/>
      </w:rPr>
      <w:t>DRAFT</w:t>
    </w:r>
    <w:r>
      <w:fldChar w:fldCharType="end"/>
    </w:r>
    <w:r w:rsidRPr="007F6EA0">
      <w:rPr>
        <w:lang w:val="de-DE" w:eastAsia="ko-KR"/>
      </w:rPr>
      <w:t xml:space="preserve"> – </w:t>
    </w:r>
    <w:r>
      <w:fldChar w:fldCharType="begin"/>
    </w:r>
    <w:r w:rsidRPr="007F6EA0">
      <w:rPr>
        <w:lang w:val="de-DE" w:eastAsia="ko-KR"/>
      </w:rPr>
      <w:instrText xml:space="preserve"> STYLEREF "Document name" \* MERGEFORMAT </w:instrText>
    </w:r>
    <w:r>
      <w:fldChar w:fldCharType="separate"/>
    </w:r>
    <w:r w:rsidR="000A7148">
      <w:rPr>
        <w:rFonts w:hint="eastAsia"/>
        <w:b w:val="0"/>
        <w:bCs/>
        <w:lang w:eastAsia="ko-KR"/>
      </w:rPr>
      <w:t>오류</w:t>
    </w:r>
    <w:r w:rsidR="000A7148">
      <w:rPr>
        <w:rFonts w:hint="eastAsia"/>
        <w:b w:val="0"/>
        <w:bCs/>
        <w:lang w:eastAsia="ko-KR"/>
      </w:rPr>
      <w:t xml:space="preserve">! </w:t>
    </w:r>
    <w:r w:rsidR="000A7148">
      <w:rPr>
        <w:rFonts w:hint="eastAsia"/>
        <w:b w:val="0"/>
        <w:bCs/>
        <w:lang w:eastAsia="ko-KR"/>
      </w:rPr>
      <w:t>지정한</w:t>
    </w:r>
    <w:r w:rsidR="000A7148">
      <w:rPr>
        <w:rFonts w:hint="eastAsia"/>
        <w:b w:val="0"/>
        <w:bCs/>
        <w:lang w:eastAsia="ko-KR"/>
      </w:rPr>
      <w:t xml:space="preserve"> </w:t>
    </w:r>
    <w:r w:rsidR="000A7148">
      <w:rPr>
        <w:rFonts w:hint="eastAsia"/>
        <w:b w:val="0"/>
        <w:bCs/>
        <w:lang w:eastAsia="ko-KR"/>
      </w:rPr>
      <w:t>스타일은</w:t>
    </w:r>
    <w:r w:rsidR="000A7148">
      <w:rPr>
        <w:rFonts w:hint="eastAsia"/>
        <w:b w:val="0"/>
        <w:bCs/>
        <w:lang w:eastAsia="ko-KR"/>
      </w:rPr>
      <w:t xml:space="preserve"> </w:t>
    </w:r>
    <w:r w:rsidR="000A7148">
      <w:rPr>
        <w:rFonts w:hint="eastAsia"/>
        <w:b w:val="0"/>
        <w:bCs/>
        <w:lang w:eastAsia="ko-KR"/>
      </w:rPr>
      <w:t>사용되지</w:t>
    </w:r>
    <w:r w:rsidR="000A7148">
      <w:rPr>
        <w:rFonts w:hint="eastAsia"/>
        <w:b w:val="0"/>
        <w:bCs/>
        <w:lang w:eastAsia="ko-KR"/>
      </w:rPr>
      <w:t xml:space="preserve"> </w:t>
    </w:r>
    <w:r w:rsidR="000A7148">
      <w:rPr>
        <w:rFonts w:hint="eastAsia"/>
        <w:b w:val="0"/>
        <w:bCs/>
        <w:lang w:eastAsia="ko-KR"/>
      </w:rPr>
      <w:t>않습니다</w:t>
    </w:r>
    <w:r w:rsidR="000A7148">
      <w:rPr>
        <w:rFonts w:hint="eastAsia"/>
        <w:b w:val="0"/>
        <w:bCs/>
        <w:lang w:eastAsia="ko-KR"/>
      </w:rPr>
      <w:t>.</w:t>
    </w:r>
    <w:r>
      <w:fldChar w:fldCharType="end"/>
    </w:r>
    <w:r w:rsidRPr="007F6EA0">
      <w:rPr>
        <w:lang w:val="de-DE" w:eastAsia="ko-KR"/>
      </w:rPr>
      <w:tab/>
    </w:r>
  </w:p>
  <w:p w14:paraId="5455D6FF" w14:textId="01621C61" w:rsidR="00EF0124" w:rsidRDefault="00EF0124">
    <w:pPr>
      <w:pStyle w:val="Footerportrait"/>
      <w:rPr>
        <w:lang w:val="fr-FR"/>
      </w:rPr>
    </w:pPr>
    <w:r>
      <w:fldChar w:fldCharType="begin"/>
    </w:r>
    <w:r>
      <w:rPr>
        <w:lang w:val="fr-FR"/>
      </w:rPr>
      <w:instrText xml:space="preserve"> STYLEREF "Edition number" \* MERGEFORMAT </w:instrText>
    </w:r>
    <w:r>
      <w:fldChar w:fldCharType="separate"/>
    </w:r>
    <w:r w:rsidR="000A7148">
      <w:rPr>
        <w:lang w:val="fr-FR"/>
      </w:rPr>
      <w:t>Edition x.x</w:t>
    </w:r>
    <w:r>
      <w:fldChar w:fldCharType="end"/>
    </w:r>
    <w:r>
      <w:rPr>
        <w:lang w:val="fr-FR"/>
      </w:rPr>
      <w:t xml:space="preserve">  </w:t>
    </w:r>
    <w:r>
      <w:fldChar w:fldCharType="begin"/>
    </w:r>
    <w:r>
      <w:rPr>
        <w:lang w:val="fr-FR"/>
      </w:rPr>
      <w:instrText xml:space="preserve"> STYLEREF "Document date" \* MERGEFORMAT </w:instrText>
    </w:r>
    <w:r>
      <w:fldChar w:fldCharType="separate"/>
    </w:r>
    <w:r w:rsidR="000A7148">
      <w:rPr>
        <w:lang w:val="fr-FR"/>
      </w:rPr>
      <w:t>Document date</w:t>
    </w:r>
    <w:r>
      <w:fldChar w:fldCharType="end"/>
    </w:r>
    <w:r>
      <w:rPr>
        <w:lang w:val="fr-FR"/>
      </w:rPr>
      <w:tab/>
    </w:r>
    <w:r>
      <w:rPr>
        <w:rStyle w:val="af4"/>
        <w:szCs w:val="15"/>
        <w:lang w:val="fr-FR"/>
      </w:rPr>
      <w:t xml:space="preserve">P </w:t>
    </w:r>
    <w:r>
      <w:rPr>
        <w:rStyle w:val="af4"/>
        <w:szCs w:val="15"/>
      </w:rPr>
      <w:fldChar w:fldCharType="begin"/>
    </w:r>
    <w:r>
      <w:rPr>
        <w:rStyle w:val="af4"/>
        <w:szCs w:val="15"/>
        <w:lang w:val="fr-FR"/>
      </w:rPr>
      <w:instrText xml:space="preserve">PAGE  </w:instrText>
    </w:r>
    <w:r>
      <w:rPr>
        <w:rStyle w:val="af4"/>
        <w:szCs w:val="15"/>
      </w:rPr>
      <w:fldChar w:fldCharType="separate"/>
    </w:r>
    <w:r w:rsidR="000A7148">
      <w:rPr>
        <w:rStyle w:val="af4"/>
        <w:szCs w:val="15"/>
        <w:lang w:val="fr-FR"/>
      </w:rPr>
      <w:t>22</w:t>
    </w:r>
    <w:r>
      <w:rPr>
        <w:rStyle w:val="af4"/>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2B790" w14:textId="77777777" w:rsidR="00227F92" w:rsidRDefault="00227F92">
      <w:r>
        <w:separator/>
      </w:r>
    </w:p>
    <w:p w14:paraId="6D58ED58" w14:textId="77777777" w:rsidR="00227F92" w:rsidRDefault="00227F92"/>
  </w:footnote>
  <w:footnote w:type="continuationSeparator" w:id="0">
    <w:p w14:paraId="2B459186" w14:textId="77777777" w:rsidR="00227F92" w:rsidRDefault="00227F92">
      <w:r>
        <w:continuationSeparator/>
      </w:r>
    </w:p>
    <w:p w14:paraId="26EC8C76" w14:textId="77777777" w:rsidR="00227F92" w:rsidRDefault="00227F92"/>
  </w:footnote>
  <w:footnote w:type="continuationNotice" w:id="1">
    <w:p w14:paraId="205DB547" w14:textId="77777777" w:rsidR="00227F92" w:rsidRDefault="00227F9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DFA67" w14:textId="77777777" w:rsidR="00EF0124" w:rsidRDefault="000A7148">
    <w:pPr>
      <w:pStyle w:val="a6"/>
    </w:pPr>
    <w:r>
      <w:rPr>
        <w:noProof/>
      </w:rPr>
      <w:pict w14:anchorId="7A365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0" o:spid="_x0000_s2050" type="#_x0000_t136" style="position:absolute;margin-left:0;margin-top:0;width:571.4pt;height:87.9pt;rotation:315;z-index:-25165772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CD910" w14:textId="77777777" w:rsidR="00EF0124" w:rsidRDefault="000A7148">
    <w:pPr>
      <w:pStyle w:val="a6"/>
    </w:pPr>
    <w:r>
      <w:rPr>
        <w:noProof/>
      </w:rPr>
      <w:pict w14:anchorId="265C63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2" o:spid="_x0000_s2062" type="#_x0000_t136" style="position:absolute;margin-left:0;margin-top:0;width:571.4pt;height:87.9pt;rotation:315;z-index:-25164953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E72A6" w14:textId="77777777" w:rsidR="00EF0124" w:rsidRDefault="000A7148">
    <w:pPr>
      <w:pStyle w:val="a6"/>
    </w:pPr>
    <w:r>
      <w:rPr>
        <w:noProof/>
      </w:rPr>
      <w:pict w14:anchorId="4169A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3" o:spid="_x0000_s2063" type="#_x0000_t136" style="position:absolute;margin-left:0;margin-top:0;width:571.4pt;height:87.9pt;rotation:315;z-index:-25164851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en-US" w:eastAsia="ko-KR"/>
      </w:rPr>
      <w:drawing>
        <wp:anchor distT="0" distB="0" distL="114300" distR="114300" simplePos="0" relativeHeight="251651584" behindDoc="1" locked="0" layoutInCell="1" allowOverlap="1" wp14:anchorId="0D8F4403" wp14:editId="4C30E44E">
          <wp:simplePos x="0" y="0"/>
          <wp:positionH relativeFrom="page">
            <wp:posOffset>6827793</wp:posOffset>
          </wp:positionH>
          <wp:positionV relativeFrom="page">
            <wp:posOffset>4355</wp:posOffset>
          </wp:positionV>
          <wp:extent cx="720000" cy="720000"/>
          <wp:effectExtent l="0" t="0" r="4445" b="4445"/>
          <wp:wrapNone/>
          <wp:docPr id="1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9D824" w14:textId="77777777" w:rsidR="00EF0124" w:rsidRDefault="000A7148">
    <w:pPr>
      <w:pStyle w:val="a6"/>
    </w:pPr>
    <w:r>
      <w:rPr>
        <w:noProof/>
      </w:rPr>
      <w:pict w14:anchorId="0AB36D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71" o:spid="_x0000_s2061" type="#_x0000_t136" style="position:absolute;margin-left:0;margin-top:0;width:571.4pt;height:87.9pt;rotation:315;z-index:-25165056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04494" w14:textId="77777777" w:rsidR="00EF0124" w:rsidRDefault="00EF0124">
    <w:pPr>
      <w:pStyle w:val="a6"/>
      <w:jc w:val="right"/>
    </w:pPr>
    <w:r>
      <w:t>(ENG10-3.1.26.4)</w:t>
    </w:r>
  </w:p>
  <w:p w14:paraId="4383B756" w14:textId="77777777" w:rsidR="00EF0124" w:rsidRDefault="00EF0124">
    <w:pPr>
      <w:pStyle w:val="a6"/>
      <w:jc w:val="right"/>
    </w:pPr>
    <w:r>
      <w:t>ENG12-3.1.23</w:t>
    </w:r>
  </w:p>
  <w:p w14:paraId="2F1D2DD1" w14:textId="77777777" w:rsidR="00EF0124" w:rsidRDefault="00EF0124">
    <w:pPr>
      <w:pStyle w:val="a6"/>
    </w:pPr>
  </w:p>
  <w:p w14:paraId="0D738106" w14:textId="77777777" w:rsidR="00EF0124" w:rsidRDefault="00EF0124">
    <w:pPr>
      <w:pStyle w:val="a6"/>
    </w:pPr>
  </w:p>
  <w:p w14:paraId="23296B58" w14:textId="77777777" w:rsidR="00EF0124" w:rsidRDefault="00EF0124">
    <w:pPr>
      <w:pStyle w:val="a6"/>
    </w:pPr>
  </w:p>
  <w:p w14:paraId="0707D03C" w14:textId="77777777" w:rsidR="00EF0124" w:rsidRDefault="00EF0124">
    <w:pPr>
      <w:pStyle w:val="a6"/>
    </w:pPr>
  </w:p>
  <w:p w14:paraId="51CC494A" w14:textId="77777777" w:rsidR="00EF0124" w:rsidRDefault="00EF0124">
    <w:pPr>
      <w:pStyle w:val="a6"/>
    </w:pPr>
  </w:p>
  <w:p w14:paraId="25247E44" w14:textId="77777777" w:rsidR="00EF0124" w:rsidRDefault="00EF0124">
    <w:pPr>
      <w:pStyle w:val="a6"/>
    </w:pPr>
    <w:r w:rsidRPr="003F736F">
      <w:rPr>
        <w:noProof/>
        <w:lang w:val="en-US" w:eastAsia="ko-KR"/>
      </w:rPr>
      <w:drawing>
        <wp:anchor distT="0" distB="0" distL="114300" distR="114300" simplePos="0" relativeHeight="251656704" behindDoc="1" locked="0" layoutInCell="1" allowOverlap="1" wp14:anchorId="130B8D0D" wp14:editId="3D2EDFCC">
          <wp:simplePos x="0" y="0"/>
          <wp:positionH relativeFrom="page">
            <wp:posOffset>0</wp:posOffset>
          </wp:positionH>
          <wp:positionV relativeFrom="page">
            <wp:posOffset>1411918</wp:posOffset>
          </wp:positionV>
          <wp:extent cx="7555865" cy="2339975"/>
          <wp:effectExtent l="0" t="0" r="6985" b="317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40CBD24" w14:textId="77777777" w:rsidR="00EF0124" w:rsidRDefault="00EF0124">
    <w:pPr>
      <w:pStyle w:val="a6"/>
    </w:pPr>
  </w:p>
  <w:p w14:paraId="77C0B7A9" w14:textId="77777777" w:rsidR="00EF0124" w:rsidRDefault="00EF0124">
    <w:pPr>
      <w:pStyle w:val="a6"/>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17E94" w14:textId="77777777" w:rsidR="00EF0124" w:rsidRDefault="000A7148">
    <w:pPr>
      <w:pStyle w:val="a6"/>
    </w:pPr>
    <w:r>
      <w:rPr>
        <w:noProof/>
      </w:rPr>
      <w:pict w14:anchorId="58862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59" o:spid="_x0000_s2049" type="#_x0000_t136" style="position:absolute;margin-left:0;margin-top:0;width:571.4pt;height:87.9pt;rotation:315;z-index:-25165875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9023EE">
      <w:rPr>
        <w:noProof/>
        <w:lang w:val="en-US" w:eastAsia="ko-KR"/>
      </w:rPr>
      <w:drawing>
        <wp:anchor distT="0" distB="0" distL="114300" distR="114300" simplePos="0" relativeHeight="251652608" behindDoc="1" locked="0" layoutInCell="1" allowOverlap="1" wp14:anchorId="2CE5459D" wp14:editId="72AC60B6">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421D146" w14:textId="77777777" w:rsidR="00EF0124" w:rsidRDefault="00EF0124">
    <w:pPr>
      <w:pStyle w:val="a6"/>
    </w:pPr>
  </w:p>
  <w:p w14:paraId="00665EA6" w14:textId="77777777" w:rsidR="00EF0124" w:rsidRDefault="00EF0124">
    <w:pPr>
      <w:pStyle w:val="a6"/>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1707C" w14:textId="77777777" w:rsidR="00EF0124" w:rsidRDefault="000A7148">
    <w:pPr>
      <w:pStyle w:val="a6"/>
    </w:pPr>
    <w:r>
      <w:rPr>
        <w:noProof/>
      </w:rPr>
      <w:pict w14:anchorId="34E196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3" o:spid="_x0000_s2053" type="#_x0000_t136" style="position:absolute;margin-left:0;margin-top:0;width:571.4pt;height:87.9pt;rotation:315;z-index:-251655680;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D156A" w14:textId="77777777" w:rsidR="00EF0124" w:rsidRDefault="000A7148">
    <w:pPr>
      <w:pStyle w:val="a6"/>
    </w:pPr>
    <w:r>
      <w:rPr>
        <w:noProof/>
      </w:rPr>
      <w:pict w14:anchorId="4D5428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4" o:spid="_x0000_s2054" type="#_x0000_t136" style="position:absolute;margin-left:0;margin-top:0;width:571.4pt;height:87.9pt;rotation:315;z-index:-251654656;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en-US" w:eastAsia="ko-KR"/>
      </w:rPr>
      <w:drawing>
        <wp:anchor distT="0" distB="0" distL="114300" distR="114300" simplePos="0" relativeHeight="251647488" behindDoc="1" locked="0" layoutInCell="1" allowOverlap="1" wp14:anchorId="30B45802" wp14:editId="11A11B1F">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DBB5B2D" w14:textId="77777777" w:rsidR="00EF0124" w:rsidRDefault="00EF0124">
    <w:pPr>
      <w:pStyle w:val="a6"/>
    </w:pPr>
  </w:p>
  <w:p w14:paraId="67A594C1" w14:textId="77777777" w:rsidR="00EF0124" w:rsidRDefault="00EF0124">
    <w:pPr>
      <w:pStyle w:val="a6"/>
    </w:pPr>
  </w:p>
  <w:p w14:paraId="56488DEC" w14:textId="77777777" w:rsidR="00EF0124" w:rsidRDefault="00EF0124">
    <w:pPr>
      <w:pStyle w:val="a6"/>
    </w:pPr>
  </w:p>
  <w:p w14:paraId="38798075" w14:textId="77777777" w:rsidR="00EF0124" w:rsidRDefault="00EF0124">
    <w:pPr>
      <w:pStyle w:val="a6"/>
    </w:pPr>
  </w:p>
  <w:p w14:paraId="2841EDA9" w14:textId="77777777" w:rsidR="00EF0124" w:rsidRDefault="00EF0124">
    <w:pPr>
      <w:pStyle w:val="Contents"/>
    </w:pPr>
    <w:r>
      <w:t>DOCUMENT HISTORY</w:t>
    </w:r>
  </w:p>
  <w:p w14:paraId="0447281E" w14:textId="77777777" w:rsidR="00EF0124" w:rsidRDefault="00EF0124">
    <w:pPr>
      <w:pStyle w:val="a6"/>
    </w:pPr>
  </w:p>
  <w:p w14:paraId="38DAB175" w14:textId="77777777" w:rsidR="00EF0124" w:rsidRDefault="00EF0124">
    <w:pPr>
      <w:pStyle w:val="a6"/>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E954E" w14:textId="77777777" w:rsidR="00EF0124" w:rsidRDefault="000A7148">
    <w:pPr>
      <w:pStyle w:val="a6"/>
    </w:pPr>
    <w:r>
      <w:rPr>
        <w:noProof/>
      </w:rPr>
      <w:pict w14:anchorId="6C9A38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2" o:spid="_x0000_s2052" type="#_x0000_t136" style="position:absolute;margin-left:0;margin-top:0;width:571.4pt;height:87.9pt;rotation:315;z-index:-25165670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4992E" w14:textId="77777777" w:rsidR="00EF0124" w:rsidRDefault="000A7148">
    <w:pPr>
      <w:pStyle w:val="a6"/>
    </w:pPr>
    <w:r>
      <w:rPr>
        <w:noProof/>
      </w:rPr>
      <w:pict w14:anchorId="736E92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6" o:spid="_x0000_s2056" type="#_x0000_t136" style="position:absolute;margin-left:0;margin-top:0;width:571.4pt;height:87.9pt;rotation:315;z-index:-251652608;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E9961" w14:textId="77777777" w:rsidR="00EF0124" w:rsidRDefault="000A7148">
    <w:pPr>
      <w:pStyle w:val="a6"/>
    </w:pPr>
    <w:r>
      <w:rPr>
        <w:noProof/>
      </w:rPr>
      <w:pict w14:anchorId="7400B3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7" o:spid="_x0000_s2057" type="#_x0000_t136" style="position:absolute;margin-left:0;margin-top:0;width:571.4pt;height:87.9pt;rotation:315;z-index:-251651584;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en-US" w:eastAsia="ko-KR"/>
      </w:rPr>
      <w:drawing>
        <wp:anchor distT="0" distB="0" distL="114300" distR="114300" simplePos="0" relativeHeight="251650560" behindDoc="1" locked="0" layoutInCell="1" allowOverlap="1" wp14:anchorId="59E6C70C" wp14:editId="056F0163">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CFEE725" w14:textId="77777777" w:rsidR="00EF0124" w:rsidRDefault="00EF0124">
    <w:pPr>
      <w:pStyle w:val="a6"/>
    </w:pPr>
  </w:p>
  <w:p w14:paraId="79F64629" w14:textId="77777777" w:rsidR="00EF0124" w:rsidRDefault="00EF0124">
    <w:pPr>
      <w:pStyle w:val="a6"/>
    </w:pPr>
  </w:p>
  <w:p w14:paraId="77EE9D49" w14:textId="77777777" w:rsidR="00EF0124" w:rsidRDefault="00EF0124">
    <w:pPr>
      <w:pStyle w:val="a6"/>
    </w:pPr>
  </w:p>
  <w:p w14:paraId="1814E63E" w14:textId="77777777" w:rsidR="00EF0124" w:rsidRDefault="00EF0124">
    <w:pPr>
      <w:pStyle w:val="a6"/>
    </w:pPr>
  </w:p>
  <w:p w14:paraId="74D1A193" w14:textId="77777777" w:rsidR="00EF0124" w:rsidRDefault="00EF0124">
    <w:pPr>
      <w:pStyle w:val="Contents"/>
    </w:pPr>
    <w:r>
      <w:t>CONTENTS</w:t>
    </w:r>
  </w:p>
  <w:p w14:paraId="2930886D" w14:textId="77777777" w:rsidR="00EF0124" w:rsidRDefault="00EF0124">
    <w:pPr>
      <w:pStyle w:val="a6"/>
      <w:spacing w:line="140" w:lineRule="exact"/>
    </w:pPr>
  </w:p>
  <w:p w14:paraId="45EE9989" w14:textId="77777777" w:rsidR="00EF0124" w:rsidRDefault="00EF0124">
    <w:pPr>
      <w:pStyle w:val="a6"/>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AB8C1" w14:textId="77777777" w:rsidR="00EF0124" w:rsidRDefault="000A7148">
    <w:pPr>
      <w:pStyle w:val="a6"/>
    </w:pPr>
    <w:r>
      <w:rPr>
        <w:noProof/>
      </w:rPr>
      <w:pict w14:anchorId="0E94E7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9398865" o:spid="_x0000_s2055" type="#_x0000_t136" style="position:absolute;margin-left:0;margin-top:0;width:571.4pt;height:87.9pt;rotation:315;z-index:-251653632;mso-position-horizontal:center;mso-position-horizontal-relative:margin;mso-position-vertical:center;mso-position-vertical-relative:margin" o:allowincell="f" fillcolor="silver" stroked="f">
          <v:fill opacity=".5"/>
          <v:textpath style="font-family:&quot;Calibri&quot;;font-size:1pt" string="IALA working paper"/>
          <w10:wrap anchorx="margin" anchory="margin"/>
        </v:shape>
      </w:pict>
    </w:r>
    <w:r w:rsidR="00EF0124" w:rsidRPr="00B873F0">
      <w:rPr>
        <w:noProof/>
        <w:lang w:val="en-US" w:eastAsia="ko-KR"/>
      </w:rPr>
      <w:drawing>
        <wp:anchor distT="0" distB="0" distL="114300" distR="114300" simplePos="0" relativeHeight="251655680" behindDoc="1" locked="0" layoutInCell="1" allowOverlap="1" wp14:anchorId="0178ED4E" wp14:editId="17347566">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CE768B" w14:textId="77777777" w:rsidR="00EF0124" w:rsidRDefault="00EF0124">
    <w:pPr>
      <w:pStyle w:val="a6"/>
    </w:pPr>
  </w:p>
  <w:p w14:paraId="16A66F57" w14:textId="77777777" w:rsidR="00EF0124" w:rsidRDefault="00EF0124">
    <w:pPr>
      <w:pStyle w:val="a6"/>
    </w:pPr>
  </w:p>
  <w:p w14:paraId="0A0A22F7" w14:textId="77777777" w:rsidR="00EF0124" w:rsidRDefault="00EF0124">
    <w:pPr>
      <w:pStyle w:val="a6"/>
    </w:pPr>
  </w:p>
  <w:p w14:paraId="41EC26B6" w14:textId="77777777" w:rsidR="00EF0124" w:rsidRDefault="00EF0124">
    <w:pPr>
      <w:pStyle w:val="a6"/>
    </w:pPr>
  </w:p>
  <w:p w14:paraId="1B95EAD0" w14:textId="77777777" w:rsidR="00EF0124" w:rsidRDefault="00EF0124">
    <w:pPr>
      <w:pStyle w:val="Contents"/>
    </w:pPr>
    <w:r>
      <w:t>CONTENTS</w:t>
    </w:r>
  </w:p>
  <w:p w14:paraId="615DE71B" w14:textId="77777777" w:rsidR="00EF0124" w:rsidRDefault="00EF0124">
    <w:pPr>
      <w:pStyle w:val="a6"/>
    </w:pPr>
  </w:p>
  <w:p w14:paraId="6A77E3D4" w14:textId="77777777" w:rsidR="00EF0124" w:rsidRDefault="00EF0124">
    <w:pPr>
      <w:pStyle w:val="a6"/>
      <w:spacing w:line="140" w:lineRule="exact"/>
    </w:pPr>
  </w:p>
  <w:p w14:paraId="146C20DF" w14:textId="77777777" w:rsidR="00EF0124" w:rsidRDefault="00EF0124">
    <w:pPr>
      <w:pStyle w:val="a6"/>
    </w:pPr>
    <w:r w:rsidRPr="00B873F0">
      <w:rPr>
        <w:noProof/>
        <w:lang w:val="en-US" w:eastAsia="ko-KR"/>
      </w:rPr>
      <w:drawing>
        <wp:anchor distT="0" distB="0" distL="114300" distR="114300" simplePos="0" relativeHeight="251654656" behindDoc="1" locked="0" layoutInCell="1" allowOverlap="1" wp14:anchorId="5288760A" wp14:editId="58253483">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a"/>
      <w:lvlText w:val="%1."/>
      <w:lvlJc w:val="left"/>
      <w:pPr>
        <w:tabs>
          <w:tab w:val="num" w:pos="360"/>
        </w:tabs>
        <w:ind w:left="360" w:hanging="360"/>
      </w:pPr>
    </w:lvl>
  </w:abstractNum>
  <w:abstractNum w:abstractNumId="1" w15:restartNumberingAfterBreak="0">
    <w:nsid w:val="00237601"/>
    <w:multiLevelType w:val="multilevel"/>
    <w:tmpl w:val="34E0FA9C"/>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BC2A241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4A6A2422"/>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951109"/>
    <w:multiLevelType w:val="hybridMultilevel"/>
    <w:tmpl w:val="7ABCF8EC"/>
    <w:lvl w:ilvl="0" w:tplc="4E70A99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8"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6E33ADB"/>
    <w:multiLevelType w:val="multilevel"/>
    <w:tmpl w:val="8A5ED1F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7A251DC"/>
    <w:multiLevelType w:val="hybridMultilevel"/>
    <w:tmpl w:val="D57214E0"/>
    <w:lvl w:ilvl="0" w:tplc="04070001">
      <w:start w:val="1"/>
      <w:numFmt w:val="bullet"/>
      <w:lvlText w:val=""/>
      <w:lvlJc w:val="left"/>
      <w:pPr>
        <w:ind w:left="765" w:hanging="360"/>
      </w:pPr>
      <w:rPr>
        <w:rFonts w:ascii="Symbol" w:hAnsi="Symbol" w:hint="default"/>
      </w:rPr>
    </w:lvl>
    <w:lvl w:ilvl="1" w:tplc="04070019">
      <w:start w:val="1"/>
      <w:numFmt w:val="lowerLetter"/>
      <w:lvlText w:val="%2."/>
      <w:lvlJc w:val="left"/>
      <w:pPr>
        <w:ind w:left="1485" w:hanging="360"/>
      </w:pPr>
    </w:lvl>
    <w:lvl w:ilvl="2" w:tplc="0407001B">
      <w:start w:val="1"/>
      <w:numFmt w:val="lowerRoman"/>
      <w:lvlText w:val="%3."/>
      <w:lvlJc w:val="right"/>
      <w:pPr>
        <w:ind w:left="2205" w:hanging="180"/>
      </w:pPr>
    </w:lvl>
    <w:lvl w:ilvl="3" w:tplc="0407000F">
      <w:start w:val="1"/>
      <w:numFmt w:val="decimal"/>
      <w:lvlText w:val="%4."/>
      <w:lvlJc w:val="left"/>
      <w:pPr>
        <w:ind w:left="2925" w:hanging="360"/>
      </w:pPr>
    </w:lvl>
    <w:lvl w:ilvl="4" w:tplc="04070019">
      <w:start w:val="1"/>
      <w:numFmt w:val="lowerLetter"/>
      <w:lvlText w:val="%5."/>
      <w:lvlJc w:val="left"/>
      <w:pPr>
        <w:ind w:left="3645" w:hanging="360"/>
      </w:pPr>
    </w:lvl>
    <w:lvl w:ilvl="5" w:tplc="0407001B">
      <w:start w:val="1"/>
      <w:numFmt w:val="lowerRoman"/>
      <w:lvlText w:val="%6."/>
      <w:lvlJc w:val="right"/>
      <w:pPr>
        <w:ind w:left="4365" w:hanging="180"/>
      </w:pPr>
    </w:lvl>
    <w:lvl w:ilvl="6" w:tplc="0407000F">
      <w:start w:val="1"/>
      <w:numFmt w:val="decimal"/>
      <w:lvlText w:val="%7."/>
      <w:lvlJc w:val="left"/>
      <w:pPr>
        <w:ind w:left="5085" w:hanging="360"/>
      </w:pPr>
    </w:lvl>
    <w:lvl w:ilvl="7" w:tplc="04070019">
      <w:start w:val="1"/>
      <w:numFmt w:val="lowerLetter"/>
      <w:lvlText w:val="%8."/>
      <w:lvlJc w:val="left"/>
      <w:pPr>
        <w:ind w:left="5805" w:hanging="360"/>
      </w:pPr>
    </w:lvl>
    <w:lvl w:ilvl="8" w:tplc="0407001B">
      <w:start w:val="1"/>
      <w:numFmt w:val="lowerRoman"/>
      <w:lvlText w:val="%9."/>
      <w:lvlJc w:val="right"/>
      <w:pPr>
        <w:ind w:left="6525" w:hanging="180"/>
      </w:pPr>
    </w:lvl>
  </w:abstractNum>
  <w:abstractNum w:abstractNumId="11" w15:restartNumberingAfterBreak="0">
    <w:nsid w:val="186212A0"/>
    <w:multiLevelType w:val="hybridMultilevel"/>
    <w:tmpl w:val="58D40E08"/>
    <w:lvl w:ilvl="0" w:tplc="091859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9A1740F"/>
    <w:multiLevelType w:val="multilevel"/>
    <w:tmpl w:val="5784D49E"/>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C02027"/>
    <w:multiLevelType w:val="hybridMultilevel"/>
    <w:tmpl w:val="6552869C"/>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AD58C7"/>
    <w:multiLevelType w:val="hybridMultilevel"/>
    <w:tmpl w:val="34C85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02B57E1"/>
    <w:multiLevelType w:val="hybridMultilevel"/>
    <w:tmpl w:val="C05C1CFE"/>
    <w:lvl w:ilvl="0" w:tplc="BCE4F500">
      <w:start w:val="5"/>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4245C5"/>
    <w:multiLevelType w:val="multilevel"/>
    <w:tmpl w:val="2954F62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4D52E97"/>
    <w:multiLevelType w:val="hybridMultilevel"/>
    <w:tmpl w:val="40D6C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54A4879"/>
    <w:multiLevelType w:val="multilevel"/>
    <w:tmpl w:val="04090023"/>
    <w:styleLink w:val="a0"/>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8C0877"/>
    <w:multiLevelType w:val="hybridMultilevel"/>
    <w:tmpl w:val="BAC81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33D412C0"/>
    <w:multiLevelType w:val="hybridMultilevel"/>
    <w:tmpl w:val="ED2662E8"/>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5" w15:restartNumberingAfterBreak="0">
    <w:nsid w:val="35A40BA9"/>
    <w:multiLevelType w:val="multilevel"/>
    <w:tmpl w:val="88D61C96"/>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6D1281F"/>
    <w:multiLevelType w:val="hybridMultilevel"/>
    <w:tmpl w:val="CD76C50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376301AE"/>
    <w:multiLevelType w:val="multilevel"/>
    <w:tmpl w:val="F1C0D62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9790992"/>
    <w:multiLevelType w:val="hybridMultilevel"/>
    <w:tmpl w:val="35069F3A"/>
    <w:lvl w:ilvl="0" w:tplc="747AEA16">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A2A20ED"/>
    <w:multiLevelType w:val="hybridMultilevel"/>
    <w:tmpl w:val="B73E69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3D966146"/>
    <w:multiLevelType w:val="multilevel"/>
    <w:tmpl w:val="4C1C46D8"/>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590560E"/>
    <w:multiLevelType w:val="multilevel"/>
    <w:tmpl w:val="5900E81C"/>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1D5852"/>
    <w:multiLevelType w:val="hybridMultilevel"/>
    <w:tmpl w:val="12C46B90"/>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5" w15:restartNumberingAfterBreak="0">
    <w:nsid w:val="4FAB230B"/>
    <w:multiLevelType w:val="hybridMultilevel"/>
    <w:tmpl w:val="16702066"/>
    <w:lvl w:ilvl="0" w:tplc="5C3E54F8">
      <w:start w:val="1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1520039"/>
    <w:multiLevelType w:val="hybridMultilevel"/>
    <w:tmpl w:val="65CA56F0"/>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7" w15:restartNumberingAfterBreak="0">
    <w:nsid w:val="51B55D23"/>
    <w:multiLevelType w:val="multilevel"/>
    <w:tmpl w:val="A36E1D10"/>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53B45686"/>
    <w:multiLevelType w:val="hybridMultilevel"/>
    <w:tmpl w:val="4348A9DC"/>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3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5A151C0E"/>
    <w:multiLevelType w:val="hybridMultilevel"/>
    <w:tmpl w:val="58D40E08"/>
    <w:lvl w:ilvl="0" w:tplc="091859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5D1241D2"/>
    <w:multiLevelType w:val="multilevel"/>
    <w:tmpl w:val="0D0E0C22"/>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DFB3E54"/>
    <w:multiLevelType w:val="hybridMultilevel"/>
    <w:tmpl w:val="C91CF534"/>
    <w:lvl w:ilvl="0" w:tplc="0407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45" w15:restartNumberingAfterBreak="0">
    <w:nsid w:val="67AB4D84"/>
    <w:multiLevelType w:val="multilevel"/>
    <w:tmpl w:val="90F8FFD8"/>
    <w:lvl w:ilvl="0">
      <w:start w:val="1"/>
      <w:numFmt w:val="decimal"/>
      <w:pStyle w:val="1"/>
      <w:lvlText w:val="%1."/>
      <w:lvlJc w:val="left"/>
      <w:pPr>
        <w:tabs>
          <w:tab w:val="num" w:pos="0"/>
        </w:tabs>
        <w:ind w:left="709" w:hanging="709"/>
      </w:pPr>
      <w:rPr>
        <w:rFonts w:asciiTheme="minorHAnsi" w:hAnsiTheme="minorHAnsi" w:hint="default"/>
        <w:b/>
        <w:i w:val="0"/>
        <w:color w:val="407EC9"/>
        <w:sz w:val="28"/>
      </w:rPr>
    </w:lvl>
    <w:lvl w:ilvl="1">
      <w:start w:val="1"/>
      <w:numFmt w:val="decimal"/>
      <w:pStyle w:val="2"/>
      <w:lvlText w:val="%1.%2."/>
      <w:lvlJc w:val="left"/>
      <w:pPr>
        <w:tabs>
          <w:tab w:val="num" w:pos="0"/>
        </w:tabs>
        <w:ind w:left="851" w:hanging="851"/>
      </w:pPr>
      <w:rPr>
        <w:rFonts w:asciiTheme="minorHAnsi" w:hAnsiTheme="minorHAnsi" w:hint="default"/>
        <w:b/>
        <w:i w:val="0"/>
        <w:color w:val="407EC9"/>
        <w:sz w:val="24"/>
      </w:rPr>
    </w:lvl>
    <w:lvl w:ilvl="2">
      <w:start w:val="1"/>
      <w:numFmt w:val="decimal"/>
      <w:pStyle w:val="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D8F601E"/>
    <w:multiLevelType w:val="hybridMultilevel"/>
    <w:tmpl w:val="3858D4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EC43291"/>
    <w:multiLevelType w:val="hybridMultilevel"/>
    <w:tmpl w:val="108065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09C7285"/>
    <w:multiLevelType w:val="hybridMultilevel"/>
    <w:tmpl w:val="36605BDE"/>
    <w:lvl w:ilvl="0" w:tplc="31F266F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72FB44F9"/>
    <w:multiLevelType w:val="multilevel"/>
    <w:tmpl w:val="97760A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7B65365"/>
    <w:multiLevelType w:val="hybridMultilevel"/>
    <w:tmpl w:val="B48ABCF6"/>
    <w:lvl w:ilvl="0" w:tplc="82FA250E">
      <w:start w:val="1"/>
      <w:numFmt w:val="decimal"/>
      <w:pStyle w:val="List1"/>
      <w:lvlText w:val="%1"/>
      <w:lvlJc w:val="left"/>
      <w:pPr>
        <w:tabs>
          <w:tab w:val="num" w:pos="0"/>
        </w:tabs>
        <w:ind w:left="567" w:hanging="567"/>
      </w:pPr>
      <w:rPr>
        <w:rFonts w:asciiTheme="minorHAnsi" w:hAnsiTheme="minorHAnsi" w:hint="default"/>
        <w:b w:val="0"/>
        <w:i w:val="0"/>
        <w:sz w:val="22"/>
      </w:rPr>
    </w:lvl>
    <w:lvl w:ilvl="1" w:tplc="CC5A2E92">
      <w:start w:val="1"/>
      <w:numFmt w:val="lowerLetter"/>
      <w:pStyle w:val="Lista"/>
      <w:lvlText w:val="%2"/>
      <w:lvlJc w:val="left"/>
      <w:pPr>
        <w:tabs>
          <w:tab w:val="num" w:pos="0"/>
        </w:tabs>
        <w:ind w:left="1134" w:hanging="567"/>
      </w:pPr>
      <w:rPr>
        <w:rFonts w:asciiTheme="minorHAnsi" w:hAnsiTheme="minorHAnsi" w:hint="default"/>
        <w:b w:val="0"/>
        <w:i w:val="0"/>
        <w:sz w:val="22"/>
      </w:rPr>
    </w:lvl>
    <w:lvl w:ilvl="2" w:tplc="F0521710">
      <w:start w:val="1"/>
      <w:numFmt w:val="lowerRoman"/>
      <w:pStyle w:val="Listi"/>
      <w:lvlText w:val="%3"/>
      <w:lvlJc w:val="left"/>
      <w:pPr>
        <w:ind w:left="567" w:firstLine="567"/>
      </w:pPr>
      <w:rPr>
        <w:rFonts w:asciiTheme="minorHAnsi" w:hAnsiTheme="minorHAnsi" w:hint="default"/>
        <w:b w:val="0"/>
        <w:i w:val="0"/>
        <w:sz w:val="20"/>
      </w:rPr>
    </w:lvl>
    <w:lvl w:ilvl="3" w:tplc="0ADC16A0">
      <w:start w:val="1"/>
      <w:numFmt w:val="decimal"/>
      <w:lvlText w:val="(%4)"/>
      <w:lvlJc w:val="left"/>
      <w:pPr>
        <w:ind w:left="1440" w:hanging="360"/>
      </w:pPr>
      <w:rPr>
        <w:rFonts w:hint="default"/>
      </w:rPr>
    </w:lvl>
    <w:lvl w:ilvl="4" w:tplc="45E6EF6A">
      <w:start w:val="1"/>
      <w:numFmt w:val="lowerLetter"/>
      <w:lvlText w:val="(%5)"/>
      <w:lvlJc w:val="left"/>
      <w:pPr>
        <w:ind w:left="1800" w:hanging="360"/>
      </w:pPr>
      <w:rPr>
        <w:rFonts w:hint="default"/>
      </w:rPr>
    </w:lvl>
    <w:lvl w:ilvl="5" w:tplc="4B846E6E">
      <w:start w:val="1"/>
      <w:numFmt w:val="lowerRoman"/>
      <w:lvlText w:val="(%6)"/>
      <w:lvlJc w:val="left"/>
      <w:pPr>
        <w:ind w:left="2160" w:hanging="360"/>
      </w:pPr>
      <w:rPr>
        <w:rFonts w:hint="default"/>
      </w:rPr>
    </w:lvl>
    <w:lvl w:ilvl="6" w:tplc="C958D09E">
      <w:start w:val="1"/>
      <w:numFmt w:val="decimal"/>
      <w:lvlText w:val="%7."/>
      <w:lvlJc w:val="left"/>
      <w:pPr>
        <w:ind w:left="2520" w:hanging="360"/>
      </w:pPr>
      <w:rPr>
        <w:rFonts w:hint="default"/>
      </w:rPr>
    </w:lvl>
    <w:lvl w:ilvl="7" w:tplc="BD68BEC4">
      <w:start w:val="1"/>
      <w:numFmt w:val="lowerLetter"/>
      <w:lvlText w:val="%8."/>
      <w:lvlJc w:val="left"/>
      <w:pPr>
        <w:ind w:left="2880" w:hanging="360"/>
      </w:pPr>
      <w:rPr>
        <w:rFonts w:hint="default"/>
      </w:rPr>
    </w:lvl>
    <w:lvl w:ilvl="8" w:tplc="F44C93E0">
      <w:start w:val="1"/>
      <w:numFmt w:val="lowerRoman"/>
      <w:lvlText w:val="%9."/>
      <w:lvlJc w:val="left"/>
      <w:pPr>
        <w:ind w:left="3240" w:hanging="360"/>
      </w:pPr>
      <w:rPr>
        <w:rFonts w:hint="default"/>
      </w:rPr>
    </w:lvl>
  </w:abstractNum>
  <w:abstractNum w:abstractNumId="5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D6A1BF6"/>
    <w:multiLevelType w:val="hybridMultilevel"/>
    <w:tmpl w:val="EBA6D0F2"/>
    <w:lvl w:ilvl="0" w:tplc="04070001">
      <w:start w:val="1"/>
      <w:numFmt w:val="bullet"/>
      <w:lvlText w:val=""/>
      <w:lvlJc w:val="left"/>
      <w:pPr>
        <w:ind w:left="765" w:hanging="360"/>
      </w:pPr>
      <w:rPr>
        <w:rFonts w:ascii="Symbol" w:hAnsi="Symbol" w:hint="default"/>
      </w:rPr>
    </w:lvl>
    <w:lvl w:ilvl="1" w:tplc="04070003" w:tentative="1">
      <w:start w:val="1"/>
      <w:numFmt w:val="bullet"/>
      <w:lvlText w:val="o"/>
      <w:lvlJc w:val="left"/>
      <w:pPr>
        <w:ind w:left="1485" w:hanging="360"/>
      </w:pPr>
      <w:rPr>
        <w:rFonts w:ascii="Courier New" w:hAnsi="Courier New" w:cs="Courier New" w:hint="default"/>
      </w:rPr>
    </w:lvl>
    <w:lvl w:ilvl="2" w:tplc="04070005" w:tentative="1">
      <w:start w:val="1"/>
      <w:numFmt w:val="bullet"/>
      <w:lvlText w:val=""/>
      <w:lvlJc w:val="left"/>
      <w:pPr>
        <w:ind w:left="2205" w:hanging="360"/>
      </w:pPr>
      <w:rPr>
        <w:rFonts w:ascii="Wingdings" w:hAnsi="Wingdings" w:hint="default"/>
      </w:rPr>
    </w:lvl>
    <w:lvl w:ilvl="3" w:tplc="04070001" w:tentative="1">
      <w:start w:val="1"/>
      <w:numFmt w:val="bullet"/>
      <w:lvlText w:val=""/>
      <w:lvlJc w:val="left"/>
      <w:pPr>
        <w:ind w:left="2925" w:hanging="360"/>
      </w:pPr>
      <w:rPr>
        <w:rFonts w:ascii="Symbol" w:hAnsi="Symbol" w:hint="default"/>
      </w:rPr>
    </w:lvl>
    <w:lvl w:ilvl="4" w:tplc="04070003" w:tentative="1">
      <w:start w:val="1"/>
      <w:numFmt w:val="bullet"/>
      <w:lvlText w:val="o"/>
      <w:lvlJc w:val="left"/>
      <w:pPr>
        <w:ind w:left="3645" w:hanging="360"/>
      </w:pPr>
      <w:rPr>
        <w:rFonts w:ascii="Courier New" w:hAnsi="Courier New" w:cs="Courier New" w:hint="default"/>
      </w:rPr>
    </w:lvl>
    <w:lvl w:ilvl="5" w:tplc="04070005" w:tentative="1">
      <w:start w:val="1"/>
      <w:numFmt w:val="bullet"/>
      <w:lvlText w:val=""/>
      <w:lvlJc w:val="left"/>
      <w:pPr>
        <w:ind w:left="4365" w:hanging="360"/>
      </w:pPr>
      <w:rPr>
        <w:rFonts w:ascii="Wingdings" w:hAnsi="Wingdings" w:hint="default"/>
      </w:rPr>
    </w:lvl>
    <w:lvl w:ilvl="6" w:tplc="04070001" w:tentative="1">
      <w:start w:val="1"/>
      <w:numFmt w:val="bullet"/>
      <w:lvlText w:val=""/>
      <w:lvlJc w:val="left"/>
      <w:pPr>
        <w:ind w:left="5085" w:hanging="360"/>
      </w:pPr>
      <w:rPr>
        <w:rFonts w:ascii="Symbol" w:hAnsi="Symbol" w:hint="default"/>
      </w:rPr>
    </w:lvl>
    <w:lvl w:ilvl="7" w:tplc="04070003" w:tentative="1">
      <w:start w:val="1"/>
      <w:numFmt w:val="bullet"/>
      <w:lvlText w:val="o"/>
      <w:lvlJc w:val="left"/>
      <w:pPr>
        <w:ind w:left="5805" w:hanging="360"/>
      </w:pPr>
      <w:rPr>
        <w:rFonts w:ascii="Courier New" w:hAnsi="Courier New" w:cs="Courier New" w:hint="default"/>
      </w:rPr>
    </w:lvl>
    <w:lvl w:ilvl="8" w:tplc="04070005" w:tentative="1">
      <w:start w:val="1"/>
      <w:numFmt w:val="bullet"/>
      <w:lvlText w:val=""/>
      <w:lvlJc w:val="left"/>
      <w:pPr>
        <w:ind w:left="6525" w:hanging="360"/>
      </w:pPr>
      <w:rPr>
        <w:rFonts w:ascii="Wingdings" w:hAnsi="Wingdings" w:hint="default"/>
      </w:rPr>
    </w:lvl>
  </w:abstractNum>
  <w:num w:numId="1">
    <w:abstractNumId w:val="33"/>
  </w:num>
  <w:num w:numId="2">
    <w:abstractNumId w:val="53"/>
  </w:num>
  <w:num w:numId="3">
    <w:abstractNumId w:val="7"/>
  </w:num>
  <w:num w:numId="4">
    <w:abstractNumId w:val="27"/>
  </w:num>
  <w:num w:numId="5">
    <w:abstractNumId w:val="21"/>
  </w:num>
  <w:num w:numId="6">
    <w:abstractNumId w:val="19"/>
  </w:num>
  <w:num w:numId="7">
    <w:abstractNumId w:val="31"/>
  </w:num>
  <w:num w:numId="8">
    <w:abstractNumId w:val="6"/>
  </w:num>
  <w:num w:numId="9">
    <w:abstractNumId w:val="17"/>
  </w:num>
  <w:num w:numId="10">
    <w:abstractNumId w:val="22"/>
  </w:num>
  <w:num w:numId="11">
    <w:abstractNumId w:val="3"/>
  </w:num>
  <w:num w:numId="12">
    <w:abstractNumId w:val="32"/>
  </w:num>
  <w:num w:numId="13">
    <w:abstractNumId w:val="0"/>
  </w:num>
  <w:num w:numId="14">
    <w:abstractNumId w:val="45"/>
  </w:num>
  <w:num w:numId="15">
    <w:abstractNumId w:val="50"/>
  </w:num>
  <w:num w:numId="16">
    <w:abstractNumId w:val="14"/>
  </w:num>
  <w:num w:numId="17">
    <w:abstractNumId w:val="12"/>
  </w:num>
  <w:num w:numId="18">
    <w:abstractNumId w:val="51"/>
  </w:num>
  <w:num w:numId="19">
    <w:abstractNumId w:val="30"/>
  </w:num>
  <w:num w:numId="20">
    <w:abstractNumId w:val="2"/>
  </w:num>
  <w:num w:numId="21">
    <w:abstractNumId w:val="9"/>
  </w:num>
  <w:num w:numId="22">
    <w:abstractNumId w:val="40"/>
  </w:num>
  <w:num w:numId="23">
    <w:abstractNumId w:val="8"/>
  </w:num>
  <w:num w:numId="24">
    <w:abstractNumId w:val="52"/>
  </w:num>
  <w:num w:numId="25">
    <w:abstractNumId w:val="1"/>
  </w:num>
  <w:num w:numId="26">
    <w:abstractNumId w:val="25"/>
  </w:num>
  <w:num w:numId="27">
    <w:abstractNumId w:val="20"/>
  </w:num>
  <w:num w:numId="28">
    <w:abstractNumId w:val="39"/>
  </w:num>
  <w:num w:numId="29">
    <w:abstractNumId w:val="42"/>
  </w:num>
  <w:num w:numId="30">
    <w:abstractNumId w:val="4"/>
  </w:num>
  <w:num w:numId="31">
    <w:abstractNumId w:val="10"/>
  </w:num>
  <w:num w:numId="32">
    <w:abstractNumId w:val="47"/>
  </w:num>
  <w:num w:numId="33">
    <w:abstractNumId w:val="41"/>
  </w:num>
  <w:num w:numId="34">
    <w:abstractNumId w:val="43"/>
  </w:num>
  <w:num w:numId="35">
    <w:abstractNumId w:val="13"/>
  </w:num>
  <w:num w:numId="36">
    <w:abstractNumId w:val="36"/>
  </w:num>
  <w:num w:numId="37">
    <w:abstractNumId w:val="24"/>
  </w:num>
  <w:num w:numId="38">
    <w:abstractNumId w:val="34"/>
  </w:num>
  <w:num w:numId="39">
    <w:abstractNumId w:val="11"/>
  </w:num>
  <w:num w:numId="40">
    <w:abstractNumId w:val="38"/>
  </w:num>
  <w:num w:numId="41">
    <w:abstractNumId w:val="29"/>
  </w:num>
  <w:num w:numId="42">
    <w:abstractNumId w:val="46"/>
  </w:num>
  <w:num w:numId="43">
    <w:abstractNumId w:val="48"/>
  </w:num>
  <w:num w:numId="44">
    <w:abstractNumId w:val="16"/>
  </w:num>
  <w:num w:numId="45">
    <w:abstractNumId w:val="18"/>
  </w:num>
  <w:num w:numId="46">
    <w:abstractNumId w:val="44"/>
    <w:lvlOverride w:ilvl="0">
      <w:startOverride w:val="1"/>
    </w:lvlOverride>
  </w:num>
  <w:num w:numId="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6"/>
  </w:num>
  <w:num w:numId="49">
    <w:abstractNumId w:val="5"/>
  </w:num>
  <w:num w:numId="50">
    <w:abstractNumId w:val="28"/>
  </w:num>
  <w:num w:numId="51">
    <w:abstractNumId w:val="54"/>
  </w:num>
  <w:num w:numId="52">
    <w:abstractNumId w:val="35"/>
  </w:num>
  <w:num w:numId="53">
    <w:abstractNumId w:val="49"/>
  </w:num>
  <w:num w:numId="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num>
  <w:num w:numId="71">
    <w:abstractNumId w:val="45"/>
  </w:num>
  <w:num w:numId="7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4"/>
    <w:lvlOverride w:ilvl="0">
      <w:startOverride w:val="1"/>
    </w:lvlOverride>
  </w:num>
  <w:num w:numId="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5"/>
  </w:num>
  <w:num w:numId="76">
    <w:abstractNumId w:val="15"/>
  </w:num>
  <w:num w:numId="77">
    <w:abstractNumId w:val="23"/>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wies, Stefan">
    <w15:presenceInfo w15:providerId="None" w15:userId="Gewies, Stefan"/>
  </w15:person>
  <w15:person w15:author="HAN">
    <w15:presenceInfo w15:providerId="Windows Live" w15:userId="626b82cf5c39d9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de-DE" w:vendorID="64" w:dllVersion="6" w:nlCheck="1" w:checkStyle="0"/>
  <w:activeWritingStyle w:appName="MSWord" w:lang="en-GB" w:vendorID="64" w:dllVersion="4096" w:nlCheck="1" w:checkStyle="0"/>
  <w:activeWritingStyle w:appName="MSWord" w:lang="en-GB" w:vendorID="64" w:dllVersion="0"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ko-KR" w:vendorID="64" w:dllVersion="131077" w:nlCheck="1" w:checkStyle="1"/>
  <w:activeWritingStyle w:appName="MSWord" w:lang="en-GB" w:vendorID="2" w:dllVersion="6" w:checkStyle="0"/>
  <w:activeWritingStyle w:appName="MSWord" w:lang="da-DK" w:vendorID="22" w:dllVersion="513" w:checkStyle="1"/>
  <w:activeWritingStyle w:appName="MSWord" w:lang="sv-SE" w:vendorID="22" w:dllVersion="513" w:checkStyle="1"/>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4"/>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75"/>
    <w:rsid w:val="00001EFB"/>
    <w:rsid w:val="00003916"/>
    <w:rsid w:val="000061BC"/>
    <w:rsid w:val="000228A3"/>
    <w:rsid w:val="00025900"/>
    <w:rsid w:val="00034515"/>
    <w:rsid w:val="000373DC"/>
    <w:rsid w:val="00040A38"/>
    <w:rsid w:val="00045318"/>
    <w:rsid w:val="000518C0"/>
    <w:rsid w:val="00061990"/>
    <w:rsid w:val="00061C6E"/>
    <w:rsid w:val="0006311E"/>
    <w:rsid w:val="000722E4"/>
    <w:rsid w:val="00074091"/>
    <w:rsid w:val="00091130"/>
    <w:rsid w:val="000917CA"/>
    <w:rsid w:val="000A7148"/>
    <w:rsid w:val="000B3BD5"/>
    <w:rsid w:val="000B5F34"/>
    <w:rsid w:val="000D4C35"/>
    <w:rsid w:val="000D60AF"/>
    <w:rsid w:val="000D72F4"/>
    <w:rsid w:val="000F32E4"/>
    <w:rsid w:val="001212A5"/>
    <w:rsid w:val="00124A83"/>
    <w:rsid w:val="001326D6"/>
    <w:rsid w:val="001339A0"/>
    <w:rsid w:val="00136813"/>
    <w:rsid w:val="00140E2F"/>
    <w:rsid w:val="00150D1B"/>
    <w:rsid w:val="0016490E"/>
    <w:rsid w:val="001802A0"/>
    <w:rsid w:val="00180F8D"/>
    <w:rsid w:val="00181EAC"/>
    <w:rsid w:val="001935BA"/>
    <w:rsid w:val="001979C7"/>
    <w:rsid w:val="001B0A62"/>
    <w:rsid w:val="001B18D6"/>
    <w:rsid w:val="001B6B21"/>
    <w:rsid w:val="001C567C"/>
    <w:rsid w:val="001D0B56"/>
    <w:rsid w:val="001D6B2F"/>
    <w:rsid w:val="001E42D6"/>
    <w:rsid w:val="001E5657"/>
    <w:rsid w:val="001E7A67"/>
    <w:rsid w:val="00203B2E"/>
    <w:rsid w:val="0021272B"/>
    <w:rsid w:val="00213DE8"/>
    <w:rsid w:val="002210BC"/>
    <w:rsid w:val="0022252D"/>
    <w:rsid w:val="00227F92"/>
    <w:rsid w:val="0023131E"/>
    <w:rsid w:val="002319FC"/>
    <w:rsid w:val="00233F73"/>
    <w:rsid w:val="00240D19"/>
    <w:rsid w:val="00243497"/>
    <w:rsid w:val="00255F7F"/>
    <w:rsid w:val="00294A38"/>
    <w:rsid w:val="002C3C61"/>
    <w:rsid w:val="002C4C2B"/>
    <w:rsid w:val="002C689C"/>
    <w:rsid w:val="002E0250"/>
    <w:rsid w:val="002E364E"/>
    <w:rsid w:val="002E51A7"/>
    <w:rsid w:val="00302E3B"/>
    <w:rsid w:val="003038AF"/>
    <w:rsid w:val="003060CA"/>
    <w:rsid w:val="003177E7"/>
    <w:rsid w:val="00322037"/>
    <w:rsid w:val="00322426"/>
    <w:rsid w:val="0032292A"/>
    <w:rsid w:val="00326857"/>
    <w:rsid w:val="00332DC9"/>
    <w:rsid w:val="00335B9C"/>
    <w:rsid w:val="00336115"/>
    <w:rsid w:val="00337B99"/>
    <w:rsid w:val="0034216D"/>
    <w:rsid w:val="0034524E"/>
    <w:rsid w:val="00347BD5"/>
    <w:rsid w:val="00347EE9"/>
    <w:rsid w:val="00350F08"/>
    <w:rsid w:val="00354F74"/>
    <w:rsid w:val="00355628"/>
    <w:rsid w:val="00356561"/>
    <w:rsid w:val="00357326"/>
    <w:rsid w:val="00362A30"/>
    <w:rsid w:val="00377788"/>
    <w:rsid w:val="00386D57"/>
    <w:rsid w:val="00391660"/>
    <w:rsid w:val="003B0A28"/>
    <w:rsid w:val="003B464B"/>
    <w:rsid w:val="003B7F52"/>
    <w:rsid w:val="003C071B"/>
    <w:rsid w:val="003D185B"/>
    <w:rsid w:val="003E09F6"/>
    <w:rsid w:val="003E6287"/>
    <w:rsid w:val="003E725C"/>
    <w:rsid w:val="003F736F"/>
    <w:rsid w:val="004042E2"/>
    <w:rsid w:val="0040457C"/>
    <w:rsid w:val="00411F72"/>
    <w:rsid w:val="004136F7"/>
    <w:rsid w:val="00413A22"/>
    <w:rsid w:val="00427C1E"/>
    <w:rsid w:val="0043440D"/>
    <w:rsid w:val="00437202"/>
    <w:rsid w:val="00442170"/>
    <w:rsid w:val="0044399C"/>
    <w:rsid w:val="004456F5"/>
    <w:rsid w:val="0045093B"/>
    <w:rsid w:val="00463E3F"/>
    <w:rsid w:val="00464D76"/>
    <w:rsid w:val="004679FF"/>
    <w:rsid w:val="00494854"/>
    <w:rsid w:val="004A54D7"/>
    <w:rsid w:val="004A5803"/>
    <w:rsid w:val="004B4707"/>
    <w:rsid w:val="004C15F3"/>
    <w:rsid w:val="004C2782"/>
    <w:rsid w:val="004D3E9F"/>
    <w:rsid w:val="004D7C42"/>
    <w:rsid w:val="004E3018"/>
    <w:rsid w:val="004F0937"/>
    <w:rsid w:val="004F1829"/>
    <w:rsid w:val="004F2E6E"/>
    <w:rsid w:val="004F6A4E"/>
    <w:rsid w:val="004F7A5E"/>
    <w:rsid w:val="00507803"/>
    <w:rsid w:val="00524F9D"/>
    <w:rsid w:val="00531A3B"/>
    <w:rsid w:val="00533028"/>
    <w:rsid w:val="00535D3B"/>
    <w:rsid w:val="0054699E"/>
    <w:rsid w:val="00560DAC"/>
    <w:rsid w:val="0057259C"/>
    <w:rsid w:val="00574110"/>
    <w:rsid w:val="00577870"/>
    <w:rsid w:val="00583095"/>
    <w:rsid w:val="00593EDE"/>
    <w:rsid w:val="0059662C"/>
    <w:rsid w:val="005A4D48"/>
    <w:rsid w:val="005A5B91"/>
    <w:rsid w:val="005B258C"/>
    <w:rsid w:val="005B7EA0"/>
    <w:rsid w:val="005C2069"/>
    <w:rsid w:val="005D1D7C"/>
    <w:rsid w:val="005D4AAD"/>
    <w:rsid w:val="005D7626"/>
    <w:rsid w:val="005E0337"/>
    <w:rsid w:val="0060005C"/>
    <w:rsid w:val="0060256C"/>
    <w:rsid w:val="00613C3A"/>
    <w:rsid w:val="00621DEC"/>
    <w:rsid w:val="00626F6C"/>
    <w:rsid w:val="006317DF"/>
    <w:rsid w:val="0063561F"/>
    <w:rsid w:val="00635858"/>
    <w:rsid w:val="00642A08"/>
    <w:rsid w:val="006434D4"/>
    <w:rsid w:val="006448FE"/>
    <w:rsid w:val="0065705A"/>
    <w:rsid w:val="00662C60"/>
    <w:rsid w:val="006705A0"/>
    <w:rsid w:val="006715F7"/>
    <w:rsid w:val="006730AE"/>
    <w:rsid w:val="006809C8"/>
    <w:rsid w:val="00680E4E"/>
    <w:rsid w:val="006934F2"/>
    <w:rsid w:val="006940AB"/>
    <w:rsid w:val="00694548"/>
    <w:rsid w:val="006C5349"/>
    <w:rsid w:val="006D2B42"/>
    <w:rsid w:val="006E5F52"/>
    <w:rsid w:val="006E654E"/>
    <w:rsid w:val="006F3227"/>
    <w:rsid w:val="006F3F87"/>
    <w:rsid w:val="00700E44"/>
    <w:rsid w:val="00704E57"/>
    <w:rsid w:val="00710C7A"/>
    <w:rsid w:val="00712088"/>
    <w:rsid w:val="007236BD"/>
    <w:rsid w:val="00740266"/>
    <w:rsid w:val="007405B7"/>
    <w:rsid w:val="0074307F"/>
    <w:rsid w:val="007437CF"/>
    <w:rsid w:val="0074682A"/>
    <w:rsid w:val="007469CB"/>
    <w:rsid w:val="0074725A"/>
    <w:rsid w:val="00747F95"/>
    <w:rsid w:val="007548CC"/>
    <w:rsid w:val="00771B9D"/>
    <w:rsid w:val="00775403"/>
    <w:rsid w:val="007911EB"/>
    <w:rsid w:val="00794D2C"/>
    <w:rsid w:val="0079562D"/>
    <w:rsid w:val="00796F0B"/>
    <w:rsid w:val="007B1C49"/>
    <w:rsid w:val="007B7479"/>
    <w:rsid w:val="007B7512"/>
    <w:rsid w:val="007C2E47"/>
    <w:rsid w:val="007D11ED"/>
    <w:rsid w:val="007D5175"/>
    <w:rsid w:val="007E1871"/>
    <w:rsid w:val="007E693B"/>
    <w:rsid w:val="007E6DDF"/>
    <w:rsid w:val="007F65C2"/>
    <w:rsid w:val="007F6EA0"/>
    <w:rsid w:val="007F7C3E"/>
    <w:rsid w:val="00801951"/>
    <w:rsid w:val="00802B31"/>
    <w:rsid w:val="00815654"/>
    <w:rsid w:val="00826328"/>
    <w:rsid w:val="00827438"/>
    <w:rsid w:val="0084318E"/>
    <w:rsid w:val="008504A2"/>
    <w:rsid w:val="0085195A"/>
    <w:rsid w:val="00856531"/>
    <w:rsid w:val="0086430B"/>
    <w:rsid w:val="00871F1A"/>
    <w:rsid w:val="00872F37"/>
    <w:rsid w:val="008902D8"/>
    <w:rsid w:val="00896D55"/>
    <w:rsid w:val="008A1BBD"/>
    <w:rsid w:val="008A24EA"/>
    <w:rsid w:val="008A62C5"/>
    <w:rsid w:val="008B0D7C"/>
    <w:rsid w:val="008B44CB"/>
    <w:rsid w:val="008B7094"/>
    <w:rsid w:val="008C7DA3"/>
    <w:rsid w:val="008D62B1"/>
    <w:rsid w:val="008D70DC"/>
    <w:rsid w:val="008F049F"/>
    <w:rsid w:val="008F2623"/>
    <w:rsid w:val="008F680A"/>
    <w:rsid w:val="009023EE"/>
    <w:rsid w:val="00906E47"/>
    <w:rsid w:val="00910302"/>
    <w:rsid w:val="00924112"/>
    <w:rsid w:val="00935638"/>
    <w:rsid w:val="0094273A"/>
    <w:rsid w:val="009456BE"/>
    <w:rsid w:val="00946B1E"/>
    <w:rsid w:val="00951B7C"/>
    <w:rsid w:val="00961201"/>
    <w:rsid w:val="00963370"/>
    <w:rsid w:val="00971ED2"/>
    <w:rsid w:val="009757B3"/>
    <w:rsid w:val="009771B8"/>
    <w:rsid w:val="009802EB"/>
    <w:rsid w:val="00984DD9"/>
    <w:rsid w:val="00991BBB"/>
    <w:rsid w:val="009933D5"/>
    <w:rsid w:val="009A05EE"/>
    <w:rsid w:val="009B4D8D"/>
    <w:rsid w:val="009B5E3D"/>
    <w:rsid w:val="009C33D2"/>
    <w:rsid w:val="009C3CFC"/>
    <w:rsid w:val="009E4826"/>
    <w:rsid w:val="009E6162"/>
    <w:rsid w:val="009F64E3"/>
    <w:rsid w:val="00A055F1"/>
    <w:rsid w:val="00A163A6"/>
    <w:rsid w:val="00A1781E"/>
    <w:rsid w:val="00A36398"/>
    <w:rsid w:val="00A42D64"/>
    <w:rsid w:val="00A474C6"/>
    <w:rsid w:val="00A50276"/>
    <w:rsid w:val="00A6035D"/>
    <w:rsid w:val="00A63C13"/>
    <w:rsid w:val="00A67079"/>
    <w:rsid w:val="00A7424D"/>
    <w:rsid w:val="00A7768B"/>
    <w:rsid w:val="00A907A1"/>
    <w:rsid w:val="00A95C36"/>
    <w:rsid w:val="00AB014D"/>
    <w:rsid w:val="00AB0FE7"/>
    <w:rsid w:val="00AB1D8A"/>
    <w:rsid w:val="00AC321B"/>
    <w:rsid w:val="00AD0E19"/>
    <w:rsid w:val="00AD4F92"/>
    <w:rsid w:val="00AE0D81"/>
    <w:rsid w:val="00AF3B77"/>
    <w:rsid w:val="00AF5401"/>
    <w:rsid w:val="00AF66AC"/>
    <w:rsid w:val="00B07795"/>
    <w:rsid w:val="00B214F7"/>
    <w:rsid w:val="00B24862"/>
    <w:rsid w:val="00B258BB"/>
    <w:rsid w:val="00B273D1"/>
    <w:rsid w:val="00B311CE"/>
    <w:rsid w:val="00B35186"/>
    <w:rsid w:val="00B404F9"/>
    <w:rsid w:val="00B4361D"/>
    <w:rsid w:val="00B5142B"/>
    <w:rsid w:val="00B526D2"/>
    <w:rsid w:val="00B714C1"/>
    <w:rsid w:val="00B8188C"/>
    <w:rsid w:val="00B873F0"/>
    <w:rsid w:val="00B87574"/>
    <w:rsid w:val="00BA6C1B"/>
    <w:rsid w:val="00BB3427"/>
    <w:rsid w:val="00BB4BA2"/>
    <w:rsid w:val="00BB62B3"/>
    <w:rsid w:val="00BC0EB1"/>
    <w:rsid w:val="00BC1158"/>
    <w:rsid w:val="00BC76CA"/>
    <w:rsid w:val="00BD3709"/>
    <w:rsid w:val="00BD3FB2"/>
    <w:rsid w:val="00BE10B5"/>
    <w:rsid w:val="00BE58B3"/>
    <w:rsid w:val="00C0573C"/>
    <w:rsid w:val="00C1000F"/>
    <w:rsid w:val="00C209C1"/>
    <w:rsid w:val="00C26B28"/>
    <w:rsid w:val="00C346AB"/>
    <w:rsid w:val="00C43333"/>
    <w:rsid w:val="00C46F1A"/>
    <w:rsid w:val="00C77FFD"/>
    <w:rsid w:val="00C84EC1"/>
    <w:rsid w:val="00C8604D"/>
    <w:rsid w:val="00C94852"/>
    <w:rsid w:val="00CA529C"/>
    <w:rsid w:val="00CA7A48"/>
    <w:rsid w:val="00CC5253"/>
    <w:rsid w:val="00CD6892"/>
    <w:rsid w:val="00CE3ACC"/>
    <w:rsid w:val="00D0360D"/>
    <w:rsid w:val="00D07E5A"/>
    <w:rsid w:val="00D1018F"/>
    <w:rsid w:val="00D10A11"/>
    <w:rsid w:val="00D139AD"/>
    <w:rsid w:val="00D218E8"/>
    <w:rsid w:val="00D35345"/>
    <w:rsid w:val="00D372AF"/>
    <w:rsid w:val="00D37666"/>
    <w:rsid w:val="00D42BC3"/>
    <w:rsid w:val="00D64808"/>
    <w:rsid w:val="00D675D0"/>
    <w:rsid w:val="00D72B35"/>
    <w:rsid w:val="00D827D0"/>
    <w:rsid w:val="00D82D3C"/>
    <w:rsid w:val="00D84CEC"/>
    <w:rsid w:val="00D96596"/>
    <w:rsid w:val="00DA4E28"/>
    <w:rsid w:val="00DA5DD4"/>
    <w:rsid w:val="00DB3542"/>
    <w:rsid w:val="00E02822"/>
    <w:rsid w:val="00E06C72"/>
    <w:rsid w:val="00E118DD"/>
    <w:rsid w:val="00E201C1"/>
    <w:rsid w:val="00E21FBA"/>
    <w:rsid w:val="00E249F3"/>
    <w:rsid w:val="00E30E2C"/>
    <w:rsid w:val="00E30E67"/>
    <w:rsid w:val="00E35130"/>
    <w:rsid w:val="00E55910"/>
    <w:rsid w:val="00E62E8F"/>
    <w:rsid w:val="00E62EB1"/>
    <w:rsid w:val="00E724F7"/>
    <w:rsid w:val="00E74457"/>
    <w:rsid w:val="00E75B48"/>
    <w:rsid w:val="00E91FD0"/>
    <w:rsid w:val="00E9609F"/>
    <w:rsid w:val="00EA7886"/>
    <w:rsid w:val="00EB7C0A"/>
    <w:rsid w:val="00ED109E"/>
    <w:rsid w:val="00ED30A1"/>
    <w:rsid w:val="00ED3BC5"/>
    <w:rsid w:val="00EE2AB6"/>
    <w:rsid w:val="00EF0124"/>
    <w:rsid w:val="00EF0662"/>
    <w:rsid w:val="00EF0C91"/>
    <w:rsid w:val="00EF7AAE"/>
    <w:rsid w:val="00F13926"/>
    <w:rsid w:val="00F228CB"/>
    <w:rsid w:val="00F3151C"/>
    <w:rsid w:val="00F31644"/>
    <w:rsid w:val="00F34BB9"/>
    <w:rsid w:val="00F36F5E"/>
    <w:rsid w:val="00F50660"/>
    <w:rsid w:val="00F517A5"/>
    <w:rsid w:val="00F61A6A"/>
    <w:rsid w:val="00F67C64"/>
    <w:rsid w:val="00F80500"/>
    <w:rsid w:val="00F8569D"/>
    <w:rsid w:val="00F875D8"/>
    <w:rsid w:val="00F90B3E"/>
    <w:rsid w:val="00F976F3"/>
    <w:rsid w:val="00FA0556"/>
    <w:rsid w:val="00FA4517"/>
    <w:rsid w:val="00FB3549"/>
    <w:rsid w:val="00FB7866"/>
    <w:rsid w:val="00FC6F3C"/>
    <w:rsid w:val="00FD2632"/>
    <w:rsid w:val="00FE1B61"/>
    <w:rsid w:val="00FE7720"/>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6E7AAFC7"/>
  <w15:docId w15:val="{382E701F-BF8C-4C4D-827C-02E734E08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pPr>
      <w:spacing w:after="0" w:line="216" w:lineRule="atLeast"/>
    </w:pPr>
    <w:rPr>
      <w:sz w:val="18"/>
      <w:lang w:val="en-GB"/>
    </w:rPr>
  </w:style>
  <w:style w:type="paragraph" w:styleId="1">
    <w:name w:val="heading 1"/>
    <w:basedOn w:val="a1"/>
    <w:next w:val="Heading1separatationline"/>
    <w:link w:val="1Char"/>
    <w:uiPriority w:val="9"/>
    <w:qFormat/>
    <w:pPr>
      <w:keepNext/>
      <w:keepLines/>
      <w:numPr>
        <w:numId w:val="14"/>
      </w:numPr>
      <w:spacing w:before="240" w:line="240" w:lineRule="atLeast"/>
      <w:outlineLvl w:val="0"/>
    </w:pPr>
    <w:rPr>
      <w:rFonts w:asciiTheme="majorHAnsi" w:eastAsiaTheme="majorEastAsia" w:hAnsiTheme="majorHAnsi" w:cstheme="majorBidi"/>
      <w:b/>
      <w:bCs/>
      <w:caps/>
      <w:color w:val="407EC9"/>
      <w:sz w:val="28"/>
      <w:szCs w:val="24"/>
    </w:rPr>
  </w:style>
  <w:style w:type="paragraph" w:styleId="2">
    <w:name w:val="heading 2"/>
    <w:basedOn w:val="a1"/>
    <w:next w:val="Heading2separationline"/>
    <w:link w:val="2Char"/>
    <w:autoRedefine/>
    <w:qFormat/>
    <w:rsid w:val="00C77FFD"/>
    <w:pPr>
      <w:keepNext/>
      <w:keepLines/>
      <w:numPr>
        <w:ilvl w:val="1"/>
        <w:numId w:val="14"/>
      </w:numPr>
      <w:ind w:right="709"/>
      <w:outlineLvl w:val="1"/>
    </w:pPr>
    <w:rPr>
      <w:rFonts w:asciiTheme="majorHAnsi" w:eastAsiaTheme="majorEastAsia" w:hAnsiTheme="majorHAnsi" w:cstheme="majorBidi"/>
      <w:b/>
      <w:bCs/>
      <w:caps/>
      <w:color w:val="407EC9"/>
      <w:sz w:val="24"/>
      <w:szCs w:val="24"/>
      <w:lang w:eastAsia="da-DK"/>
    </w:rPr>
  </w:style>
  <w:style w:type="paragraph" w:styleId="3">
    <w:name w:val="heading 3"/>
    <w:basedOn w:val="a1"/>
    <w:next w:val="a2"/>
    <w:link w:val="3Char"/>
    <w:qFormat/>
    <w:pPr>
      <w:keepNext/>
      <w:keepLines/>
      <w:numPr>
        <w:ilvl w:val="2"/>
        <w:numId w:val="14"/>
      </w:numPr>
      <w:spacing w:before="120" w:after="120"/>
      <w:ind w:right="851"/>
      <w:outlineLvl w:val="2"/>
    </w:pPr>
    <w:rPr>
      <w:rFonts w:asciiTheme="majorHAnsi" w:eastAsiaTheme="majorEastAsia" w:hAnsiTheme="majorHAnsi" w:cstheme="majorBidi"/>
      <w:b/>
      <w:bCs/>
      <w:smallCaps/>
      <w:color w:val="407EC9"/>
      <w:sz w:val="22"/>
    </w:rPr>
  </w:style>
  <w:style w:type="paragraph" w:styleId="4">
    <w:name w:val="heading 4"/>
    <w:basedOn w:val="a1"/>
    <w:next w:val="a2"/>
    <w:link w:val="4Char"/>
    <w:qFormat/>
    <w:pPr>
      <w:keepNext/>
      <w:keepLines/>
      <w:numPr>
        <w:ilvl w:val="3"/>
        <w:numId w:val="14"/>
      </w:numPr>
      <w:spacing w:before="120" w:after="120"/>
      <w:ind w:right="992"/>
      <w:outlineLvl w:val="3"/>
    </w:pPr>
    <w:rPr>
      <w:rFonts w:asciiTheme="majorHAnsi" w:eastAsiaTheme="majorEastAsia" w:hAnsiTheme="majorHAnsi" w:cstheme="majorBidi"/>
      <w:b/>
      <w:bCs/>
      <w:iCs/>
      <w:color w:val="407EC9"/>
      <w:sz w:val="22"/>
    </w:rPr>
  </w:style>
  <w:style w:type="paragraph" w:styleId="5">
    <w:name w:val="heading 5"/>
    <w:basedOn w:val="a1"/>
    <w:next w:val="a1"/>
    <w:link w:val="5Char"/>
    <w:pPr>
      <w:keepNext/>
      <w:keepLines/>
      <w:spacing w:before="200"/>
      <w:outlineLvl w:val="4"/>
    </w:pPr>
    <w:rPr>
      <w:rFonts w:asciiTheme="majorHAnsi" w:eastAsiaTheme="majorEastAsia" w:hAnsiTheme="majorHAnsi" w:cstheme="majorBidi"/>
      <w:color w:val="002A45" w:themeColor="accent1" w:themeShade="7F"/>
    </w:rPr>
  </w:style>
  <w:style w:type="paragraph" w:styleId="6">
    <w:name w:val="heading 6"/>
    <w:basedOn w:val="a1"/>
    <w:next w:val="a1"/>
    <w:link w:val="6Char"/>
    <w:pPr>
      <w:keepNext/>
      <w:keepLines/>
      <w:spacing w:before="200"/>
      <w:outlineLvl w:val="5"/>
    </w:pPr>
    <w:rPr>
      <w:rFonts w:asciiTheme="majorHAnsi" w:eastAsiaTheme="majorEastAsia" w:hAnsiTheme="majorHAnsi" w:cstheme="majorBidi"/>
      <w:i/>
      <w:iCs/>
      <w:color w:val="002A45" w:themeColor="accent1" w:themeShade="7F"/>
    </w:rPr>
  </w:style>
  <w:style w:type="paragraph" w:styleId="7">
    <w:name w:val="heading 7"/>
    <w:basedOn w:val="a1"/>
    <w:next w:val="a1"/>
    <w:link w:val="7Char"/>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1"/>
    <w:next w:val="a1"/>
    <w:link w:val="9Char"/>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link w:val="Char"/>
    <w:pPr>
      <w:spacing w:after="0" w:line="240" w:lineRule="exact"/>
    </w:pPr>
    <w:rPr>
      <w:sz w:val="20"/>
      <w:lang w:val="en-GB"/>
    </w:rPr>
  </w:style>
  <w:style w:type="character" w:customStyle="1" w:styleId="Char">
    <w:name w:val="머리글 Char"/>
    <w:basedOn w:val="a3"/>
    <w:link w:val="a6"/>
    <w:rPr>
      <w:sz w:val="20"/>
      <w:lang w:val="en-GB"/>
    </w:rPr>
  </w:style>
  <w:style w:type="paragraph" w:styleId="a7">
    <w:name w:val="footer"/>
    <w:link w:val="Char0"/>
    <w:pPr>
      <w:spacing w:after="0" w:line="240" w:lineRule="exact"/>
    </w:pPr>
    <w:rPr>
      <w:sz w:val="20"/>
      <w:lang w:val="en-GB"/>
    </w:rPr>
  </w:style>
  <w:style w:type="character" w:customStyle="1" w:styleId="Char0">
    <w:name w:val="바닥글 Char"/>
    <w:basedOn w:val="a3"/>
    <w:link w:val="a7"/>
    <w:rPr>
      <w:sz w:val="20"/>
      <w:lang w:val="en-GB"/>
    </w:rPr>
  </w:style>
  <w:style w:type="paragraph" w:styleId="a8">
    <w:name w:val="Balloon Text"/>
    <w:basedOn w:val="a1"/>
    <w:link w:val="Char1"/>
    <w:pPr>
      <w:spacing w:line="240" w:lineRule="auto"/>
    </w:pPr>
    <w:rPr>
      <w:rFonts w:ascii="Tahoma" w:hAnsi="Tahoma" w:cs="Tahoma"/>
      <w:sz w:val="16"/>
      <w:szCs w:val="16"/>
    </w:rPr>
  </w:style>
  <w:style w:type="character" w:customStyle="1" w:styleId="Char1">
    <w:name w:val="풍선 도움말 텍스트 Char"/>
    <w:basedOn w:val="a3"/>
    <w:link w:val="a8"/>
    <w:rPr>
      <w:rFonts w:ascii="Tahoma" w:hAnsi="Tahoma" w:cs="Tahoma"/>
      <w:sz w:val="16"/>
      <w:szCs w:val="16"/>
      <w:lang w:val="en-US"/>
    </w:rPr>
  </w:style>
  <w:style w:type="table" w:styleId="a9">
    <w:name w:val="Table Grid"/>
    <w:basedOn w:val="a4"/>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a1"/>
    <w:pPr>
      <w:spacing w:line="500" w:lineRule="exact"/>
      <w:ind w:left="907" w:right="907"/>
    </w:pPr>
    <w:rPr>
      <w:b/>
      <w:caps/>
      <w:color w:val="FFFFFF" w:themeColor="background1"/>
      <w:sz w:val="50"/>
      <w:szCs w:val="50"/>
    </w:rPr>
  </w:style>
  <w:style w:type="character" w:customStyle="1" w:styleId="1Char">
    <w:name w:val="제목 1 Char"/>
    <w:basedOn w:val="a3"/>
    <w:link w:val="1"/>
    <w:uiPriority w:val="9"/>
    <w:rPr>
      <w:rFonts w:asciiTheme="majorHAnsi" w:eastAsiaTheme="majorEastAsia" w:hAnsiTheme="majorHAnsi" w:cstheme="majorBidi"/>
      <w:b/>
      <w:bCs/>
      <w:caps/>
      <w:color w:val="407EC9"/>
      <w:sz w:val="28"/>
      <w:szCs w:val="24"/>
      <w:lang w:val="en-GB"/>
    </w:rPr>
  </w:style>
  <w:style w:type="character" w:customStyle="1" w:styleId="2Char">
    <w:name w:val="제목 2 Char"/>
    <w:basedOn w:val="a3"/>
    <w:link w:val="2"/>
    <w:rsid w:val="00C77FFD"/>
    <w:rPr>
      <w:rFonts w:asciiTheme="majorHAnsi" w:eastAsiaTheme="majorEastAsia" w:hAnsiTheme="majorHAnsi" w:cstheme="majorBidi"/>
      <w:b/>
      <w:bCs/>
      <w:caps/>
      <w:color w:val="407EC9"/>
      <w:sz w:val="24"/>
      <w:szCs w:val="24"/>
      <w:lang w:val="en-GB" w:eastAsia="da-DK"/>
    </w:rPr>
  </w:style>
  <w:style w:type="character" w:customStyle="1" w:styleId="3Char">
    <w:name w:val="제목 3 Char"/>
    <w:basedOn w:val="a3"/>
    <w:link w:val="3"/>
    <w:rPr>
      <w:rFonts w:asciiTheme="majorHAnsi" w:eastAsiaTheme="majorEastAsia" w:hAnsiTheme="majorHAnsi" w:cstheme="majorBidi"/>
      <w:b/>
      <w:bCs/>
      <w:smallCaps/>
      <w:color w:val="407EC9"/>
      <w:lang w:val="en-GB"/>
    </w:rPr>
  </w:style>
  <w:style w:type="paragraph" w:styleId="aa">
    <w:name w:val="List"/>
    <w:basedOn w:val="a1"/>
    <w:uiPriority w:val="99"/>
    <w:unhideWhenUsed/>
    <w:pPr>
      <w:ind w:left="360" w:hanging="360"/>
      <w:contextualSpacing/>
    </w:pPr>
    <w:rPr>
      <w:sz w:val="22"/>
    </w:rPr>
  </w:style>
  <w:style w:type="character" w:customStyle="1" w:styleId="4Char">
    <w:name w:val="제목 4 Char"/>
    <w:basedOn w:val="a3"/>
    <w:link w:val="4"/>
    <w:rPr>
      <w:rFonts w:asciiTheme="majorHAnsi" w:eastAsiaTheme="majorEastAsia" w:hAnsiTheme="majorHAnsi" w:cstheme="majorBidi"/>
      <w:b/>
      <w:bCs/>
      <w:iCs/>
      <w:color w:val="407EC9"/>
      <w:lang w:val="en-GB"/>
    </w:rPr>
  </w:style>
  <w:style w:type="character" w:customStyle="1" w:styleId="5Char">
    <w:name w:val="제목 5 Char"/>
    <w:basedOn w:val="a3"/>
    <w:link w:val="5"/>
    <w:rPr>
      <w:rFonts w:asciiTheme="majorHAnsi" w:eastAsiaTheme="majorEastAsia" w:hAnsiTheme="majorHAnsi" w:cstheme="majorBidi"/>
      <w:color w:val="002A45" w:themeColor="accent1" w:themeShade="7F"/>
      <w:sz w:val="18"/>
      <w:lang w:val="en-GB"/>
    </w:rPr>
  </w:style>
  <w:style w:type="character" w:customStyle="1" w:styleId="6Char">
    <w:name w:val="제목 6 Char"/>
    <w:basedOn w:val="a3"/>
    <w:link w:val="6"/>
    <w:rPr>
      <w:rFonts w:asciiTheme="majorHAnsi" w:eastAsiaTheme="majorEastAsia" w:hAnsiTheme="majorHAnsi" w:cstheme="majorBidi"/>
      <w:i/>
      <w:iCs/>
      <w:color w:val="002A45" w:themeColor="accent1" w:themeShade="7F"/>
      <w:sz w:val="18"/>
      <w:lang w:val="en-GB"/>
    </w:rPr>
  </w:style>
  <w:style w:type="character" w:customStyle="1" w:styleId="7Char">
    <w:name w:val="제목 7 Char"/>
    <w:basedOn w:val="a3"/>
    <w:link w:val="7"/>
    <w:rPr>
      <w:rFonts w:asciiTheme="majorHAnsi" w:eastAsiaTheme="majorEastAsia" w:hAnsiTheme="majorHAnsi" w:cstheme="majorBidi"/>
      <w:i/>
      <w:iCs/>
      <w:color w:val="404040" w:themeColor="text1" w:themeTint="BF"/>
      <w:sz w:val="18"/>
      <w:lang w:val="en-GB"/>
    </w:rPr>
  </w:style>
  <w:style w:type="character" w:customStyle="1" w:styleId="8Char">
    <w:name w:val="제목 8 Char"/>
    <w:basedOn w:val="a3"/>
    <w:link w:val="8"/>
    <w:rPr>
      <w:rFonts w:asciiTheme="majorHAnsi" w:eastAsiaTheme="majorEastAsia" w:hAnsiTheme="majorHAnsi" w:cstheme="majorBidi"/>
      <w:color w:val="404040" w:themeColor="text1" w:themeTint="BF"/>
      <w:sz w:val="20"/>
      <w:szCs w:val="20"/>
      <w:lang w:val="en-GB"/>
    </w:rPr>
  </w:style>
  <w:style w:type="character" w:customStyle="1" w:styleId="9Char">
    <w:name w:val="제목 9 Char"/>
    <w:basedOn w:val="a3"/>
    <w:link w:val="9"/>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a1"/>
    <w:qFormat/>
    <w:pPr>
      <w:numPr>
        <w:numId w:val="1"/>
      </w:numPr>
      <w:spacing w:after="120"/>
    </w:pPr>
    <w:rPr>
      <w:color w:val="000000" w:themeColor="text1"/>
      <w:sz w:val="22"/>
    </w:rPr>
  </w:style>
  <w:style w:type="paragraph" w:customStyle="1" w:styleId="Bullet2">
    <w:name w:val="Bullet 2"/>
    <w:basedOn w:val="a1"/>
    <w:link w:val="Bullet2Char"/>
    <w:qFormat/>
    <w:pPr>
      <w:numPr>
        <w:numId w:val="2"/>
      </w:numPr>
      <w:spacing w:after="120"/>
    </w:pPr>
    <w:rPr>
      <w:color w:val="000000" w:themeColor="text1"/>
      <w:sz w:val="22"/>
    </w:rPr>
  </w:style>
  <w:style w:type="paragraph" w:customStyle="1" w:styleId="Heading1separatationline">
    <w:name w:val="Heading 1 separatation line"/>
    <w:basedOn w:val="a1"/>
    <w:next w:val="a2"/>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a1"/>
    <w:next w:val="a2"/>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a1"/>
    <w:pPr>
      <w:spacing w:line="180" w:lineRule="exact"/>
      <w:jc w:val="right"/>
    </w:pPr>
    <w:rPr>
      <w:color w:val="00558C" w:themeColor="accent1"/>
    </w:rPr>
  </w:style>
  <w:style w:type="paragraph" w:customStyle="1" w:styleId="Editionnumber">
    <w:name w:val="Edition number"/>
    <w:basedOn w:val="a1"/>
    <w:rPr>
      <w:b/>
      <w:color w:val="00558C" w:themeColor="accent1"/>
      <w:sz w:val="50"/>
      <w:szCs w:val="50"/>
    </w:rPr>
  </w:style>
  <w:style w:type="paragraph" w:customStyle="1" w:styleId="Editionnumber-footer">
    <w:name w:val="Edition number - footer"/>
    <w:basedOn w:val="a7"/>
    <w:next w:val="ab"/>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a6"/>
    <w:pPr>
      <w:pBdr>
        <w:bottom w:val="single" w:sz="8" w:space="12" w:color="00558C" w:themeColor="accent1"/>
      </w:pBdr>
      <w:spacing w:before="100" w:line="560" w:lineRule="exact"/>
    </w:pPr>
    <w:rPr>
      <w:b/>
      <w:caps/>
      <w:color w:val="009FE3" w:themeColor="accent2"/>
      <w:sz w:val="56"/>
      <w:szCs w:val="56"/>
    </w:rPr>
  </w:style>
  <w:style w:type="paragraph" w:styleId="10">
    <w:name w:val="toc 1"/>
    <w:basedOn w:val="a1"/>
    <w:next w:val="a1"/>
    <w:uiPriority w:val="39"/>
    <w:pPr>
      <w:tabs>
        <w:tab w:val="right" w:leader="dot" w:pos="9781"/>
      </w:tabs>
      <w:spacing w:after="40" w:line="300" w:lineRule="atLeast"/>
      <w:ind w:left="425" w:right="425" w:hanging="425"/>
    </w:pPr>
    <w:rPr>
      <w:b/>
      <w:noProof/>
      <w:color w:val="00558C" w:themeColor="accent1"/>
      <w:sz w:val="22"/>
    </w:rPr>
  </w:style>
  <w:style w:type="paragraph" w:styleId="20">
    <w:name w:val="toc 2"/>
    <w:basedOn w:val="a1"/>
    <w:next w:val="a1"/>
    <w:autoRedefine/>
    <w:uiPriority w:val="39"/>
    <w:pPr>
      <w:tabs>
        <w:tab w:val="right" w:leader="dot" w:pos="9781"/>
      </w:tabs>
      <w:spacing w:after="40" w:line="300" w:lineRule="atLeast"/>
      <w:ind w:left="709" w:right="425" w:hanging="709"/>
    </w:pPr>
    <w:rPr>
      <w:noProof/>
      <w:color w:val="00558C" w:themeColor="accent1"/>
      <w:sz w:val="22"/>
    </w:rPr>
  </w:style>
  <w:style w:type="character" w:styleId="ac">
    <w:name w:val="Hyperlink"/>
    <w:basedOn w:val="a3"/>
    <w:uiPriority w:val="99"/>
    <w:unhideWhenUsed/>
    <w:rPr>
      <w:color w:val="00558C" w:themeColor="accent1"/>
      <w:u w:val="single"/>
    </w:rPr>
  </w:style>
  <w:style w:type="paragraph" w:styleId="30">
    <w:name w:val="List Number 3"/>
    <w:basedOn w:val="a1"/>
    <w:uiPriority w:val="99"/>
    <w:unhideWhenUsed/>
    <w:pPr>
      <w:contextualSpacing/>
    </w:pPr>
  </w:style>
  <w:style w:type="paragraph" w:styleId="ad">
    <w:name w:val="table of figures"/>
    <w:basedOn w:val="a1"/>
    <w:next w:val="a1"/>
    <w:uiPriority w:val="99"/>
    <w:pPr>
      <w:tabs>
        <w:tab w:val="right" w:leader="dot" w:pos="9781"/>
      </w:tabs>
      <w:spacing w:after="60"/>
      <w:ind w:left="1276" w:right="424" w:hanging="1276"/>
    </w:pPr>
    <w:rPr>
      <w:i/>
      <w:sz w:val="22"/>
    </w:rPr>
  </w:style>
  <w:style w:type="paragraph" w:customStyle="1" w:styleId="Tabletext">
    <w:name w:val="Table text"/>
    <w:basedOn w:val="a1"/>
    <w:qFormat/>
    <w:pPr>
      <w:spacing w:before="60" w:after="60"/>
      <w:ind w:left="113" w:right="113"/>
    </w:pPr>
    <w:rPr>
      <w:color w:val="000000" w:themeColor="text1"/>
      <w:sz w:val="20"/>
    </w:rPr>
  </w:style>
  <w:style w:type="paragraph" w:customStyle="1" w:styleId="Tabletexttitle">
    <w:name w:val="Table text title"/>
    <w:basedOn w:val="Tabletext"/>
    <w:rPr>
      <w:b/>
      <w:color w:val="009FE3" w:themeColor="accent2"/>
    </w:rPr>
  </w:style>
  <w:style w:type="table" w:styleId="11">
    <w:name w:val="Medium Shading 1"/>
    <w:basedOn w:val="a4"/>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ae">
    <w:name w:val="caption"/>
    <w:aliases w:val="Figure-caption,MW_caption,cap,ASSET_caption,SUITED_caption,CAPTION,Figure Caption,Figure-caption1,CAPTION1,Figure Caption1,Figure-caption2,CAPTION2,Figure Caption2,Figure-caption3,CAPTION3,Figure Caption3,Figure-caption4,CAPTION4"/>
    <w:basedOn w:val="a1"/>
    <w:next w:val="a1"/>
    <w:link w:val="Char2"/>
    <w:qFormat/>
    <w:rPr>
      <w:b/>
      <w:bCs/>
      <w:i/>
      <w:color w:val="575756"/>
      <w:sz w:val="22"/>
      <w:u w:val="single"/>
    </w:rPr>
  </w:style>
  <w:style w:type="paragraph" w:styleId="31">
    <w:name w:val="toc 3"/>
    <w:basedOn w:val="a1"/>
    <w:next w:val="a1"/>
    <w:uiPriority w:val="39"/>
    <w:unhideWhenUsed/>
    <w:pPr>
      <w:spacing w:after="60"/>
      <w:ind w:left="1134" w:hanging="709"/>
    </w:pPr>
  </w:style>
  <w:style w:type="paragraph" w:customStyle="1" w:styleId="Listatext">
    <w:name w:val="List a text"/>
    <w:basedOn w:val="a1"/>
    <w:qFormat/>
    <w:pPr>
      <w:spacing w:after="120"/>
      <w:ind w:left="1134"/>
    </w:pPr>
    <w:rPr>
      <w:sz w:val="22"/>
    </w:rPr>
  </w:style>
  <w:style w:type="character" w:customStyle="1" w:styleId="Bullet2Char">
    <w:name w:val="Bullet 2 Char"/>
    <w:basedOn w:val="a3"/>
    <w:link w:val="Bullet2"/>
    <w:rPr>
      <w:color w:val="000000" w:themeColor="text1"/>
      <w:lang w:val="en-GB"/>
    </w:rPr>
  </w:style>
  <w:style w:type="paragraph" w:customStyle="1" w:styleId="AppendixHead1">
    <w:name w:val="Appendix Head 1"/>
    <w:basedOn w:val="a1"/>
    <w:next w:val="Heading1separatationline"/>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a1"/>
    <w:next w:val="Heading2separationline"/>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a1"/>
    <w:next w:val="a2"/>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a1"/>
    <w:next w:val="a2"/>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a1"/>
    <w:next w:val="a2"/>
    <w:link w:val="AnnexChar"/>
    <w:qFormat/>
    <w:pPr>
      <w:numPr>
        <w:numId w:val="3"/>
      </w:numPr>
      <w:spacing w:after="360"/>
      <w:ind w:left="1985"/>
    </w:pPr>
    <w:rPr>
      <w:b/>
      <w:i/>
      <w:caps/>
      <w:color w:val="407EC9"/>
      <w:sz w:val="28"/>
      <w:u w:val="single"/>
    </w:rPr>
  </w:style>
  <w:style w:type="character" w:customStyle="1" w:styleId="AnnexChar">
    <w:name w:val="Annex Char"/>
    <w:basedOn w:val="a3"/>
    <w:link w:val="Annex"/>
    <w:rPr>
      <w:b/>
      <w:i/>
      <w:caps/>
      <w:color w:val="407EC9"/>
      <w:sz w:val="28"/>
      <w:u w:val="single"/>
      <w:lang w:val="en-GB"/>
    </w:rPr>
  </w:style>
  <w:style w:type="paragraph" w:customStyle="1" w:styleId="AnnexAHead1">
    <w:name w:val="Annex A Head 1"/>
    <w:basedOn w:val="a1"/>
    <w:next w:val="Heading1separatationline"/>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a1"/>
    <w:next w:val="Heading2separationline"/>
    <w:pPr>
      <w:numPr>
        <w:ilvl w:val="1"/>
        <w:numId w:val="10"/>
      </w:numPr>
      <w:spacing w:before="120" w:after="120" w:line="240" w:lineRule="auto"/>
    </w:pPr>
    <w:rPr>
      <w:rFonts w:eastAsia="Calibri" w:cs="Calibri"/>
      <w:b/>
      <w:caps/>
      <w:color w:val="407EC9"/>
      <w:sz w:val="24"/>
      <w:lang w:eastAsia="en-GB"/>
    </w:rPr>
  </w:style>
  <w:style w:type="paragraph" w:styleId="a2">
    <w:name w:val="Body Text"/>
    <w:basedOn w:val="a1"/>
    <w:link w:val="Char3"/>
    <w:unhideWhenUsed/>
    <w:qFormat/>
    <w:pPr>
      <w:spacing w:after="120"/>
    </w:pPr>
    <w:rPr>
      <w:sz w:val="22"/>
    </w:rPr>
  </w:style>
  <w:style w:type="character" w:customStyle="1" w:styleId="Char3">
    <w:name w:val="본문 Char"/>
    <w:basedOn w:val="a3"/>
    <w:link w:val="a2"/>
    <w:rPr>
      <w:lang w:val="en-GB"/>
    </w:rPr>
  </w:style>
  <w:style w:type="paragraph" w:customStyle="1" w:styleId="AnnexAHead3">
    <w:name w:val="Annex A Head 3"/>
    <w:basedOn w:val="a1"/>
    <w:next w:val="a2"/>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a1"/>
    <w:next w:val="a2"/>
    <w:pPr>
      <w:numPr>
        <w:ilvl w:val="3"/>
        <w:numId w:val="10"/>
      </w:numPr>
      <w:spacing w:before="120" w:after="120" w:line="240" w:lineRule="auto"/>
    </w:pPr>
    <w:rPr>
      <w:rFonts w:eastAsia="Calibri" w:cs="Calibri"/>
      <w:b/>
      <w:color w:val="407EC9"/>
      <w:sz w:val="22"/>
      <w:lang w:eastAsia="en-GB"/>
    </w:rPr>
  </w:style>
  <w:style w:type="character" w:styleId="af">
    <w:name w:val="annotation reference"/>
    <w:basedOn w:val="a3"/>
    <w:uiPriority w:val="99"/>
    <w:unhideWhenUsed/>
    <w:rPr>
      <w:noProof w:val="0"/>
      <w:sz w:val="18"/>
      <w:szCs w:val="18"/>
      <w:lang w:val="en-GB"/>
    </w:rPr>
  </w:style>
  <w:style w:type="paragraph" w:styleId="af0">
    <w:name w:val="annotation text"/>
    <w:basedOn w:val="a1"/>
    <w:link w:val="Char4"/>
    <w:uiPriority w:val="99"/>
    <w:unhideWhenUsed/>
    <w:pPr>
      <w:spacing w:line="240" w:lineRule="auto"/>
    </w:pPr>
    <w:rPr>
      <w:sz w:val="24"/>
      <w:szCs w:val="24"/>
    </w:rPr>
  </w:style>
  <w:style w:type="character" w:customStyle="1" w:styleId="Char4">
    <w:name w:val="메모 텍스트 Char"/>
    <w:basedOn w:val="a3"/>
    <w:link w:val="af0"/>
    <w:uiPriority w:val="99"/>
    <w:rPr>
      <w:sz w:val="24"/>
      <w:szCs w:val="24"/>
      <w:lang w:val="en-GB"/>
    </w:rPr>
  </w:style>
  <w:style w:type="paragraph" w:styleId="af1">
    <w:name w:val="annotation subject"/>
    <w:basedOn w:val="af0"/>
    <w:next w:val="af0"/>
    <w:link w:val="Char5"/>
    <w:unhideWhenUsed/>
    <w:rPr>
      <w:b/>
      <w:bCs/>
      <w:sz w:val="20"/>
      <w:szCs w:val="20"/>
    </w:rPr>
  </w:style>
  <w:style w:type="character" w:customStyle="1" w:styleId="Char5">
    <w:name w:val="메모 주제 Char"/>
    <w:basedOn w:val="Char4"/>
    <w:link w:val="af1"/>
    <w:rPr>
      <w:b/>
      <w:bCs/>
      <w:sz w:val="20"/>
      <w:szCs w:val="20"/>
      <w:lang w:val="en-US"/>
    </w:rPr>
  </w:style>
  <w:style w:type="paragraph" w:styleId="32">
    <w:name w:val="Body Text Indent 3"/>
    <w:basedOn w:val="a1"/>
    <w:link w:val="3Char0"/>
    <w:semiHidden/>
    <w:unhideWhenUsed/>
    <w:pPr>
      <w:spacing w:after="120"/>
      <w:ind w:left="360"/>
    </w:pPr>
    <w:rPr>
      <w:sz w:val="16"/>
      <w:szCs w:val="16"/>
    </w:rPr>
  </w:style>
  <w:style w:type="character" w:customStyle="1" w:styleId="3Char0">
    <w:name w:val="본문 들여쓰기 3 Char"/>
    <w:basedOn w:val="a3"/>
    <w:link w:val="32"/>
    <w:semiHidden/>
    <w:rPr>
      <w:sz w:val="16"/>
      <w:szCs w:val="16"/>
      <w:lang w:val="en-GB"/>
    </w:rPr>
  </w:style>
  <w:style w:type="paragraph" w:customStyle="1" w:styleId="InsetList">
    <w:name w:val="Inset List"/>
    <w:basedOn w:val="a1"/>
    <w:pPr>
      <w:numPr>
        <w:numId w:val="8"/>
      </w:numPr>
      <w:spacing w:after="120"/>
      <w:jc w:val="both"/>
    </w:pPr>
    <w:rPr>
      <w:sz w:val="22"/>
    </w:rPr>
  </w:style>
  <w:style w:type="paragraph" w:customStyle="1" w:styleId="ListofFigures">
    <w:name w:val="List of Figures"/>
    <w:basedOn w:val="a1"/>
    <w:next w:val="a1"/>
    <w:pPr>
      <w:spacing w:after="240" w:line="480" w:lineRule="atLeast"/>
    </w:pPr>
    <w:rPr>
      <w:b/>
      <w:color w:val="009FE3" w:themeColor="accent2"/>
      <w:sz w:val="40"/>
      <w:szCs w:val="40"/>
    </w:rPr>
  </w:style>
  <w:style w:type="paragraph" w:customStyle="1" w:styleId="Reference">
    <w:name w:val="Reference"/>
    <w:basedOn w:val="a1"/>
    <w:qFormat/>
    <w:pPr>
      <w:numPr>
        <w:numId w:val="16"/>
      </w:numPr>
      <w:spacing w:after="120" w:line="240" w:lineRule="auto"/>
    </w:pPr>
    <w:rPr>
      <w:rFonts w:eastAsia="Times New Roman" w:cs="Times New Roman"/>
      <w:sz w:val="22"/>
      <w:szCs w:val="20"/>
    </w:rPr>
  </w:style>
  <w:style w:type="paragraph" w:customStyle="1" w:styleId="Tablecaption">
    <w:name w:val="Table caption"/>
    <w:basedOn w:val="ae"/>
    <w:next w:val="a1"/>
    <w:qFormat/>
    <w:pPr>
      <w:tabs>
        <w:tab w:val="left" w:pos="851"/>
      </w:tabs>
      <w:spacing w:after="240"/>
    </w:pPr>
  </w:style>
  <w:style w:type="paragraph" w:styleId="a">
    <w:name w:val="List Number"/>
    <w:basedOn w:val="a1"/>
    <w:semiHidden/>
    <w:pPr>
      <w:numPr>
        <w:numId w:val="13"/>
      </w:numPr>
      <w:contextualSpacing/>
    </w:pPr>
  </w:style>
  <w:style w:type="paragraph" w:styleId="40">
    <w:name w:val="toc 4"/>
    <w:basedOn w:val="a1"/>
    <w:next w:val="a1"/>
    <w:autoRedefine/>
    <w:uiPriority w:val="39"/>
    <w:unhideWhenUsed/>
    <w:pPr>
      <w:tabs>
        <w:tab w:val="right" w:leader="dot" w:pos="10195"/>
      </w:tabs>
      <w:ind w:left="1134" w:right="425" w:hanging="1134"/>
    </w:pPr>
    <w:rPr>
      <w:b/>
      <w:color w:val="00558C"/>
      <w:sz w:val="22"/>
    </w:rPr>
  </w:style>
  <w:style w:type="paragraph" w:styleId="af2">
    <w:name w:val="footnote text"/>
    <w:basedOn w:val="a1"/>
    <w:link w:val="Char6"/>
    <w:uiPriority w:val="99"/>
    <w:unhideWhenUsed/>
    <w:pPr>
      <w:tabs>
        <w:tab w:val="left" w:pos="425"/>
      </w:tabs>
      <w:spacing w:line="240" w:lineRule="auto"/>
      <w:ind w:left="425" w:hanging="425"/>
    </w:pPr>
    <w:rPr>
      <w:szCs w:val="24"/>
      <w:vertAlign w:val="superscript"/>
    </w:rPr>
  </w:style>
  <w:style w:type="character" w:customStyle="1" w:styleId="Char6">
    <w:name w:val="각주 텍스트 Char"/>
    <w:basedOn w:val="a3"/>
    <w:link w:val="af2"/>
    <w:uiPriority w:val="99"/>
    <w:rPr>
      <w:sz w:val="18"/>
      <w:szCs w:val="24"/>
      <w:vertAlign w:val="superscript"/>
      <w:lang w:val="en-GB"/>
    </w:rPr>
  </w:style>
  <w:style w:type="character" w:styleId="af3">
    <w:name w:val="footnote reference"/>
    <w:uiPriority w:val="99"/>
    <w:rPr>
      <w:vertAlign w:val="superscript"/>
    </w:rPr>
  </w:style>
  <w:style w:type="character" w:styleId="af4">
    <w:name w:val="page number"/>
    <w:rPr>
      <w:rFonts w:asciiTheme="minorHAnsi" w:hAnsiTheme="minorHAnsi"/>
      <w:sz w:val="15"/>
    </w:rPr>
  </w:style>
  <w:style w:type="paragraph" w:customStyle="1" w:styleId="Footereditionno">
    <w:name w:val="Footer edition no."/>
    <w:basedOn w:val="a1"/>
    <w:pPr>
      <w:tabs>
        <w:tab w:val="right" w:pos="10206"/>
      </w:tabs>
    </w:pPr>
    <w:rPr>
      <w:b/>
      <w:color w:val="00558C"/>
      <w:sz w:val="15"/>
    </w:rPr>
  </w:style>
  <w:style w:type="paragraph" w:customStyle="1" w:styleId="Lista">
    <w:name w:val="List a"/>
    <w:basedOn w:val="a1"/>
    <w:qFormat/>
    <w:pPr>
      <w:numPr>
        <w:ilvl w:val="1"/>
        <w:numId w:val="18"/>
      </w:numPr>
      <w:spacing w:after="120" w:line="240" w:lineRule="auto"/>
      <w:jc w:val="both"/>
    </w:pPr>
    <w:rPr>
      <w:rFonts w:eastAsia="Times New Roman" w:cs="Times New Roman"/>
      <w:sz w:val="22"/>
      <w:szCs w:val="20"/>
      <w:lang w:eastAsia="en-GB"/>
    </w:rPr>
  </w:style>
  <w:style w:type="numbering" w:styleId="a0">
    <w:name w:val="Outline List 3"/>
    <w:basedOn w:val="a5"/>
    <w:pPr>
      <w:numPr>
        <w:numId w:val="6"/>
      </w:numPr>
    </w:pPr>
  </w:style>
  <w:style w:type="paragraph" w:styleId="50">
    <w:name w:val="toc 5"/>
    <w:basedOn w:val="a1"/>
    <w:next w:val="a1"/>
    <w:autoRedefine/>
    <w:uiPriority w:val="39"/>
    <w:pPr>
      <w:tabs>
        <w:tab w:val="right" w:leader="dot" w:pos="10206"/>
      </w:tabs>
      <w:spacing w:before="60" w:after="60" w:line="240" w:lineRule="auto"/>
      <w:ind w:left="1843" w:hanging="1418"/>
    </w:pPr>
    <w:rPr>
      <w:rFonts w:eastAsia="Times New Roman" w:cs="Times New Roman"/>
      <w:color w:val="00558C"/>
      <w:sz w:val="22"/>
      <w:szCs w:val="20"/>
    </w:rPr>
  </w:style>
  <w:style w:type="paragraph" w:styleId="60">
    <w:name w:val="toc 6"/>
    <w:basedOn w:val="a1"/>
    <w:next w:val="a1"/>
    <w:autoRedefine/>
    <w:pPr>
      <w:spacing w:line="240" w:lineRule="auto"/>
      <w:ind w:left="960"/>
    </w:pPr>
    <w:rPr>
      <w:rFonts w:ascii="Arial" w:eastAsia="Times New Roman" w:hAnsi="Arial" w:cs="Times New Roman"/>
      <w:sz w:val="20"/>
      <w:szCs w:val="20"/>
    </w:rPr>
  </w:style>
  <w:style w:type="paragraph" w:styleId="70">
    <w:name w:val="toc 7"/>
    <w:basedOn w:val="a1"/>
    <w:next w:val="a1"/>
    <w:autoRedefine/>
    <w:pPr>
      <w:spacing w:line="240" w:lineRule="auto"/>
      <w:ind w:left="1200"/>
    </w:pPr>
    <w:rPr>
      <w:rFonts w:ascii="Arial" w:eastAsia="Times New Roman" w:hAnsi="Arial" w:cs="Times New Roman"/>
      <w:sz w:val="20"/>
      <w:szCs w:val="20"/>
    </w:rPr>
  </w:style>
  <w:style w:type="paragraph" w:styleId="80">
    <w:name w:val="toc 8"/>
    <w:basedOn w:val="a1"/>
    <w:next w:val="a1"/>
    <w:autoRedefine/>
    <w:pPr>
      <w:spacing w:line="240" w:lineRule="auto"/>
      <w:ind w:left="1440"/>
    </w:pPr>
    <w:rPr>
      <w:rFonts w:ascii="Arial" w:eastAsia="Times New Roman" w:hAnsi="Arial" w:cs="Times New Roman"/>
      <w:sz w:val="20"/>
      <w:szCs w:val="20"/>
    </w:rPr>
  </w:style>
  <w:style w:type="paragraph" w:styleId="90">
    <w:name w:val="toc 9"/>
    <w:basedOn w:val="a1"/>
    <w:next w:val="a1"/>
    <w:autoRedefine/>
    <w:pPr>
      <w:spacing w:line="240" w:lineRule="auto"/>
      <w:ind w:left="1680"/>
    </w:pPr>
    <w:rPr>
      <w:rFonts w:ascii="Arial" w:eastAsia="Times New Roman" w:hAnsi="Arial" w:cs="Times New Roman"/>
      <w:sz w:val="20"/>
      <w:szCs w:val="20"/>
    </w:rPr>
  </w:style>
  <w:style w:type="paragraph" w:customStyle="1" w:styleId="Listi">
    <w:name w:val="List i"/>
    <w:basedOn w:val="a1"/>
    <w:qFormat/>
    <w:pPr>
      <w:numPr>
        <w:ilvl w:val="2"/>
        <w:numId w:val="18"/>
      </w:numPr>
      <w:spacing w:after="120"/>
    </w:pPr>
    <w:rPr>
      <w:sz w:val="20"/>
    </w:rPr>
  </w:style>
  <w:style w:type="paragraph" w:customStyle="1" w:styleId="Listitext">
    <w:name w:val="List i text"/>
    <w:basedOn w:val="a1"/>
    <w:pPr>
      <w:ind w:left="2268" w:hanging="567"/>
    </w:pPr>
    <w:rPr>
      <w:sz w:val="20"/>
    </w:rPr>
  </w:style>
  <w:style w:type="paragraph" w:customStyle="1" w:styleId="Bullet1text">
    <w:name w:val="Bullet 1 text"/>
    <w:basedOn w:val="a1"/>
    <w:qFormat/>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a1"/>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a1"/>
    <w:pPr>
      <w:numPr>
        <w:numId w:val="15"/>
      </w:numPr>
      <w:spacing w:after="120" w:line="240" w:lineRule="auto"/>
    </w:pPr>
    <w:rPr>
      <w:rFonts w:eastAsia="Times New Roman" w:cs="Times New Roman"/>
      <w:sz w:val="20"/>
      <w:szCs w:val="20"/>
      <w:lang w:eastAsia="en-GB"/>
    </w:rPr>
  </w:style>
  <w:style w:type="paragraph" w:customStyle="1" w:styleId="Bullet3text">
    <w:name w:val="Bullet 3 text"/>
    <w:basedOn w:val="a1"/>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a1"/>
    <w:qFormat/>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a1"/>
    <w:qFormat/>
    <w:pPr>
      <w:spacing w:after="120" w:line="240" w:lineRule="auto"/>
      <w:ind w:left="567"/>
      <w:jc w:val="both"/>
    </w:pPr>
    <w:rPr>
      <w:rFonts w:eastAsia="Times New Roman" w:cs="Times New Roman"/>
      <w:sz w:val="22"/>
      <w:szCs w:val="20"/>
      <w:lang w:eastAsia="en-GB"/>
    </w:rPr>
  </w:style>
  <w:style w:type="paragraph" w:styleId="af5">
    <w:name w:val="Document Map"/>
    <w:basedOn w:val="a1"/>
    <w:link w:val="Char7"/>
    <w:pPr>
      <w:shd w:val="clear" w:color="auto" w:fill="000080"/>
      <w:spacing w:line="240" w:lineRule="auto"/>
    </w:pPr>
    <w:rPr>
      <w:rFonts w:ascii="Tahoma" w:eastAsia="Times New Roman" w:hAnsi="Tahoma" w:cs="Times New Roman"/>
      <w:sz w:val="20"/>
      <w:szCs w:val="24"/>
      <w:lang w:val="de-DE" w:eastAsia="de-DE"/>
    </w:rPr>
  </w:style>
  <w:style w:type="character" w:customStyle="1" w:styleId="Char7">
    <w:name w:val="문서 구조 Char"/>
    <w:basedOn w:val="a3"/>
    <w:link w:val="af5"/>
    <w:rPr>
      <w:rFonts w:ascii="Tahoma" w:eastAsia="Times New Roman" w:hAnsi="Tahoma" w:cs="Times New Roman"/>
      <w:sz w:val="20"/>
      <w:szCs w:val="24"/>
      <w:shd w:val="clear" w:color="auto" w:fill="000080"/>
      <w:lang w:val="de-DE" w:eastAsia="de-DE"/>
    </w:rPr>
  </w:style>
  <w:style w:type="character" w:styleId="af6">
    <w:name w:val="FollowedHyperlink"/>
    <w:rPr>
      <w:color w:val="800080"/>
      <w:u w:val="single"/>
    </w:rPr>
  </w:style>
  <w:style w:type="paragraph" w:styleId="af7">
    <w:name w:val="Normal (Web)"/>
    <w:basedOn w:val="a1"/>
    <w:uiPriority w:val="99"/>
    <w:pPr>
      <w:spacing w:line="240" w:lineRule="auto"/>
    </w:pPr>
    <w:rPr>
      <w:rFonts w:ascii="Arial" w:eastAsia="Times New Roman" w:hAnsi="Arial" w:cs="Times New Roman"/>
      <w:sz w:val="22"/>
      <w:szCs w:val="24"/>
    </w:rPr>
  </w:style>
  <w:style w:type="paragraph" w:customStyle="1" w:styleId="TableofTables">
    <w:name w:val="Table of Tables"/>
    <w:basedOn w:val="ad"/>
    <w:pPr>
      <w:tabs>
        <w:tab w:val="left" w:pos="1134"/>
        <w:tab w:val="right" w:pos="9781"/>
      </w:tabs>
    </w:pPr>
  </w:style>
  <w:style w:type="character" w:styleId="af8">
    <w:name w:val="Emphasis"/>
    <w:rPr>
      <w:i/>
      <w:iCs/>
    </w:rPr>
  </w:style>
  <w:style w:type="character" w:styleId="HTML">
    <w:name w:val="HTML Cite"/>
    <w:rPr>
      <w:i/>
      <w:iCs/>
    </w:rPr>
  </w:style>
  <w:style w:type="paragraph" w:customStyle="1" w:styleId="equation">
    <w:name w:val="equation"/>
    <w:basedOn w:val="a1"/>
    <w:next w:val="a2"/>
    <w:pPr>
      <w:keepNext/>
      <w:numPr>
        <w:numId w:val="7"/>
      </w:numPr>
      <w:spacing w:after="120" w:line="240" w:lineRule="auto"/>
    </w:pPr>
    <w:rPr>
      <w:rFonts w:eastAsia="Times New Roman" w:cs="Times New Roman"/>
      <w:i/>
      <w:sz w:val="22"/>
      <w:szCs w:val="24"/>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a4"/>
    <w:next w:val="a9"/>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1"/>
    <w:uiPriority w:val="39"/>
    <w:unhideWhenUse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pPr>
      <w:numPr>
        <w:numId w:val="5"/>
      </w:numPr>
    </w:pPr>
    <w:rPr>
      <w:sz w:val="20"/>
    </w:rPr>
  </w:style>
  <w:style w:type="paragraph" w:customStyle="1" w:styleId="Textedesaisie">
    <w:name w:val="Texte de saisie"/>
    <w:basedOn w:val="a1"/>
    <w:link w:val="TextedesaisieCar"/>
    <w:rPr>
      <w:color w:val="000000" w:themeColor="text1"/>
      <w:sz w:val="22"/>
    </w:rPr>
  </w:style>
  <w:style w:type="character" w:customStyle="1" w:styleId="TextedesaisieCar">
    <w:name w:val="Texte de saisie Car"/>
    <w:basedOn w:val="a3"/>
    <w:link w:val="Textedesaisie"/>
    <w:rPr>
      <w:color w:val="000000" w:themeColor="text1"/>
      <w:lang w:val="en-GB"/>
    </w:rPr>
  </w:style>
  <w:style w:type="paragraph" w:customStyle="1" w:styleId="AnnexTablecaption">
    <w:name w:val="Annex Table caption"/>
    <w:basedOn w:val="Tablecaption"/>
    <w:next w:val="a1"/>
  </w:style>
  <w:style w:type="paragraph" w:customStyle="1" w:styleId="Figurecaption">
    <w:name w:val="Figure caption"/>
    <w:basedOn w:val="ae"/>
    <w:next w:val="a1"/>
    <w:qFormat/>
    <w:pPr>
      <w:numPr>
        <w:numId w:val="9"/>
      </w:numPr>
      <w:spacing w:before="240" w:after="240"/>
    </w:pPr>
  </w:style>
  <w:style w:type="paragraph" w:customStyle="1" w:styleId="AnnexBHead1">
    <w:name w:val="Annex B Head 1"/>
    <w:basedOn w:val="AnnexAHead1"/>
    <w:next w:val="Heading1separatationline"/>
    <w:pPr>
      <w:numPr>
        <w:numId w:val="12"/>
      </w:numPr>
    </w:pPr>
  </w:style>
  <w:style w:type="paragraph" w:styleId="ab">
    <w:name w:val="No Spacing"/>
    <w:uiPriority w:val="1"/>
    <w:semiHidden/>
    <w:pPr>
      <w:spacing w:after="0" w:line="240" w:lineRule="auto"/>
    </w:pPr>
    <w:rPr>
      <w:sz w:val="18"/>
      <w:lang w:val="en-GB"/>
    </w:rPr>
  </w:style>
  <w:style w:type="paragraph" w:customStyle="1" w:styleId="AnnexBHead2">
    <w:name w:val="Annex B Head 2"/>
    <w:basedOn w:val="AnnexAHead2"/>
    <w:next w:val="Heading2separationline"/>
    <w:pPr>
      <w:numPr>
        <w:numId w:val="12"/>
      </w:numPr>
    </w:pPr>
  </w:style>
  <w:style w:type="paragraph" w:customStyle="1" w:styleId="AnnexBHead3">
    <w:name w:val="Annex B Head 3"/>
    <w:basedOn w:val="AnnexAHead3"/>
    <w:next w:val="a2"/>
    <w:pPr>
      <w:numPr>
        <w:numId w:val="4"/>
      </w:numPr>
    </w:pPr>
  </w:style>
  <w:style w:type="paragraph" w:customStyle="1" w:styleId="AnnexBHead4">
    <w:name w:val="Annex B Head 4"/>
    <w:basedOn w:val="AnnexAHead4"/>
    <w:next w:val="a2"/>
    <w:pPr>
      <w:numPr>
        <w:numId w:val="4"/>
      </w:numPr>
    </w:pPr>
  </w:style>
  <w:style w:type="paragraph" w:customStyle="1" w:styleId="Tableheading">
    <w:name w:val="Table heading"/>
    <w:basedOn w:val="a1"/>
    <w:qFormat/>
    <w:pPr>
      <w:spacing w:before="60" w:after="60"/>
      <w:ind w:left="113" w:right="113"/>
    </w:pPr>
    <w:rPr>
      <w:b/>
      <w:color w:val="407EC9"/>
      <w:sz w:val="20"/>
      <w:lang w:val="en-US"/>
    </w:rPr>
  </w:style>
  <w:style w:type="paragraph" w:customStyle="1" w:styleId="Appendix">
    <w:name w:val="Appendix"/>
    <w:basedOn w:val="Annex"/>
    <w:next w:val="a1"/>
    <w:pPr>
      <w:numPr>
        <w:numId w:val="17"/>
      </w:numPr>
      <w:spacing w:before="120" w:after="240" w:line="240" w:lineRule="auto"/>
    </w:pPr>
    <w:rPr>
      <w:rFonts w:eastAsia="Calibri" w:cs="Calibri"/>
      <w:bCs/>
      <w:caps w:val="0"/>
      <w:szCs w:val="28"/>
    </w:rPr>
  </w:style>
  <w:style w:type="paragraph" w:customStyle="1" w:styleId="Footerlandscape">
    <w:name w:val="Footer landscape"/>
    <w:basedOn w:val="a1"/>
    <w:pPr>
      <w:pBdr>
        <w:top w:val="single" w:sz="4" w:space="1" w:color="auto"/>
      </w:pBdr>
      <w:tabs>
        <w:tab w:val="right" w:pos="15309"/>
      </w:tabs>
      <w:adjustRightInd w:val="0"/>
    </w:pPr>
    <w:rPr>
      <w:b/>
      <w:color w:val="00558C"/>
      <w:sz w:val="15"/>
    </w:rPr>
  </w:style>
  <w:style w:type="paragraph" w:customStyle="1" w:styleId="Documentnumber">
    <w:name w:val="Document number"/>
    <w:basedOn w:val="a1"/>
    <w:next w:val="a1"/>
    <w:rPr>
      <w:caps/>
      <w:color w:val="00558C"/>
      <w:sz w:val="50"/>
    </w:rPr>
  </w:style>
  <w:style w:type="paragraph" w:customStyle="1" w:styleId="Documentdate">
    <w:name w:val="Document date"/>
    <w:basedOn w:val="a1"/>
    <w:rPr>
      <w:b/>
      <w:color w:val="00558C"/>
      <w:sz w:val="28"/>
    </w:rPr>
  </w:style>
  <w:style w:type="paragraph" w:customStyle="1" w:styleId="Footerportrait">
    <w:name w:val="Footer portrait"/>
    <w:basedOn w:val="a1"/>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pPr>
      <w:ind w:left="0" w:right="0"/>
    </w:pPr>
    <w:rPr>
      <w:b w:val="0"/>
      <w:color w:val="00558C"/>
    </w:rPr>
  </w:style>
  <w:style w:type="character" w:styleId="af9">
    <w:name w:val="Placeholder Text"/>
    <w:basedOn w:val="a3"/>
    <w:uiPriority w:val="99"/>
    <w:semiHidden/>
    <w:rPr>
      <w:color w:val="808080"/>
    </w:rPr>
  </w:style>
  <w:style w:type="paragraph" w:customStyle="1" w:styleId="Style1">
    <w:name w:val="Style1"/>
    <w:basedOn w:val="Tableheading"/>
  </w:style>
  <w:style w:type="paragraph" w:customStyle="1" w:styleId="Style2">
    <w:name w:val="Style2"/>
    <w:basedOn w:val="31"/>
    <w:autoRedefine/>
    <w:rsid w:val="00E35130"/>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pPr>
      <w:ind w:right="14317"/>
    </w:pPr>
  </w:style>
  <w:style w:type="paragraph" w:customStyle="1" w:styleId="AnnexCHead1">
    <w:name w:val="Annex C Head 1"/>
    <w:basedOn w:val="a1"/>
    <w:next w:val="Heading1separatationline"/>
    <w:pPr>
      <w:numPr>
        <w:numId w:val="20"/>
      </w:numPr>
    </w:pPr>
    <w:rPr>
      <w:b/>
      <w:caps/>
      <w:color w:val="407EC9"/>
      <w:sz w:val="28"/>
    </w:rPr>
  </w:style>
  <w:style w:type="paragraph" w:customStyle="1" w:styleId="AnnexCHead2">
    <w:name w:val="Annex C Head 2"/>
    <w:basedOn w:val="a1"/>
    <w:next w:val="Heading2separationline"/>
    <w:pPr>
      <w:numPr>
        <w:ilvl w:val="1"/>
        <w:numId w:val="20"/>
      </w:numPr>
    </w:pPr>
    <w:rPr>
      <w:b/>
      <w:caps/>
      <w:color w:val="407EC9"/>
      <w:sz w:val="24"/>
    </w:rPr>
  </w:style>
  <w:style w:type="paragraph" w:customStyle="1" w:styleId="AnnexCHead3">
    <w:name w:val="Annex C Head 3"/>
    <w:basedOn w:val="a1"/>
    <w:pPr>
      <w:numPr>
        <w:ilvl w:val="2"/>
        <w:numId w:val="20"/>
      </w:numPr>
      <w:spacing w:before="120" w:after="120"/>
    </w:pPr>
    <w:rPr>
      <w:b/>
      <w:smallCaps/>
      <w:color w:val="407EC9"/>
      <w:sz w:val="22"/>
    </w:rPr>
  </w:style>
  <w:style w:type="paragraph" w:customStyle="1" w:styleId="AnnexCHead4">
    <w:name w:val="Annex C Head 4"/>
    <w:basedOn w:val="a1"/>
    <w:next w:val="a2"/>
    <w:pPr>
      <w:numPr>
        <w:ilvl w:val="3"/>
        <w:numId w:val="20"/>
      </w:numPr>
      <w:spacing w:before="120" w:after="120"/>
    </w:pPr>
    <w:rPr>
      <w:b/>
      <w:color w:val="407EC9"/>
      <w:sz w:val="22"/>
      <w:lang w:eastAsia="de-DE"/>
    </w:rPr>
  </w:style>
  <w:style w:type="paragraph" w:customStyle="1" w:styleId="AnnexDHead1">
    <w:name w:val="Annex D Head 1"/>
    <w:basedOn w:val="a1"/>
    <w:next w:val="Heading1separatationline"/>
    <w:pPr>
      <w:numPr>
        <w:numId w:val="19"/>
      </w:numPr>
    </w:pPr>
    <w:rPr>
      <w:b/>
      <w:caps/>
      <w:color w:val="407EC9"/>
      <w:sz w:val="28"/>
      <w:lang w:eastAsia="de-DE"/>
    </w:rPr>
  </w:style>
  <w:style w:type="paragraph" w:customStyle="1" w:styleId="ANNEXDHEAD2">
    <w:name w:val="ANNEX D HEAD 2"/>
    <w:basedOn w:val="a2"/>
    <w:next w:val="Heading2separationline"/>
    <w:pPr>
      <w:numPr>
        <w:ilvl w:val="1"/>
        <w:numId w:val="19"/>
      </w:numPr>
      <w:spacing w:before="120"/>
    </w:pPr>
    <w:rPr>
      <w:b/>
      <w:color w:val="407EC9"/>
      <w:sz w:val="24"/>
      <w:lang w:eastAsia="de-DE"/>
    </w:rPr>
  </w:style>
  <w:style w:type="paragraph" w:customStyle="1" w:styleId="AnnexDHead3">
    <w:name w:val="Annex D Head 3"/>
    <w:basedOn w:val="a2"/>
    <w:pPr>
      <w:numPr>
        <w:ilvl w:val="2"/>
        <w:numId w:val="19"/>
      </w:numPr>
    </w:pPr>
    <w:rPr>
      <w:b/>
      <w:smallCaps/>
      <w:color w:val="407EC9"/>
      <w:lang w:eastAsia="de-DE"/>
    </w:rPr>
  </w:style>
  <w:style w:type="paragraph" w:customStyle="1" w:styleId="AnnexDHead4">
    <w:name w:val="Annex D Head 4"/>
    <w:basedOn w:val="a1"/>
    <w:next w:val="a2"/>
    <w:pPr>
      <w:numPr>
        <w:ilvl w:val="3"/>
        <w:numId w:val="19"/>
      </w:numPr>
      <w:spacing w:before="120" w:after="120"/>
    </w:pPr>
    <w:rPr>
      <w:color w:val="407EC9"/>
      <w:sz w:val="22"/>
    </w:rPr>
  </w:style>
  <w:style w:type="paragraph" w:customStyle="1" w:styleId="Acronym">
    <w:name w:val="Acronym"/>
    <w:basedOn w:val="a1"/>
    <w:qFormat/>
    <w:pPr>
      <w:spacing w:after="60"/>
      <w:ind w:left="1418" w:hanging="1418"/>
    </w:pPr>
    <w:rPr>
      <w:sz w:val="22"/>
    </w:rPr>
  </w:style>
  <w:style w:type="paragraph" w:customStyle="1" w:styleId="ANNEXEHEAD1">
    <w:name w:val="ANNEX E HEAD 1"/>
    <w:basedOn w:val="a1"/>
    <w:next w:val="Heading1separatationline"/>
    <w:pPr>
      <w:numPr>
        <w:numId w:val="21"/>
      </w:numPr>
    </w:pPr>
    <w:rPr>
      <w:b/>
      <w:color w:val="407EC9"/>
      <w:sz w:val="28"/>
    </w:rPr>
  </w:style>
  <w:style w:type="paragraph" w:customStyle="1" w:styleId="ANNEXEHEAD2">
    <w:name w:val="ANNEX E HEAD 2"/>
    <w:basedOn w:val="a1"/>
    <w:next w:val="Heading2separationline"/>
    <w:pPr>
      <w:numPr>
        <w:ilvl w:val="1"/>
        <w:numId w:val="21"/>
      </w:numPr>
    </w:pPr>
    <w:rPr>
      <w:b/>
      <w:color w:val="407EC9"/>
      <w:sz w:val="24"/>
    </w:rPr>
  </w:style>
  <w:style w:type="paragraph" w:customStyle="1" w:styleId="ANNEXEHEAD3">
    <w:name w:val="ANNEX E HEAD 3"/>
    <w:basedOn w:val="a1"/>
    <w:next w:val="a2"/>
    <w:pPr>
      <w:numPr>
        <w:ilvl w:val="2"/>
        <w:numId w:val="21"/>
      </w:numPr>
    </w:pPr>
    <w:rPr>
      <w:b/>
      <w:color w:val="407EC9"/>
      <w:sz w:val="22"/>
    </w:rPr>
  </w:style>
  <w:style w:type="paragraph" w:customStyle="1" w:styleId="AnnexEHead4">
    <w:name w:val="Annex E Head 4"/>
    <w:basedOn w:val="a1"/>
    <w:next w:val="a2"/>
    <w:pPr>
      <w:numPr>
        <w:ilvl w:val="3"/>
        <w:numId w:val="22"/>
      </w:numPr>
    </w:pPr>
    <w:rPr>
      <w:b/>
      <w:color w:val="407EC9"/>
      <w:sz w:val="22"/>
    </w:rPr>
  </w:style>
  <w:style w:type="paragraph" w:customStyle="1" w:styleId="ANNEXFHEAD1">
    <w:name w:val="ANNEX F HEAD 1"/>
    <w:basedOn w:val="a1"/>
    <w:next w:val="Heading1separatationline"/>
    <w:pPr>
      <w:numPr>
        <w:numId w:val="23"/>
      </w:numPr>
    </w:pPr>
    <w:rPr>
      <w:b/>
      <w:color w:val="407EC9"/>
      <w:sz w:val="28"/>
    </w:rPr>
  </w:style>
  <w:style w:type="paragraph" w:customStyle="1" w:styleId="ANNEXFHEAD2">
    <w:name w:val="ANNEX F HEAD 2"/>
    <w:basedOn w:val="a1"/>
    <w:next w:val="Heading2separationline"/>
    <w:pPr>
      <w:numPr>
        <w:ilvl w:val="1"/>
        <w:numId w:val="23"/>
      </w:numPr>
    </w:pPr>
    <w:rPr>
      <w:b/>
      <w:color w:val="407EC9"/>
      <w:sz w:val="24"/>
    </w:rPr>
  </w:style>
  <w:style w:type="paragraph" w:customStyle="1" w:styleId="ANNEXFHEAD3">
    <w:name w:val="ANNEX F HEAD 3"/>
    <w:basedOn w:val="a1"/>
    <w:next w:val="a2"/>
    <w:pPr>
      <w:numPr>
        <w:ilvl w:val="2"/>
        <w:numId w:val="23"/>
      </w:numPr>
    </w:pPr>
    <w:rPr>
      <w:b/>
      <w:smallCaps/>
      <w:color w:val="407EC9"/>
      <w:sz w:val="22"/>
    </w:rPr>
  </w:style>
  <w:style w:type="paragraph" w:customStyle="1" w:styleId="AnnexFHead4">
    <w:name w:val="Annex F Head 4"/>
    <w:basedOn w:val="a1"/>
    <w:next w:val="a2"/>
    <w:pPr>
      <w:numPr>
        <w:ilvl w:val="3"/>
        <w:numId w:val="23"/>
      </w:numPr>
    </w:pPr>
    <w:rPr>
      <w:b/>
      <w:color w:val="407EC9"/>
      <w:sz w:val="22"/>
    </w:rPr>
  </w:style>
  <w:style w:type="paragraph" w:customStyle="1" w:styleId="ANNEXGHEAD1">
    <w:name w:val="ANNEX G HEAD 1"/>
    <w:basedOn w:val="a1"/>
    <w:next w:val="Heading1separatationline"/>
    <w:pPr>
      <w:numPr>
        <w:numId w:val="24"/>
      </w:numPr>
    </w:pPr>
    <w:rPr>
      <w:b/>
      <w:color w:val="407EC9"/>
      <w:sz w:val="28"/>
    </w:rPr>
  </w:style>
  <w:style w:type="paragraph" w:customStyle="1" w:styleId="ANNEXGHEAD2">
    <w:name w:val="ANNEX G HEAD 2"/>
    <w:basedOn w:val="a1"/>
    <w:next w:val="Heading2separationline"/>
    <w:pPr>
      <w:numPr>
        <w:ilvl w:val="1"/>
        <w:numId w:val="24"/>
      </w:numPr>
    </w:pPr>
    <w:rPr>
      <w:b/>
      <w:color w:val="407EC9"/>
      <w:sz w:val="24"/>
    </w:rPr>
  </w:style>
  <w:style w:type="paragraph" w:customStyle="1" w:styleId="ANNEXGHEAD3">
    <w:name w:val="ANNEX G HEAD 3"/>
    <w:basedOn w:val="a1"/>
    <w:next w:val="a2"/>
    <w:pPr>
      <w:numPr>
        <w:ilvl w:val="2"/>
        <w:numId w:val="24"/>
      </w:numPr>
    </w:pPr>
    <w:rPr>
      <w:b/>
      <w:smallCaps/>
      <w:color w:val="407EC9"/>
      <w:sz w:val="22"/>
    </w:rPr>
  </w:style>
  <w:style w:type="paragraph" w:customStyle="1" w:styleId="AnnexGHead4">
    <w:name w:val="Annex G Head 4"/>
    <w:basedOn w:val="a1"/>
    <w:next w:val="a2"/>
    <w:pPr>
      <w:numPr>
        <w:ilvl w:val="3"/>
        <w:numId w:val="24"/>
      </w:numPr>
    </w:pPr>
    <w:rPr>
      <w:b/>
      <w:color w:val="407EC9"/>
      <w:sz w:val="22"/>
    </w:rPr>
  </w:style>
  <w:style w:type="paragraph" w:customStyle="1" w:styleId="AnnexHHead1">
    <w:name w:val="Annex H Head 1"/>
    <w:basedOn w:val="a1"/>
    <w:next w:val="Heading1separatationline"/>
    <w:pPr>
      <w:numPr>
        <w:numId w:val="25"/>
      </w:numPr>
    </w:pPr>
    <w:rPr>
      <w:b/>
      <w:caps/>
      <w:color w:val="407EC9"/>
      <w:sz w:val="28"/>
    </w:rPr>
  </w:style>
  <w:style w:type="paragraph" w:customStyle="1" w:styleId="AnnexHHead2">
    <w:name w:val="Annex H Head 2"/>
    <w:basedOn w:val="a1"/>
    <w:next w:val="Heading2separationline"/>
    <w:pPr>
      <w:numPr>
        <w:ilvl w:val="1"/>
        <w:numId w:val="25"/>
      </w:numPr>
    </w:pPr>
    <w:rPr>
      <w:b/>
      <w:caps/>
      <w:color w:val="407EC9"/>
      <w:sz w:val="24"/>
    </w:rPr>
  </w:style>
  <w:style w:type="paragraph" w:customStyle="1" w:styleId="AnnexHHead3">
    <w:name w:val="Annex H Head 3"/>
    <w:basedOn w:val="a1"/>
    <w:pPr>
      <w:numPr>
        <w:ilvl w:val="2"/>
        <w:numId w:val="25"/>
      </w:numPr>
    </w:pPr>
    <w:rPr>
      <w:b/>
      <w:color w:val="407EC9"/>
      <w:sz w:val="22"/>
    </w:rPr>
  </w:style>
  <w:style w:type="paragraph" w:customStyle="1" w:styleId="AnnexHHead4">
    <w:name w:val="Annex H Head 4"/>
    <w:basedOn w:val="a1"/>
    <w:next w:val="a2"/>
    <w:pPr>
      <w:numPr>
        <w:ilvl w:val="3"/>
        <w:numId w:val="25"/>
      </w:numPr>
    </w:pPr>
    <w:rPr>
      <w:b/>
      <w:color w:val="407EC9"/>
      <w:sz w:val="22"/>
    </w:rPr>
  </w:style>
  <w:style w:type="paragraph" w:customStyle="1" w:styleId="AnnexIHead1">
    <w:name w:val="Annex I Head 1"/>
    <w:basedOn w:val="a1"/>
    <w:next w:val="Heading1separatationline"/>
    <w:pPr>
      <w:numPr>
        <w:numId w:val="26"/>
      </w:numPr>
    </w:pPr>
    <w:rPr>
      <w:b/>
      <w:caps/>
      <w:color w:val="407EC9"/>
      <w:sz w:val="28"/>
    </w:rPr>
  </w:style>
  <w:style w:type="paragraph" w:customStyle="1" w:styleId="AnnexIHead2">
    <w:name w:val="Annex I Head 2"/>
    <w:basedOn w:val="a1"/>
    <w:next w:val="Heading2separationline"/>
    <w:pPr>
      <w:numPr>
        <w:ilvl w:val="1"/>
        <w:numId w:val="26"/>
      </w:numPr>
    </w:pPr>
    <w:rPr>
      <w:b/>
      <w:caps/>
      <w:color w:val="407EC9"/>
      <w:sz w:val="24"/>
    </w:rPr>
  </w:style>
  <w:style w:type="paragraph" w:customStyle="1" w:styleId="AnnexIHead3">
    <w:name w:val="Annex I Head 3"/>
    <w:basedOn w:val="a1"/>
    <w:next w:val="a2"/>
    <w:pPr>
      <w:numPr>
        <w:ilvl w:val="2"/>
        <w:numId w:val="26"/>
      </w:numPr>
    </w:pPr>
    <w:rPr>
      <w:b/>
      <w:smallCaps/>
      <w:color w:val="407EC9"/>
      <w:sz w:val="22"/>
    </w:rPr>
  </w:style>
  <w:style w:type="paragraph" w:customStyle="1" w:styleId="AnnexIHead4">
    <w:name w:val="Annex I Head 4"/>
    <w:basedOn w:val="a1"/>
    <w:next w:val="a2"/>
    <w:pPr>
      <w:numPr>
        <w:ilvl w:val="3"/>
        <w:numId w:val="26"/>
      </w:numPr>
    </w:pPr>
    <w:rPr>
      <w:b/>
      <w:color w:val="407EC9"/>
      <w:sz w:val="22"/>
    </w:rPr>
  </w:style>
  <w:style w:type="paragraph" w:customStyle="1" w:styleId="AnnexJHead1">
    <w:name w:val="Annex J Head 1"/>
    <w:basedOn w:val="a1"/>
    <w:next w:val="Heading1separatationline"/>
    <w:pPr>
      <w:numPr>
        <w:numId w:val="27"/>
      </w:numPr>
    </w:pPr>
    <w:rPr>
      <w:b/>
      <w:caps/>
      <w:color w:val="407EC9"/>
      <w:sz w:val="28"/>
    </w:rPr>
  </w:style>
  <w:style w:type="paragraph" w:customStyle="1" w:styleId="AnnexJHead2">
    <w:name w:val="Annex J Head 2"/>
    <w:basedOn w:val="a1"/>
    <w:next w:val="Heading2separationline"/>
    <w:pPr>
      <w:numPr>
        <w:ilvl w:val="1"/>
        <w:numId w:val="27"/>
      </w:numPr>
    </w:pPr>
    <w:rPr>
      <w:b/>
      <w:caps/>
      <w:color w:val="407EC9"/>
      <w:sz w:val="24"/>
    </w:rPr>
  </w:style>
  <w:style w:type="paragraph" w:customStyle="1" w:styleId="AnnexJHead3">
    <w:name w:val="Annex J Head 3"/>
    <w:basedOn w:val="a1"/>
    <w:next w:val="a2"/>
    <w:pPr>
      <w:numPr>
        <w:ilvl w:val="2"/>
        <w:numId w:val="27"/>
      </w:numPr>
    </w:pPr>
    <w:rPr>
      <w:b/>
      <w:smallCaps/>
      <w:color w:val="407EC9"/>
      <w:sz w:val="22"/>
    </w:rPr>
  </w:style>
  <w:style w:type="paragraph" w:customStyle="1" w:styleId="AnnexJHead4">
    <w:name w:val="Annex J Head 4"/>
    <w:basedOn w:val="a1"/>
    <w:next w:val="a2"/>
    <w:pPr>
      <w:numPr>
        <w:ilvl w:val="3"/>
        <w:numId w:val="27"/>
      </w:numPr>
    </w:pPr>
    <w:rPr>
      <w:b/>
      <w:color w:val="407EC9"/>
      <w:sz w:val="22"/>
    </w:rPr>
  </w:style>
  <w:style w:type="paragraph" w:customStyle="1" w:styleId="AnnexKHead1">
    <w:name w:val="Annex K Head 1"/>
    <w:basedOn w:val="a1"/>
    <w:next w:val="Heading1separatationline"/>
    <w:pPr>
      <w:numPr>
        <w:numId w:val="28"/>
      </w:numPr>
    </w:pPr>
    <w:rPr>
      <w:b/>
      <w:caps/>
      <w:color w:val="407EC9"/>
      <w:sz w:val="28"/>
    </w:rPr>
  </w:style>
  <w:style w:type="paragraph" w:customStyle="1" w:styleId="AnnexKHead2">
    <w:name w:val="Annex K Head 2"/>
    <w:basedOn w:val="a1"/>
    <w:next w:val="Heading2separationline"/>
    <w:pPr>
      <w:numPr>
        <w:ilvl w:val="1"/>
        <w:numId w:val="28"/>
      </w:numPr>
    </w:pPr>
    <w:rPr>
      <w:b/>
      <w:caps/>
      <w:color w:val="407EC9"/>
      <w:sz w:val="24"/>
    </w:rPr>
  </w:style>
  <w:style w:type="paragraph" w:customStyle="1" w:styleId="AnnexKHead3">
    <w:name w:val="Annex K Head 3"/>
    <w:basedOn w:val="a1"/>
    <w:next w:val="a2"/>
    <w:pPr>
      <w:numPr>
        <w:ilvl w:val="2"/>
        <w:numId w:val="28"/>
      </w:numPr>
    </w:pPr>
    <w:rPr>
      <w:b/>
      <w:smallCaps/>
      <w:color w:val="407EC9"/>
      <w:sz w:val="22"/>
    </w:rPr>
  </w:style>
  <w:style w:type="paragraph" w:customStyle="1" w:styleId="AnnexKHead4">
    <w:name w:val="Annex K Head 4"/>
    <w:basedOn w:val="a1"/>
    <w:next w:val="a2"/>
    <w:pPr>
      <w:numPr>
        <w:ilvl w:val="3"/>
        <w:numId w:val="28"/>
      </w:numPr>
    </w:pPr>
    <w:rPr>
      <w:b/>
      <w:color w:val="407EC9"/>
      <w:sz w:val="22"/>
    </w:rPr>
  </w:style>
  <w:style w:type="paragraph" w:customStyle="1" w:styleId="AnnexLHead1">
    <w:name w:val="Annex L Head 1"/>
    <w:basedOn w:val="a1"/>
    <w:next w:val="Heading1separatationline"/>
    <w:pPr>
      <w:numPr>
        <w:numId w:val="29"/>
      </w:numPr>
    </w:pPr>
    <w:rPr>
      <w:b/>
      <w:caps/>
      <w:color w:val="407EC9"/>
      <w:sz w:val="28"/>
    </w:rPr>
  </w:style>
  <w:style w:type="paragraph" w:customStyle="1" w:styleId="AnnexLHead2">
    <w:name w:val="Annex L Head 2"/>
    <w:basedOn w:val="a1"/>
    <w:next w:val="a2"/>
    <w:pPr>
      <w:numPr>
        <w:ilvl w:val="1"/>
        <w:numId w:val="29"/>
      </w:numPr>
    </w:pPr>
    <w:rPr>
      <w:b/>
      <w:caps/>
      <w:color w:val="407EC9"/>
      <w:sz w:val="24"/>
    </w:rPr>
  </w:style>
  <w:style w:type="paragraph" w:customStyle="1" w:styleId="AnnexLHead3">
    <w:name w:val="Annex L Head 3"/>
    <w:basedOn w:val="a1"/>
    <w:next w:val="a2"/>
    <w:pPr>
      <w:numPr>
        <w:ilvl w:val="2"/>
        <w:numId w:val="29"/>
      </w:numPr>
    </w:pPr>
    <w:rPr>
      <w:b/>
      <w:smallCaps/>
      <w:color w:val="407EC9"/>
      <w:sz w:val="22"/>
    </w:rPr>
  </w:style>
  <w:style w:type="paragraph" w:customStyle="1" w:styleId="AnnexLHead4">
    <w:name w:val="Annex L Head 4"/>
    <w:basedOn w:val="a1"/>
    <w:next w:val="a2"/>
    <w:pPr>
      <w:numPr>
        <w:ilvl w:val="3"/>
        <w:numId w:val="29"/>
      </w:numPr>
    </w:pPr>
    <w:rPr>
      <w:b/>
      <w:color w:val="407EC9"/>
      <w:sz w:val="22"/>
    </w:rPr>
  </w:style>
  <w:style w:type="paragraph" w:customStyle="1" w:styleId="AnnexMHead1">
    <w:name w:val="Annex M Head 1"/>
    <w:basedOn w:val="a1"/>
    <w:next w:val="Heading1separatationline"/>
    <w:pPr>
      <w:numPr>
        <w:numId w:val="30"/>
      </w:numPr>
    </w:pPr>
    <w:rPr>
      <w:b/>
      <w:caps/>
      <w:color w:val="407EC9"/>
      <w:sz w:val="28"/>
    </w:rPr>
  </w:style>
  <w:style w:type="paragraph" w:customStyle="1" w:styleId="AnnexMHead2">
    <w:name w:val="Annex M Head 2"/>
    <w:basedOn w:val="a1"/>
    <w:next w:val="Heading2separationline"/>
    <w:pPr>
      <w:numPr>
        <w:ilvl w:val="1"/>
        <w:numId w:val="30"/>
      </w:numPr>
    </w:pPr>
    <w:rPr>
      <w:b/>
      <w:caps/>
      <w:color w:val="407EC9"/>
      <w:sz w:val="24"/>
    </w:rPr>
  </w:style>
  <w:style w:type="paragraph" w:customStyle="1" w:styleId="AnnexMHead3">
    <w:name w:val="Annex M Head 3"/>
    <w:basedOn w:val="a1"/>
    <w:next w:val="a2"/>
    <w:pPr>
      <w:numPr>
        <w:ilvl w:val="2"/>
        <w:numId w:val="30"/>
      </w:numPr>
    </w:pPr>
    <w:rPr>
      <w:b/>
      <w:smallCaps/>
      <w:color w:val="407EC9"/>
      <w:sz w:val="22"/>
    </w:rPr>
  </w:style>
  <w:style w:type="paragraph" w:customStyle="1" w:styleId="AnnexMHead4">
    <w:name w:val="Annex M Head 4"/>
    <w:basedOn w:val="a1"/>
    <w:next w:val="a2"/>
    <w:pPr>
      <w:numPr>
        <w:ilvl w:val="3"/>
        <w:numId w:val="30"/>
      </w:numPr>
    </w:pPr>
    <w:rPr>
      <w:b/>
      <w:color w:val="407EC9"/>
      <w:sz w:val="22"/>
    </w:rPr>
  </w:style>
  <w:style w:type="paragraph" w:styleId="afa">
    <w:name w:val="Revision"/>
    <w:hidden/>
    <w:uiPriority w:val="99"/>
    <w:semiHidden/>
    <w:pPr>
      <w:spacing w:after="0" w:line="240" w:lineRule="auto"/>
    </w:pPr>
    <w:rPr>
      <w:sz w:val="18"/>
      <w:lang w:val="en-GB"/>
    </w:rPr>
  </w:style>
  <w:style w:type="paragraph" w:styleId="33">
    <w:name w:val="Body Text 3"/>
    <w:basedOn w:val="a1"/>
    <w:link w:val="3Char1"/>
    <w:semiHidden/>
    <w:unhideWhenUsed/>
    <w:pPr>
      <w:spacing w:after="120"/>
    </w:pPr>
    <w:rPr>
      <w:sz w:val="16"/>
      <w:szCs w:val="16"/>
    </w:rPr>
  </w:style>
  <w:style w:type="character" w:customStyle="1" w:styleId="3Char1">
    <w:name w:val="본문 3 Char"/>
    <w:basedOn w:val="a3"/>
    <w:link w:val="33"/>
    <w:semiHidden/>
    <w:rPr>
      <w:sz w:val="16"/>
      <w:szCs w:val="16"/>
      <w:lang w:val="en-GB"/>
    </w:rPr>
  </w:style>
  <w:style w:type="paragraph" w:styleId="afb">
    <w:name w:val="List Paragraph"/>
    <w:basedOn w:val="a1"/>
    <w:uiPriority w:val="34"/>
    <w:qFormat/>
    <w:pPr>
      <w:spacing w:after="160" w:line="259" w:lineRule="auto"/>
      <w:ind w:left="720"/>
      <w:contextualSpacing/>
    </w:pPr>
    <w:rPr>
      <w:sz w:val="22"/>
      <w:lang w:val="en-US"/>
    </w:rPr>
  </w:style>
  <w:style w:type="character" w:customStyle="1" w:styleId="Char2">
    <w:name w:val="캡션 Char"/>
    <w:aliases w:val="Figure-caption Char,MW_caption Char,cap Char,ASSET_caption Char,SUITED_caption Char,CAPTION Char,Figure Caption Char,Figure-caption1 Char,CAPTION1 Char,Figure Caption1 Char,Figure-caption2 Char,CAPTION2 Char,Figure Caption2 Char,CAPTION3 Char"/>
    <w:link w:val="ae"/>
    <w:uiPriority w:val="35"/>
    <w:locked/>
    <w:rPr>
      <w:b/>
      <w:bCs/>
      <w:i/>
      <w:color w:val="575756"/>
      <w:u w:val="single"/>
      <w:lang w:val="en-GB"/>
    </w:rPr>
  </w:style>
  <w:style w:type="paragraph" w:customStyle="1" w:styleId="Figure">
    <w:name w:val="Figure_#"/>
    <w:basedOn w:val="a1"/>
    <w:next w:val="a1"/>
    <w:qFormat/>
    <w:rsid w:val="00D72B35"/>
    <w:pPr>
      <w:numPr>
        <w:numId w:val="46"/>
      </w:numPr>
      <w:spacing w:before="120" w:after="120" w:line="240" w:lineRule="auto"/>
      <w:jc w:val="center"/>
    </w:pPr>
    <w:rPr>
      <w:rFonts w:ascii="Arial" w:eastAsia="Calibri" w:hAnsi="Arial" w:cs="Calibri"/>
      <w:i/>
      <w:sz w:val="22"/>
      <w:szCs w:val="20"/>
      <w:lang w:eastAsia="en-GB"/>
    </w:rPr>
  </w:style>
  <w:style w:type="paragraph" w:customStyle="1" w:styleId="Table">
    <w:name w:val="Table_#"/>
    <w:basedOn w:val="a1"/>
    <w:next w:val="a1"/>
    <w:qFormat/>
    <w:rsid w:val="00D72B35"/>
    <w:pPr>
      <w:numPr>
        <w:numId w:val="47"/>
      </w:numPr>
      <w:spacing w:before="120" w:after="120" w:line="240" w:lineRule="auto"/>
      <w:jc w:val="center"/>
    </w:pPr>
    <w:rPr>
      <w:rFonts w:ascii="Arial" w:eastAsia="Calibri" w:hAnsi="Arial" w:cs="Calibri"/>
      <w:i/>
      <w:sz w:val="22"/>
      <w:szCs w:val="20"/>
      <w:lang w:eastAsia="en-GB"/>
    </w:rPr>
  </w:style>
  <w:style w:type="paragraph" w:styleId="afc">
    <w:name w:val="Bibliography"/>
    <w:basedOn w:val="a1"/>
    <w:next w:val="a1"/>
    <w:uiPriority w:val="37"/>
    <w:unhideWhenUsed/>
    <w:rsid w:val="00FB35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2495">
      <w:bodyDiv w:val="1"/>
      <w:marLeft w:val="0"/>
      <w:marRight w:val="0"/>
      <w:marTop w:val="0"/>
      <w:marBottom w:val="0"/>
      <w:divBdr>
        <w:top w:val="none" w:sz="0" w:space="0" w:color="auto"/>
        <w:left w:val="none" w:sz="0" w:space="0" w:color="auto"/>
        <w:bottom w:val="none" w:sz="0" w:space="0" w:color="auto"/>
        <w:right w:val="none" w:sz="0" w:space="0" w:color="auto"/>
      </w:divBdr>
    </w:div>
    <w:div w:id="17396885">
      <w:bodyDiv w:val="1"/>
      <w:marLeft w:val="0"/>
      <w:marRight w:val="0"/>
      <w:marTop w:val="0"/>
      <w:marBottom w:val="0"/>
      <w:divBdr>
        <w:top w:val="none" w:sz="0" w:space="0" w:color="auto"/>
        <w:left w:val="none" w:sz="0" w:space="0" w:color="auto"/>
        <w:bottom w:val="none" w:sz="0" w:space="0" w:color="auto"/>
        <w:right w:val="none" w:sz="0" w:space="0" w:color="auto"/>
      </w:divBdr>
    </w:div>
    <w:div w:id="20669717">
      <w:bodyDiv w:val="1"/>
      <w:marLeft w:val="0"/>
      <w:marRight w:val="0"/>
      <w:marTop w:val="0"/>
      <w:marBottom w:val="0"/>
      <w:divBdr>
        <w:top w:val="none" w:sz="0" w:space="0" w:color="auto"/>
        <w:left w:val="none" w:sz="0" w:space="0" w:color="auto"/>
        <w:bottom w:val="none" w:sz="0" w:space="0" w:color="auto"/>
        <w:right w:val="none" w:sz="0" w:space="0" w:color="auto"/>
      </w:divBdr>
    </w:div>
    <w:div w:id="31343920">
      <w:bodyDiv w:val="1"/>
      <w:marLeft w:val="0"/>
      <w:marRight w:val="0"/>
      <w:marTop w:val="0"/>
      <w:marBottom w:val="0"/>
      <w:divBdr>
        <w:top w:val="none" w:sz="0" w:space="0" w:color="auto"/>
        <w:left w:val="none" w:sz="0" w:space="0" w:color="auto"/>
        <w:bottom w:val="none" w:sz="0" w:space="0" w:color="auto"/>
        <w:right w:val="none" w:sz="0" w:space="0" w:color="auto"/>
      </w:divBdr>
    </w:div>
    <w:div w:id="36777662">
      <w:bodyDiv w:val="1"/>
      <w:marLeft w:val="0"/>
      <w:marRight w:val="0"/>
      <w:marTop w:val="0"/>
      <w:marBottom w:val="0"/>
      <w:divBdr>
        <w:top w:val="none" w:sz="0" w:space="0" w:color="auto"/>
        <w:left w:val="none" w:sz="0" w:space="0" w:color="auto"/>
        <w:bottom w:val="none" w:sz="0" w:space="0" w:color="auto"/>
        <w:right w:val="none" w:sz="0" w:space="0" w:color="auto"/>
      </w:divBdr>
    </w:div>
    <w:div w:id="42557235">
      <w:bodyDiv w:val="1"/>
      <w:marLeft w:val="0"/>
      <w:marRight w:val="0"/>
      <w:marTop w:val="0"/>
      <w:marBottom w:val="0"/>
      <w:divBdr>
        <w:top w:val="none" w:sz="0" w:space="0" w:color="auto"/>
        <w:left w:val="none" w:sz="0" w:space="0" w:color="auto"/>
        <w:bottom w:val="none" w:sz="0" w:space="0" w:color="auto"/>
        <w:right w:val="none" w:sz="0" w:space="0" w:color="auto"/>
      </w:divBdr>
    </w:div>
    <w:div w:id="46800288">
      <w:bodyDiv w:val="1"/>
      <w:marLeft w:val="0"/>
      <w:marRight w:val="0"/>
      <w:marTop w:val="0"/>
      <w:marBottom w:val="0"/>
      <w:divBdr>
        <w:top w:val="none" w:sz="0" w:space="0" w:color="auto"/>
        <w:left w:val="none" w:sz="0" w:space="0" w:color="auto"/>
        <w:bottom w:val="none" w:sz="0" w:space="0" w:color="auto"/>
        <w:right w:val="none" w:sz="0" w:space="0" w:color="auto"/>
      </w:divBdr>
    </w:div>
    <w:div w:id="71899622">
      <w:bodyDiv w:val="1"/>
      <w:marLeft w:val="0"/>
      <w:marRight w:val="0"/>
      <w:marTop w:val="0"/>
      <w:marBottom w:val="0"/>
      <w:divBdr>
        <w:top w:val="none" w:sz="0" w:space="0" w:color="auto"/>
        <w:left w:val="none" w:sz="0" w:space="0" w:color="auto"/>
        <w:bottom w:val="none" w:sz="0" w:space="0" w:color="auto"/>
        <w:right w:val="none" w:sz="0" w:space="0" w:color="auto"/>
      </w:divBdr>
    </w:div>
    <w:div w:id="98911141">
      <w:bodyDiv w:val="1"/>
      <w:marLeft w:val="0"/>
      <w:marRight w:val="0"/>
      <w:marTop w:val="0"/>
      <w:marBottom w:val="0"/>
      <w:divBdr>
        <w:top w:val="none" w:sz="0" w:space="0" w:color="auto"/>
        <w:left w:val="none" w:sz="0" w:space="0" w:color="auto"/>
        <w:bottom w:val="none" w:sz="0" w:space="0" w:color="auto"/>
        <w:right w:val="none" w:sz="0" w:space="0" w:color="auto"/>
      </w:divBdr>
    </w:div>
    <w:div w:id="103885423">
      <w:bodyDiv w:val="1"/>
      <w:marLeft w:val="0"/>
      <w:marRight w:val="0"/>
      <w:marTop w:val="0"/>
      <w:marBottom w:val="0"/>
      <w:divBdr>
        <w:top w:val="none" w:sz="0" w:space="0" w:color="auto"/>
        <w:left w:val="none" w:sz="0" w:space="0" w:color="auto"/>
        <w:bottom w:val="none" w:sz="0" w:space="0" w:color="auto"/>
        <w:right w:val="none" w:sz="0" w:space="0" w:color="auto"/>
      </w:divBdr>
    </w:div>
    <w:div w:id="106580708">
      <w:bodyDiv w:val="1"/>
      <w:marLeft w:val="0"/>
      <w:marRight w:val="0"/>
      <w:marTop w:val="0"/>
      <w:marBottom w:val="0"/>
      <w:divBdr>
        <w:top w:val="none" w:sz="0" w:space="0" w:color="auto"/>
        <w:left w:val="none" w:sz="0" w:space="0" w:color="auto"/>
        <w:bottom w:val="none" w:sz="0" w:space="0" w:color="auto"/>
        <w:right w:val="none" w:sz="0" w:space="0" w:color="auto"/>
      </w:divBdr>
    </w:div>
    <w:div w:id="108165527">
      <w:bodyDiv w:val="1"/>
      <w:marLeft w:val="0"/>
      <w:marRight w:val="0"/>
      <w:marTop w:val="0"/>
      <w:marBottom w:val="0"/>
      <w:divBdr>
        <w:top w:val="none" w:sz="0" w:space="0" w:color="auto"/>
        <w:left w:val="none" w:sz="0" w:space="0" w:color="auto"/>
        <w:bottom w:val="none" w:sz="0" w:space="0" w:color="auto"/>
        <w:right w:val="none" w:sz="0" w:space="0" w:color="auto"/>
      </w:divBdr>
    </w:div>
    <w:div w:id="119692352">
      <w:bodyDiv w:val="1"/>
      <w:marLeft w:val="0"/>
      <w:marRight w:val="0"/>
      <w:marTop w:val="0"/>
      <w:marBottom w:val="0"/>
      <w:divBdr>
        <w:top w:val="none" w:sz="0" w:space="0" w:color="auto"/>
        <w:left w:val="none" w:sz="0" w:space="0" w:color="auto"/>
        <w:bottom w:val="none" w:sz="0" w:space="0" w:color="auto"/>
        <w:right w:val="none" w:sz="0" w:space="0" w:color="auto"/>
      </w:divBdr>
    </w:div>
    <w:div w:id="123427554">
      <w:bodyDiv w:val="1"/>
      <w:marLeft w:val="0"/>
      <w:marRight w:val="0"/>
      <w:marTop w:val="0"/>
      <w:marBottom w:val="0"/>
      <w:divBdr>
        <w:top w:val="none" w:sz="0" w:space="0" w:color="auto"/>
        <w:left w:val="none" w:sz="0" w:space="0" w:color="auto"/>
        <w:bottom w:val="none" w:sz="0" w:space="0" w:color="auto"/>
        <w:right w:val="none" w:sz="0" w:space="0" w:color="auto"/>
      </w:divBdr>
    </w:div>
    <w:div w:id="147477308">
      <w:bodyDiv w:val="1"/>
      <w:marLeft w:val="0"/>
      <w:marRight w:val="0"/>
      <w:marTop w:val="0"/>
      <w:marBottom w:val="0"/>
      <w:divBdr>
        <w:top w:val="none" w:sz="0" w:space="0" w:color="auto"/>
        <w:left w:val="none" w:sz="0" w:space="0" w:color="auto"/>
        <w:bottom w:val="none" w:sz="0" w:space="0" w:color="auto"/>
        <w:right w:val="none" w:sz="0" w:space="0" w:color="auto"/>
      </w:divBdr>
    </w:div>
    <w:div w:id="155220578">
      <w:bodyDiv w:val="1"/>
      <w:marLeft w:val="0"/>
      <w:marRight w:val="0"/>
      <w:marTop w:val="0"/>
      <w:marBottom w:val="0"/>
      <w:divBdr>
        <w:top w:val="none" w:sz="0" w:space="0" w:color="auto"/>
        <w:left w:val="none" w:sz="0" w:space="0" w:color="auto"/>
        <w:bottom w:val="none" w:sz="0" w:space="0" w:color="auto"/>
        <w:right w:val="none" w:sz="0" w:space="0" w:color="auto"/>
      </w:divBdr>
    </w:div>
    <w:div w:id="162667682">
      <w:bodyDiv w:val="1"/>
      <w:marLeft w:val="0"/>
      <w:marRight w:val="0"/>
      <w:marTop w:val="0"/>
      <w:marBottom w:val="0"/>
      <w:divBdr>
        <w:top w:val="none" w:sz="0" w:space="0" w:color="auto"/>
        <w:left w:val="none" w:sz="0" w:space="0" w:color="auto"/>
        <w:bottom w:val="none" w:sz="0" w:space="0" w:color="auto"/>
        <w:right w:val="none" w:sz="0" w:space="0" w:color="auto"/>
      </w:divBdr>
    </w:div>
    <w:div w:id="181209070">
      <w:bodyDiv w:val="1"/>
      <w:marLeft w:val="0"/>
      <w:marRight w:val="0"/>
      <w:marTop w:val="0"/>
      <w:marBottom w:val="0"/>
      <w:divBdr>
        <w:top w:val="none" w:sz="0" w:space="0" w:color="auto"/>
        <w:left w:val="none" w:sz="0" w:space="0" w:color="auto"/>
        <w:bottom w:val="none" w:sz="0" w:space="0" w:color="auto"/>
        <w:right w:val="none" w:sz="0" w:space="0" w:color="auto"/>
      </w:divBdr>
    </w:div>
    <w:div w:id="183908817">
      <w:bodyDiv w:val="1"/>
      <w:marLeft w:val="0"/>
      <w:marRight w:val="0"/>
      <w:marTop w:val="0"/>
      <w:marBottom w:val="0"/>
      <w:divBdr>
        <w:top w:val="none" w:sz="0" w:space="0" w:color="auto"/>
        <w:left w:val="none" w:sz="0" w:space="0" w:color="auto"/>
        <w:bottom w:val="none" w:sz="0" w:space="0" w:color="auto"/>
        <w:right w:val="none" w:sz="0" w:space="0" w:color="auto"/>
      </w:divBdr>
    </w:div>
    <w:div w:id="187262206">
      <w:bodyDiv w:val="1"/>
      <w:marLeft w:val="0"/>
      <w:marRight w:val="0"/>
      <w:marTop w:val="0"/>
      <w:marBottom w:val="0"/>
      <w:divBdr>
        <w:top w:val="none" w:sz="0" w:space="0" w:color="auto"/>
        <w:left w:val="none" w:sz="0" w:space="0" w:color="auto"/>
        <w:bottom w:val="none" w:sz="0" w:space="0" w:color="auto"/>
        <w:right w:val="none" w:sz="0" w:space="0" w:color="auto"/>
      </w:divBdr>
    </w:div>
    <w:div w:id="189610831">
      <w:bodyDiv w:val="1"/>
      <w:marLeft w:val="0"/>
      <w:marRight w:val="0"/>
      <w:marTop w:val="0"/>
      <w:marBottom w:val="0"/>
      <w:divBdr>
        <w:top w:val="none" w:sz="0" w:space="0" w:color="auto"/>
        <w:left w:val="none" w:sz="0" w:space="0" w:color="auto"/>
        <w:bottom w:val="none" w:sz="0" w:space="0" w:color="auto"/>
        <w:right w:val="none" w:sz="0" w:space="0" w:color="auto"/>
      </w:divBdr>
    </w:div>
    <w:div w:id="238565335">
      <w:bodyDiv w:val="1"/>
      <w:marLeft w:val="0"/>
      <w:marRight w:val="0"/>
      <w:marTop w:val="0"/>
      <w:marBottom w:val="0"/>
      <w:divBdr>
        <w:top w:val="none" w:sz="0" w:space="0" w:color="auto"/>
        <w:left w:val="none" w:sz="0" w:space="0" w:color="auto"/>
        <w:bottom w:val="none" w:sz="0" w:space="0" w:color="auto"/>
        <w:right w:val="none" w:sz="0" w:space="0" w:color="auto"/>
      </w:divBdr>
    </w:div>
    <w:div w:id="240990308">
      <w:bodyDiv w:val="1"/>
      <w:marLeft w:val="0"/>
      <w:marRight w:val="0"/>
      <w:marTop w:val="0"/>
      <w:marBottom w:val="0"/>
      <w:divBdr>
        <w:top w:val="none" w:sz="0" w:space="0" w:color="auto"/>
        <w:left w:val="none" w:sz="0" w:space="0" w:color="auto"/>
        <w:bottom w:val="none" w:sz="0" w:space="0" w:color="auto"/>
        <w:right w:val="none" w:sz="0" w:space="0" w:color="auto"/>
      </w:divBdr>
    </w:div>
    <w:div w:id="264312893">
      <w:bodyDiv w:val="1"/>
      <w:marLeft w:val="0"/>
      <w:marRight w:val="0"/>
      <w:marTop w:val="0"/>
      <w:marBottom w:val="0"/>
      <w:divBdr>
        <w:top w:val="none" w:sz="0" w:space="0" w:color="auto"/>
        <w:left w:val="none" w:sz="0" w:space="0" w:color="auto"/>
        <w:bottom w:val="none" w:sz="0" w:space="0" w:color="auto"/>
        <w:right w:val="none" w:sz="0" w:space="0" w:color="auto"/>
      </w:divBdr>
    </w:div>
    <w:div w:id="281348578">
      <w:bodyDiv w:val="1"/>
      <w:marLeft w:val="0"/>
      <w:marRight w:val="0"/>
      <w:marTop w:val="0"/>
      <w:marBottom w:val="0"/>
      <w:divBdr>
        <w:top w:val="none" w:sz="0" w:space="0" w:color="auto"/>
        <w:left w:val="none" w:sz="0" w:space="0" w:color="auto"/>
        <w:bottom w:val="none" w:sz="0" w:space="0" w:color="auto"/>
        <w:right w:val="none" w:sz="0" w:space="0" w:color="auto"/>
      </w:divBdr>
    </w:div>
    <w:div w:id="282153588">
      <w:bodyDiv w:val="1"/>
      <w:marLeft w:val="0"/>
      <w:marRight w:val="0"/>
      <w:marTop w:val="0"/>
      <w:marBottom w:val="0"/>
      <w:divBdr>
        <w:top w:val="none" w:sz="0" w:space="0" w:color="auto"/>
        <w:left w:val="none" w:sz="0" w:space="0" w:color="auto"/>
        <w:bottom w:val="none" w:sz="0" w:space="0" w:color="auto"/>
        <w:right w:val="none" w:sz="0" w:space="0" w:color="auto"/>
      </w:divBdr>
    </w:div>
    <w:div w:id="293214269">
      <w:bodyDiv w:val="1"/>
      <w:marLeft w:val="0"/>
      <w:marRight w:val="0"/>
      <w:marTop w:val="0"/>
      <w:marBottom w:val="0"/>
      <w:divBdr>
        <w:top w:val="none" w:sz="0" w:space="0" w:color="auto"/>
        <w:left w:val="none" w:sz="0" w:space="0" w:color="auto"/>
        <w:bottom w:val="none" w:sz="0" w:space="0" w:color="auto"/>
        <w:right w:val="none" w:sz="0" w:space="0" w:color="auto"/>
      </w:divBdr>
    </w:div>
    <w:div w:id="300959358">
      <w:bodyDiv w:val="1"/>
      <w:marLeft w:val="0"/>
      <w:marRight w:val="0"/>
      <w:marTop w:val="0"/>
      <w:marBottom w:val="0"/>
      <w:divBdr>
        <w:top w:val="none" w:sz="0" w:space="0" w:color="auto"/>
        <w:left w:val="none" w:sz="0" w:space="0" w:color="auto"/>
        <w:bottom w:val="none" w:sz="0" w:space="0" w:color="auto"/>
        <w:right w:val="none" w:sz="0" w:space="0" w:color="auto"/>
      </w:divBdr>
    </w:div>
    <w:div w:id="301352471">
      <w:bodyDiv w:val="1"/>
      <w:marLeft w:val="0"/>
      <w:marRight w:val="0"/>
      <w:marTop w:val="0"/>
      <w:marBottom w:val="0"/>
      <w:divBdr>
        <w:top w:val="none" w:sz="0" w:space="0" w:color="auto"/>
        <w:left w:val="none" w:sz="0" w:space="0" w:color="auto"/>
        <w:bottom w:val="none" w:sz="0" w:space="0" w:color="auto"/>
        <w:right w:val="none" w:sz="0" w:space="0" w:color="auto"/>
      </w:divBdr>
    </w:div>
    <w:div w:id="306738885">
      <w:bodyDiv w:val="1"/>
      <w:marLeft w:val="0"/>
      <w:marRight w:val="0"/>
      <w:marTop w:val="0"/>
      <w:marBottom w:val="0"/>
      <w:divBdr>
        <w:top w:val="none" w:sz="0" w:space="0" w:color="auto"/>
        <w:left w:val="none" w:sz="0" w:space="0" w:color="auto"/>
        <w:bottom w:val="none" w:sz="0" w:space="0" w:color="auto"/>
        <w:right w:val="none" w:sz="0" w:space="0" w:color="auto"/>
      </w:divBdr>
    </w:div>
    <w:div w:id="308752354">
      <w:bodyDiv w:val="1"/>
      <w:marLeft w:val="0"/>
      <w:marRight w:val="0"/>
      <w:marTop w:val="0"/>
      <w:marBottom w:val="0"/>
      <w:divBdr>
        <w:top w:val="none" w:sz="0" w:space="0" w:color="auto"/>
        <w:left w:val="none" w:sz="0" w:space="0" w:color="auto"/>
        <w:bottom w:val="none" w:sz="0" w:space="0" w:color="auto"/>
        <w:right w:val="none" w:sz="0" w:space="0" w:color="auto"/>
      </w:divBdr>
    </w:div>
    <w:div w:id="309793735">
      <w:bodyDiv w:val="1"/>
      <w:marLeft w:val="0"/>
      <w:marRight w:val="0"/>
      <w:marTop w:val="0"/>
      <w:marBottom w:val="0"/>
      <w:divBdr>
        <w:top w:val="none" w:sz="0" w:space="0" w:color="auto"/>
        <w:left w:val="none" w:sz="0" w:space="0" w:color="auto"/>
        <w:bottom w:val="none" w:sz="0" w:space="0" w:color="auto"/>
        <w:right w:val="none" w:sz="0" w:space="0" w:color="auto"/>
      </w:divBdr>
    </w:div>
    <w:div w:id="313336854">
      <w:bodyDiv w:val="1"/>
      <w:marLeft w:val="0"/>
      <w:marRight w:val="0"/>
      <w:marTop w:val="0"/>
      <w:marBottom w:val="0"/>
      <w:divBdr>
        <w:top w:val="none" w:sz="0" w:space="0" w:color="auto"/>
        <w:left w:val="none" w:sz="0" w:space="0" w:color="auto"/>
        <w:bottom w:val="none" w:sz="0" w:space="0" w:color="auto"/>
        <w:right w:val="none" w:sz="0" w:space="0" w:color="auto"/>
      </w:divBdr>
    </w:div>
    <w:div w:id="314728527">
      <w:bodyDiv w:val="1"/>
      <w:marLeft w:val="0"/>
      <w:marRight w:val="0"/>
      <w:marTop w:val="0"/>
      <w:marBottom w:val="0"/>
      <w:divBdr>
        <w:top w:val="none" w:sz="0" w:space="0" w:color="auto"/>
        <w:left w:val="none" w:sz="0" w:space="0" w:color="auto"/>
        <w:bottom w:val="none" w:sz="0" w:space="0" w:color="auto"/>
        <w:right w:val="none" w:sz="0" w:space="0" w:color="auto"/>
      </w:divBdr>
    </w:div>
    <w:div w:id="335229443">
      <w:bodyDiv w:val="1"/>
      <w:marLeft w:val="0"/>
      <w:marRight w:val="0"/>
      <w:marTop w:val="0"/>
      <w:marBottom w:val="0"/>
      <w:divBdr>
        <w:top w:val="none" w:sz="0" w:space="0" w:color="auto"/>
        <w:left w:val="none" w:sz="0" w:space="0" w:color="auto"/>
        <w:bottom w:val="none" w:sz="0" w:space="0" w:color="auto"/>
        <w:right w:val="none" w:sz="0" w:space="0" w:color="auto"/>
      </w:divBdr>
    </w:div>
    <w:div w:id="355737783">
      <w:bodyDiv w:val="1"/>
      <w:marLeft w:val="0"/>
      <w:marRight w:val="0"/>
      <w:marTop w:val="0"/>
      <w:marBottom w:val="0"/>
      <w:divBdr>
        <w:top w:val="none" w:sz="0" w:space="0" w:color="auto"/>
        <w:left w:val="none" w:sz="0" w:space="0" w:color="auto"/>
        <w:bottom w:val="none" w:sz="0" w:space="0" w:color="auto"/>
        <w:right w:val="none" w:sz="0" w:space="0" w:color="auto"/>
      </w:divBdr>
    </w:div>
    <w:div w:id="380328316">
      <w:bodyDiv w:val="1"/>
      <w:marLeft w:val="0"/>
      <w:marRight w:val="0"/>
      <w:marTop w:val="0"/>
      <w:marBottom w:val="0"/>
      <w:divBdr>
        <w:top w:val="none" w:sz="0" w:space="0" w:color="auto"/>
        <w:left w:val="none" w:sz="0" w:space="0" w:color="auto"/>
        <w:bottom w:val="none" w:sz="0" w:space="0" w:color="auto"/>
        <w:right w:val="none" w:sz="0" w:space="0" w:color="auto"/>
      </w:divBdr>
    </w:div>
    <w:div w:id="387993586">
      <w:bodyDiv w:val="1"/>
      <w:marLeft w:val="0"/>
      <w:marRight w:val="0"/>
      <w:marTop w:val="0"/>
      <w:marBottom w:val="0"/>
      <w:divBdr>
        <w:top w:val="none" w:sz="0" w:space="0" w:color="auto"/>
        <w:left w:val="none" w:sz="0" w:space="0" w:color="auto"/>
        <w:bottom w:val="none" w:sz="0" w:space="0" w:color="auto"/>
        <w:right w:val="none" w:sz="0" w:space="0" w:color="auto"/>
      </w:divBdr>
    </w:div>
    <w:div w:id="401634843">
      <w:bodyDiv w:val="1"/>
      <w:marLeft w:val="0"/>
      <w:marRight w:val="0"/>
      <w:marTop w:val="0"/>
      <w:marBottom w:val="0"/>
      <w:divBdr>
        <w:top w:val="none" w:sz="0" w:space="0" w:color="auto"/>
        <w:left w:val="none" w:sz="0" w:space="0" w:color="auto"/>
        <w:bottom w:val="none" w:sz="0" w:space="0" w:color="auto"/>
        <w:right w:val="none" w:sz="0" w:space="0" w:color="auto"/>
      </w:divBdr>
    </w:div>
    <w:div w:id="408618781">
      <w:bodyDiv w:val="1"/>
      <w:marLeft w:val="0"/>
      <w:marRight w:val="0"/>
      <w:marTop w:val="0"/>
      <w:marBottom w:val="0"/>
      <w:divBdr>
        <w:top w:val="none" w:sz="0" w:space="0" w:color="auto"/>
        <w:left w:val="none" w:sz="0" w:space="0" w:color="auto"/>
        <w:bottom w:val="none" w:sz="0" w:space="0" w:color="auto"/>
        <w:right w:val="none" w:sz="0" w:space="0" w:color="auto"/>
      </w:divBdr>
    </w:div>
    <w:div w:id="438185768">
      <w:bodyDiv w:val="1"/>
      <w:marLeft w:val="0"/>
      <w:marRight w:val="0"/>
      <w:marTop w:val="0"/>
      <w:marBottom w:val="0"/>
      <w:divBdr>
        <w:top w:val="none" w:sz="0" w:space="0" w:color="auto"/>
        <w:left w:val="none" w:sz="0" w:space="0" w:color="auto"/>
        <w:bottom w:val="none" w:sz="0" w:space="0" w:color="auto"/>
        <w:right w:val="none" w:sz="0" w:space="0" w:color="auto"/>
      </w:divBdr>
    </w:div>
    <w:div w:id="454760794">
      <w:bodyDiv w:val="1"/>
      <w:marLeft w:val="0"/>
      <w:marRight w:val="0"/>
      <w:marTop w:val="0"/>
      <w:marBottom w:val="0"/>
      <w:divBdr>
        <w:top w:val="none" w:sz="0" w:space="0" w:color="auto"/>
        <w:left w:val="none" w:sz="0" w:space="0" w:color="auto"/>
        <w:bottom w:val="none" w:sz="0" w:space="0" w:color="auto"/>
        <w:right w:val="none" w:sz="0" w:space="0" w:color="auto"/>
      </w:divBdr>
      <w:divsChild>
        <w:div w:id="81992440">
          <w:marLeft w:val="0"/>
          <w:marRight w:val="0"/>
          <w:marTop w:val="0"/>
          <w:marBottom w:val="0"/>
          <w:divBdr>
            <w:top w:val="none" w:sz="0" w:space="0" w:color="auto"/>
            <w:left w:val="none" w:sz="0" w:space="0" w:color="auto"/>
            <w:bottom w:val="none" w:sz="0" w:space="0" w:color="auto"/>
            <w:right w:val="none" w:sz="0" w:space="0" w:color="auto"/>
          </w:divBdr>
        </w:div>
      </w:divsChild>
    </w:div>
    <w:div w:id="461384052">
      <w:bodyDiv w:val="1"/>
      <w:marLeft w:val="0"/>
      <w:marRight w:val="0"/>
      <w:marTop w:val="0"/>
      <w:marBottom w:val="0"/>
      <w:divBdr>
        <w:top w:val="none" w:sz="0" w:space="0" w:color="auto"/>
        <w:left w:val="none" w:sz="0" w:space="0" w:color="auto"/>
        <w:bottom w:val="none" w:sz="0" w:space="0" w:color="auto"/>
        <w:right w:val="none" w:sz="0" w:space="0" w:color="auto"/>
      </w:divBdr>
    </w:div>
    <w:div w:id="476188815">
      <w:bodyDiv w:val="1"/>
      <w:marLeft w:val="0"/>
      <w:marRight w:val="0"/>
      <w:marTop w:val="0"/>
      <w:marBottom w:val="0"/>
      <w:divBdr>
        <w:top w:val="none" w:sz="0" w:space="0" w:color="auto"/>
        <w:left w:val="none" w:sz="0" w:space="0" w:color="auto"/>
        <w:bottom w:val="none" w:sz="0" w:space="0" w:color="auto"/>
        <w:right w:val="none" w:sz="0" w:space="0" w:color="auto"/>
      </w:divBdr>
    </w:div>
    <w:div w:id="484323285">
      <w:bodyDiv w:val="1"/>
      <w:marLeft w:val="0"/>
      <w:marRight w:val="0"/>
      <w:marTop w:val="0"/>
      <w:marBottom w:val="0"/>
      <w:divBdr>
        <w:top w:val="none" w:sz="0" w:space="0" w:color="auto"/>
        <w:left w:val="none" w:sz="0" w:space="0" w:color="auto"/>
        <w:bottom w:val="none" w:sz="0" w:space="0" w:color="auto"/>
        <w:right w:val="none" w:sz="0" w:space="0" w:color="auto"/>
      </w:divBdr>
    </w:div>
    <w:div w:id="484781534">
      <w:bodyDiv w:val="1"/>
      <w:marLeft w:val="0"/>
      <w:marRight w:val="0"/>
      <w:marTop w:val="0"/>
      <w:marBottom w:val="0"/>
      <w:divBdr>
        <w:top w:val="none" w:sz="0" w:space="0" w:color="auto"/>
        <w:left w:val="none" w:sz="0" w:space="0" w:color="auto"/>
        <w:bottom w:val="none" w:sz="0" w:space="0" w:color="auto"/>
        <w:right w:val="none" w:sz="0" w:space="0" w:color="auto"/>
      </w:divBdr>
    </w:div>
    <w:div w:id="491065095">
      <w:bodyDiv w:val="1"/>
      <w:marLeft w:val="0"/>
      <w:marRight w:val="0"/>
      <w:marTop w:val="0"/>
      <w:marBottom w:val="0"/>
      <w:divBdr>
        <w:top w:val="none" w:sz="0" w:space="0" w:color="auto"/>
        <w:left w:val="none" w:sz="0" w:space="0" w:color="auto"/>
        <w:bottom w:val="none" w:sz="0" w:space="0" w:color="auto"/>
        <w:right w:val="none" w:sz="0" w:space="0" w:color="auto"/>
      </w:divBdr>
    </w:div>
    <w:div w:id="509175571">
      <w:bodyDiv w:val="1"/>
      <w:marLeft w:val="0"/>
      <w:marRight w:val="0"/>
      <w:marTop w:val="0"/>
      <w:marBottom w:val="0"/>
      <w:divBdr>
        <w:top w:val="none" w:sz="0" w:space="0" w:color="auto"/>
        <w:left w:val="none" w:sz="0" w:space="0" w:color="auto"/>
        <w:bottom w:val="none" w:sz="0" w:space="0" w:color="auto"/>
        <w:right w:val="none" w:sz="0" w:space="0" w:color="auto"/>
      </w:divBdr>
    </w:div>
    <w:div w:id="521018963">
      <w:bodyDiv w:val="1"/>
      <w:marLeft w:val="0"/>
      <w:marRight w:val="0"/>
      <w:marTop w:val="0"/>
      <w:marBottom w:val="0"/>
      <w:divBdr>
        <w:top w:val="none" w:sz="0" w:space="0" w:color="auto"/>
        <w:left w:val="none" w:sz="0" w:space="0" w:color="auto"/>
        <w:bottom w:val="none" w:sz="0" w:space="0" w:color="auto"/>
        <w:right w:val="none" w:sz="0" w:space="0" w:color="auto"/>
      </w:divBdr>
    </w:div>
    <w:div w:id="534276430">
      <w:bodyDiv w:val="1"/>
      <w:marLeft w:val="0"/>
      <w:marRight w:val="0"/>
      <w:marTop w:val="0"/>
      <w:marBottom w:val="0"/>
      <w:divBdr>
        <w:top w:val="none" w:sz="0" w:space="0" w:color="auto"/>
        <w:left w:val="none" w:sz="0" w:space="0" w:color="auto"/>
        <w:bottom w:val="none" w:sz="0" w:space="0" w:color="auto"/>
        <w:right w:val="none" w:sz="0" w:space="0" w:color="auto"/>
      </w:divBdr>
    </w:div>
    <w:div w:id="558134653">
      <w:bodyDiv w:val="1"/>
      <w:marLeft w:val="0"/>
      <w:marRight w:val="0"/>
      <w:marTop w:val="0"/>
      <w:marBottom w:val="0"/>
      <w:divBdr>
        <w:top w:val="none" w:sz="0" w:space="0" w:color="auto"/>
        <w:left w:val="none" w:sz="0" w:space="0" w:color="auto"/>
        <w:bottom w:val="none" w:sz="0" w:space="0" w:color="auto"/>
        <w:right w:val="none" w:sz="0" w:space="0" w:color="auto"/>
      </w:divBdr>
    </w:div>
    <w:div w:id="559875012">
      <w:bodyDiv w:val="1"/>
      <w:marLeft w:val="0"/>
      <w:marRight w:val="0"/>
      <w:marTop w:val="0"/>
      <w:marBottom w:val="0"/>
      <w:divBdr>
        <w:top w:val="none" w:sz="0" w:space="0" w:color="auto"/>
        <w:left w:val="none" w:sz="0" w:space="0" w:color="auto"/>
        <w:bottom w:val="none" w:sz="0" w:space="0" w:color="auto"/>
        <w:right w:val="none" w:sz="0" w:space="0" w:color="auto"/>
      </w:divBdr>
    </w:div>
    <w:div w:id="571696113">
      <w:bodyDiv w:val="1"/>
      <w:marLeft w:val="0"/>
      <w:marRight w:val="0"/>
      <w:marTop w:val="0"/>
      <w:marBottom w:val="0"/>
      <w:divBdr>
        <w:top w:val="none" w:sz="0" w:space="0" w:color="auto"/>
        <w:left w:val="none" w:sz="0" w:space="0" w:color="auto"/>
        <w:bottom w:val="none" w:sz="0" w:space="0" w:color="auto"/>
        <w:right w:val="none" w:sz="0" w:space="0" w:color="auto"/>
      </w:divBdr>
    </w:div>
    <w:div w:id="575436161">
      <w:bodyDiv w:val="1"/>
      <w:marLeft w:val="0"/>
      <w:marRight w:val="0"/>
      <w:marTop w:val="0"/>
      <w:marBottom w:val="0"/>
      <w:divBdr>
        <w:top w:val="none" w:sz="0" w:space="0" w:color="auto"/>
        <w:left w:val="none" w:sz="0" w:space="0" w:color="auto"/>
        <w:bottom w:val="none" w:sz="0" w:space="0" w:color="auto"/>
        <w:right w:val="none" w:sz="0" w:space="0" w:color="auto"/>
      </w:divBdr>
    </w:div>
    <w:div w:id="580409629">
      <w:bodyDiv w:val="1"/>
      <w:marLeft w:val="0"/>
      <w:marRight w:val="0"/>
      <w:marTop w:val="0"/>
      <w:marBottom w:val="0"/>
      <w:divBdr>
        <w:top w:val="none" w:sz="0" w:space="0" w:color="auto"/>
        <w:left w:val="none" w:sz="0" w:space="0" w:color="auto"/>
        <w:bottom w:val="none" w:sz="0" w:space="0" w:color="auto"/>
        <w:right w:val="none" w:sz="0" w:space="0" w:color="auto"/>
      </w:divBdr>
    </w:div>
    <w:div w:id="587688979">
      <w:bodyDiv w:val="1"/>
      <w:marLeft w:val="0"/>
      <w:marRight w:val="0"/>
      <w:marTop w:val="0"/>
      <w:marBottom w:val="0"/>
      <w:divBdr>
        <w:top w:val="none" w:sz="0" w:space="0" w:color="auto"/>
        <w:left w:val="none" w:sz="0" w:space="0" w:color="auto"/>
        <w:bottom w:val="none" w:sz="0" w:space="0" w:color="auto"/>
        <w:right w:val="none" w:sz="0" w:space="0" w:color="auto"/>
      </w:divBdr>
    </w:div>
    <w:div w:id="620839644">
      <w:bodyDiv w:val="1"/>
      <w:marLeft w:val="0"/>
      <w:marRight w:val="0"/>
      <w:marTop w:val="0"/>
      <w:marBottom w:val="0"/>
      <w:divBdr>
        <w:top w:val="none" w:sz="0" w:space="0" w:color="auto"/>
        <w:left w:val="none" w:sz="0" w:space="0" w:color="auto"/>
        <w:bottom w:val="none" w:sz="0" w:space="0" w:color="auto"/>
        <w:right w:val="none" w:sz="0" w:space="0" w:color="auto"/>
      </w:divBdr>
    </w:div>
    <w:div w:id="627710082">
      <w:bodyDiv w:val="1"/>
      <w:marLeft w:val="0"/>
      <w:marRight w:val="0"/>
      <w:marTop w:val="0"/>
      <w:marBottom w:val="0"/>
      <w:divBdr>
        <w:top w:val="none" w:sz="0" w:space="0" w:color="auto"/>
        <w:left w:val="none" w:sz="0" w:space="0" w:color="auto"/>
        <w:bottom w:val="none" w:sz="0" w:space="0" w:color="auto"/>
        <w:right w:val="none" w:sz="0" w:space="0" w:color="auto"/>
      </w:divBdr>
    </w:div>
    <w:div w:id="642200085">
      <w:bodyDiv w:val="1"/>
      <w:marLeft w:val="0"/>
      <w:marRight w:val="0"/>
      <w:marTop w:val="0"/>
      <w:marBottom w:val="0"/>
      <w:divBdr>
        <w:top w:val="none" w:sz="0" w:space="0" w:color="auto"/>
        <w:left w:val="none" w:sz="0" w:space="0" w:color="auto"/>
        <w:bottom w:val="none" w:sz="0" w:space="0" w:color="auto"/>
        <w:right w:val="none" w:sz="0" w:space="0" w:color="auto"/>
      </w:divBdr>
    </w:div>
    <w:div w:id="648444301">
      <w:bodyDiv w:val="1"/>
      <w:marLeft w:val="0"/>
      <w:marRight w:val="0"/>
      <w:marTop w:val="0"/>
      <w:marBottom w:val="0"/>
      <w:divBdr>
        <w:top w:val="none" w:sz="0" w:space="0" w:color="auto"/>
        <w:left w:val="none" w:sz="0" w:space="0" w:color="auto"/>
        <w:bottom w:val="none" w:sz="0" w:space="0" w:color="auto"/>
        <w:right w:val="none" w:sz="0" w:space="0" w:color="auto"/>
      </w:divBdr>
    </w:div>
    <w:div w:id="650595071">
      <w:bodyDiv w:val="1"/>
      <w:marLeft w:val="0"/>
      <w:marRight w:val="0"/>
      <w:marTop w:val="0"/>
      <w:marBottom w:val="0"/>
      <w:divBdr>
        <w:top w:val="none" w:sz="0" w:space="0" w:color="auto"/>
        <w:left w:val="none" w:sz="0" w:space="0" w:color="auto"/>
        <w:bottom w:val="none" w:sz="0" w:space="0" w:color="auto"/>
        <w:right w:val="none" w:sz="0" w:space="0" w:color="auto"/>
      </w:divBdr>
    </w:div>
    <w:div w:id="655887388">
      <w:bodyDiv w:val="1"/>
      <w:marLeft w:val="0"/>
      <w:marRight w:val="0"/>
      <w:marTop w:val="0"/>
      <w:marBottom w:val="0"/>
      <w:divBdr>
        <w:top w:val="none" w:sz="0" w:space="0" w:color="auto"/>
        <w:left w:val="none" w:sz="0" w:space="0" w:color="auto"/>
        <w:bottom w:val="none" w:sz="0" w:space="0" w:color="auto"/>
        <w:right w:val="none" w:sz="0" w:space="0" w:color="auto"/>
      </w:divBdr>
    </w:div>
    <w:div w:id="663582857">
      <w:bodyDiv w:val="1"/>
      <w:marLeft w:val="0"/>
      <w:marRight w:val="0"/>
      <w:marTop w:val="0"/>
      <w:marBottom w:val="0"/>
      <w:divBdr>
        <w:top w:val="none" w:sz="0" w:space="0" w:color="auto"/>
        <w:left w:val="none" w:sz="0" w:space="0" w:color="auto"/>
        <w:bottom w:val="none" w:sz="0" w:space="0" w:color="auto"/>
        <w:right w:val="none" w:sz="0" w:space="0" w:color="auto"/>
      </w:divBdr>
      <w:divsChild>
        <w:div w:id="16470343">
          <w:marLeft w:val="0"/>
          <w:marRight w:val="0"/>
          <w:marTop w:val="0"/>
          <w:marBottom w:val="0"/>
          <w:divBdr>
            <w:top w:val="none" w:sz="0" w:space="0" w:color="auto"/>
            <w:left w:val="none" w:sz="0" w:space="0" w:color="auto"/>
            <w:bottom w:val="none" w:sz="0" w:space="0" w:color="auto"/>
            <w:right w:val="none" w:sz="0" w:space="0" w:color="auto"/>
          </w:divBdr>
        </w:div>
      </w:divsChild>
    </w:div>
    <w:div w:id="665591544">
      <w:bodyDiv w:val="1"/>
      <w:marLeft w:val="0"/>
      <w:marRight w:val="0"/>
      <w:marTop w:val="0"/>
      <w:marBottom w:val="0"/>
      <w:divBdr>
        <w:top w:val="none" w:sz="0" w:space="0" w:color="auto"/>
        <w:left w:val="none" w:sz="0" w:space="0" w:color="auto"/>
        <w:bottom w:val="none" w:sz="0" w:space="0" w:color="auto"/>
        <w:right w:val="none" w:sz="0" w:space="0" w:color="auto"/>
      </w:divBdr>
    </w:div>
    <w:div w:id="684937070">
      <w:bodyDiv w:val="1"/>
      <w:marLeft w:val="0"/>
      <w:marRight w:val="0"/>
      <w:marTop w:val="0"/>
      <w:marBottom w:val="0"/>
      <w:divBdr>
        <w:top w:val="none" w:sz="0" w:space="0" w:color="auto"/>
        <w:left w:val="none" w:sz="0" w:space="0" w:color="auto"/>
        <w:bottom w:val="none" w:sz="0" w:space="0" w:color="auto"/>
        <w:right w:val="none" w:sz="0" w:space="0" w:color="auto"/>
      </w:divBdr>
    </w:div>
    <w:div w:id="689989056">
      <w:bodyDiv w:val="1"/>
      <w:marLeft w:val="0"/>
      <w:marRight w:val="0"/>
      <w:marTop w:val="0"/>
      <w:marBottom w:val="0"/>
      <w:divBdr>
        <w:top w:val="none" w:sz="0" w:space="0" w:color="auto"/>
        <w:left w:val="none" w:sz="0" w:space="0" w:color="auto"/>
        <w:bottom w:val="none" w:sz="0" w:space="0" w:color="auto"/>
        <w:right w:val="none" w:sz="0" w:space="0" w:color="auto"/>
      </w:divBdr>
    </w:div>
    <w:div w:id="706612258">
      <w:bodyDiv w:val="1"/>
      <w:marLeft w:val="0"/>
      <w:marRight w:val="0"/>
      <w:marTop w:val="0"/>
      <w:marBottom w:val="0"/>
      <w:divBdr>
        <w:top w:val="none" w:sz="0" w:space="0" w:color="auto"/>
        <w:left w:val="none" w:sz="0" w:space="0" w:color="auto"/>
        <w:bottom w:val="none" w:sz="0" w:space="0" w:color="auto"/>
        <w:right w:val="none" w:sz="0" w:space="0" w:color="auto"/>
      </w:divBdr>
    </w:div>
    <w:div w:id="708382917">
      <w:bodyDiv w:val="1"/>
      <w:marLeft w:val="0"/>
      <w:marRight w:val="0"/>
      <w:marTop w:val="0"/>
      <w:marBottom w:val="0"/>
      <w:divBdr>
        <w:top w:val="none" w:sz="0" w:space="0" w:color="auto"/>
        <w:left w:val="none" w:sz="0" w:space="0" w:color="auto"/>
        <w:bottom w:val="none" w:sz="0" w:space="0" w:color="auto"/>
        <w:right w:val="none" w:sz="0" w:space="0" w:color="auto"/>
      </w:divBdr>
    </w:div>
    <w:div w:id="730495941">
      <w:bodyDiv w:val="1"/>
      <w:marLeft w:val="0"/>
      <w:marRight w:val="0"/>
      <w:marTop w:val="0"/>
      <w:marBottom w:val="0"/>
      <w:divBdr>
        <w:top w:val="none" w:sz="0" w:space="0" w:color="auto"/>
        <w:left w:val="none" w:sz="0" w:space="0" w:color="auto"/>
        <w:bottom w:val="none" w:sz="0" w:space="0" w:color="auto"/>
        <w:right w:val="none" w:sz="0" w:space="0" w:color="auto"/>
      </w:divBdr>
    </w:div>
    <w:div w:id="734621641">
      <w:bodyDiv w:val="1"/>
      <w:marLeft w:val="0"/>
      <w:marRight w:val="0"/>
      <w:marTop w:val="0"/>
      <w:marBottom w:val="0"/>
      <w:divBdr>
        <w:top w:val="none" w:sz="0" w:space="0" w:color="auto"/>
        <w:left w:val="none" w:sz="0" w:space="0" w:color="auto"/>
        <w:bottom w:val="none" w:sz="0" w:space="0" w:color="auto"/>
        <w:right w:val="none" w:sz="0" w:space="0" w:color="auto"/>
      </w:divBdr>
    </w:div>
    <w:div w:id="737286052">
      <w:bodyDiv w:val="1"/>
      <w:marLeft w:val="0"/>
      <w:marRight w:val="0"/>
      <w:marTop w:val="0"/>
      <w:marBottom w:val="0"/>
      <w:divBdr>
        <w:top w:val="none" w:sz="0" w:space="0" w:color="auto"/>
        <w:left w:val="none" w:sz="0" w:space="0" w:color="auto"/>
        <w:bottom w:val="none" w:sz="0" w:space="0" w:color="auto"/>
        <w:right w:val="none" w:sz="0" w:space="0" w:color="auto"/>
      </w:divBdr>
    </w:div>
    <w:div w:id="754133674">
      <w:bodyDiv w:val="1"/>
      <w:marLeft w:val="0"/>
      <w:marRight w:val="0"/>
      <w:marTop w:val="0"/>
      <w:marBottom w:val="0"/>
      <w:divBdr>
        <w:top w:val="none" w:sz="0" w:space="0" w:color="auto"/>
        <w:left w:val="none" w:sz="0" w:space="0" w:color="auto"/>
        <w:bottom w:val="none" w:sz="0" w:space="0" w:color="auto"/>
        <w:right w:val="none" w:sz="0" w:space="0" w:color="auto"/>
      </w:divBdr>
    </w:div>
    <w:div w:id="760637821">
      <w:bodyDiv w:val="1"/>
      <w:marLeft w:val="0"/>
      <w:marRight w:val="0"/>
      <w:marTop w:val="0"/>
      <w:marBottom w:val="0"/>
      <w:divBdr>
        <w:top w:val="none" w:sz="0" w:space="0" w:color="auto"/>
        <w:left w:val="none" w:sz="0" w:space="0" w:color="auto"/>
        <w:bottom w:val="none" w:sz="0" w:space="0" w:color="auto"/>
        <w:right w:val="none" w:sz="0" w:space="0" w:color="auto"/>
      </w:divBdr>
    </w:div>
    <w:div w:id="763838481">
      <w:bodyDiv w:val="1"/>
      <w:marLeft w:val="0"/>
      <w:marRight w:val="0"/>
      <w:marTop w:val="0"/>
      <w:marBottom w:val="0"/>
      <w:divBdr>
        <w:top w:val="none" w:sz="0" w:space="0" w:color="auto"/>
        <w:left w:val="none" w:sz="0" w:space="0" w:color="auto"/>
        <w:bottom w:val="none" w:sz="0" w:space="0" w:color="auto"/>
        <w:right w:val="none" w:sz="0" w:space="0" w:color="auto"/>
      </w:divBdr>
    </w:div>
    <w:div w:id="772557763">
      <w:bodyDiv w:val="1"/>
      <w:marLeft w:val="0"/>
      <w:marRight w:val="0"/>
      <w:marTop w:val="0"/>
      <w:marBottom w:val="0"/>
      <w:divBdr>
        <w:top w:val="none" w:sz="0" w:space="0" w:color="auto"/>
        <w:left w:val="none" w:sz="0" w:space="0" w:color="auto"/>
        <w:bottom w:val="none" w:sz="0" w:space="0" w:color="auto"/>
        <w:right w:val="none" w:sz="0" w:space="0" w:color="auto"/>
      </w:divBdr>
    </w:div>
    <w:div w:id="777988624">
      <w:bodyDiv w:val="1"/>
      <w:marLeft w:val="0"/>
      <w:marRight w:val="0"/>
      <w:marTop w:val="0"/>
      <w:marBottom w:val="0"/>
      <w:divBdr>
        <w:top w:val="none" w:sz="0" w:space="0" w:color="auto"/>
        <w:left w:val="none" w:sz="0" w:space="0" w:color="auto"/>
        <w:bottom w:val="none" w:sz="0" w:space="0" w:color="auto"/>
        <w:right w:val="none" w:sz="0" w:space="0" w:color="auto"/>
      </w:divBdr>
      <w:divsChild>
        <w:div w:id="1150056187">
          <w:marLeft w:val="288"/>
          <w:marRight w:val="0"/>
          <w:marTop w:val="60"/>
          <w:marBottom w:val="0"/>
          <w:divBdr>
            <w:top w:val="none" w:sz="0" w:space="0" w:color="auto"/>
            <w:left w:val="none" w:sz="0" w:space="0" w:color="auto"/>
            <w:bottom w:val="none" w:sz="0" w:space="0" w:color="auto"/>
            <w:right w:val="none" w:sz="0" w:space="0" w:color="auto"/>
          </w:divBdr>
        </w:div>
        <w:div w:id="1179462929">
          <w:marLeft w:val="288"/>
          <w:marRight w:val="0"/>
          <w:marTop w:val="60"/>
          <w:marBottom w:val="0"/>
          <w:divBdr>
            <w:top w:val="none" w:sz="0" w:space="0" w:color="auto"/>
            <w:left w:val="none" w:sz="0" w:space="0" w:color="auto"/>
            <w:bottom w:val="none" w:sz="0" w:space="0" w:color="auto"/>
            <w:right w:val="none" w:sz="0" w:space="0" w:color="auto"/>
          </w:divBdr>
        </w:div>
      </w:divsChild>
    </w:div>
    <w:div w:id="781412058">
      <w:bodyDiv w:val="1"/>
      <w:marLeft w:val="0"/>
      <w:marRight w:val="0"/>
      <w:marTop w:val="0"/>
      <w:marBottom w:val="0"/>
      <w:divBdr>
        <w:top w:val="none" w:sz="0" w:space="0" w:color="auto"/>
        <w:left w:val="none" w:sz="0" w:space="0" w:color="auto"/>
        <w:bottom w:val="none" w:sz="0" w:space="0" w:color="auto"/>
        <w:right w:val="none" w:sz="0" w:space="0" w:color="auto"/>
      </w:divBdr>
    </w:div>
    <w:div w:id="798300092">
      <w:bodyDiv w:val="1"/>
      <w:marLeft w:val="0"/>
      <w:marRight w:val="0"/>
      <w:marTop w:val="0"/>
      <w:marBottom w:val="0"/>
      <w:divBdr>
        <w:top w:val="none" w:sz="0" w:space="0" w:color="auto"/>
        <w:left w:val="none" w:sz="0" w:space="0" w:color="auto"/>
        <w:bottom w:val="none" w:sz="0" w:space="0" w:color="auto"/>
        <w:right w:val="none" w:sz="0" w:space="0" w:color="auto"/>
      </w:divBdr>
    </w:div>
    <w:div w:id="801848074">
      <w:bodyDiv w:val="1"/>
      <w:marLeft w:val="0"/>
      <w:marRight w:val="0"/>
      <w:marTop w:val="0"/>
      <w:marBottom w:val="0"/>
      <w:divBdr>
        <w:top w:val="none" w:sz="0" w:space="0" w:color="auto"/>
        <w:left w:val="none" w:sz="0" w:space="0" w:color="auto"/>
        <w:bottom w:val="none" w:sz="0" w:space="0" w:color="auto"/>
        <w:right w:val="none" w:sz="0" w:space="0" w:color="auto"/>
      </w:divBdr>
    </w:div>
    <w:div w:id="821894023">
      <w:bodyDiv w:val="1"/>
      <w:marLeft w:val="0"/>
      <w:marRight w:val="0"/>
      <w:marTop w:val="0"/>
      <w:marBottom w:val="0"/>
      <w:divBdr>
        <w:top w:val="none" w:sz="0" w:space="0" w:color="auto"/>
        <w:left w:val="none" w:sz="0" w:space="0" w:color="auto"/>
        <w:bottom w:val="none" w:sz="0" w:space="0" w:color="auto"/>
        <w:right w:val="none" w:sz="0" w:space="0" w:color="auto"/>
      </w:divBdr>
    </w:div>
    <w:div w:id="856581821">
      <w:bodyDiv w:val="1"/>
      <w:marLeft w:val="0"/>
      <w:marRight w:val="0"/>
      <w:marTop w:val="0"/>
      <w:marBottom w:val="0"/>
      <w:divBdr>
        <w:top w:val="none" w:sz="0" w:space="0" w:color="auto"/>
        <w:left w:val="none" w:sz="0" w:space="0" w:color="auto"/>
        <w:bottom w:val="none" w:sz="0" w:space="0" w:color="auto"/>
        <w:right w:val="none" w:sz="0" w:space="0" w:color="auto"/>
      </w:divBdr>
    </w:div>
    <w:div w:id="882205946">
      <w:bodyDiv w:val="1"/>
      <w:marLeft w:val="0"/>
      <w:marRight w:val="0"/>
      <w:marTop w:val="0"/>
      <w:marBottom w:val="0"/>
      <w:divBdr>
        <w:top w:val="none" w:sz="0" w:space="0" w:color="auto"/>
        <w:left w:val="none" w:sz="0" w:space="0" w:color="auto"/>
        <w:bottom w:val="none" w:sz="0" w:space="0" w:color="auto"/>
        <w:right w:val="none" w:sz="0" w:space="0" w:color="auto"/>
      </w:divBdr>
    </w:div>
    <w:div w:id="889729079">
      <w:bodyDiv w:val="1"/>
      <w:marLeft w:val="0"/>
      <w:marRight w:val="0"/>
      <w:marTop w:val="0"/>
      <w:marBottom w:val="0"/>
      <w:divBdr>
        <w:top w:val="none" w:sz="0" w:space="0" w:color="auto"/>
        <w:left w:val="none" w:sz="0" w:space="0" w:color="auto"/>
        <w:bottom w:val="none" w:sz="0" w:space="0" w:color="auto"/>
        <w:right w:val="none" w:sz="0" w:space="0" w:color="auto"/>
      </w:divBdr>
    </w:div>
    <w:div w:id="903830369">
      <w:bodyDiv w:val="1"/>
      <w:marLeft w:val="0"/>
      <w:marRight w:val="0"/>
      <w:marTop w:val="0"/>
      <w:marBottom w:val="0"/>
      <w:divBdr>
        <w:top w:val="none" w:sz="0" w:space="0" w:color="auto"/>
        <w:left w:val="none" w:sz="0" w:space="0" w:color="auto"/>
        <w:bottom w:val="none" w:sz="0" w:space="0" w:color="auto"/>
        <w:right w:val="none" w:sz="0" w:space="0" w:color="auto"/>
      </w:divBdr>
    </w:div>
    <w:div w:id="924538172">
      <w:bodyDiv w:val="1"/>
      <w:marLeft w:val="0"/>
      <w:marRight w:val="0"/>
      <w:marTop w:val="0"/>
      <w:marBottom w:val="0"/>
      <w:divBdr>
        <w:top w:val="none" w:sz="0" w:space="0" w:color="auto"/>
        <w:left w:val="none" w:sz="0" w:space="0" w:color="auto"/>
        <w:bottom w:val="none" w:sz="0" w:space="0" w:color="auto"/>
        <w:right w:val="none" w:sz="0" w:space="0" w:color="auto"/>
      </w:divBdr>
    </w:div>
    <w:div w:id="926227362">
      <w:bodyDiv w:val="1"/>
      <w:marLeft w:val="0"/>
      <w:marRight w:val="0"/>
      <w:marTop w:val="0"/>
      <w:marBottom w:val="0"/>
      <w:divBdr>
        <w:top w:val="none" w:sz="0" w:space="0" w:color="auto"/>
        <w:left w:val="none" w:sz="0" w:space="0" w:color="auto"/>
        <w:bottom w:val="none" w:sz="0" w:space="0" w:color="auto"/>
        <w:right w:val="none" w:sz="0" w:space="0" w:color="auto"/>
      </w:divBdr>
    </w:div>
    <w:div w:id="936862607">
      <w:bodyDiv w:val="1"/>
      <w:marLeft w:val="0"/>
      <w:marRight w:val="0"/>
      <w:marTop w:val="0"/>
      <w:marBottom w:val="0"/>
      <w:divBdr>
        <w:top w:val="none" w:sz="0" w:space="0" w:color="auto"/>
        <w:left w:val="none" w:sz="0" w:space="0" w:color="auto"/>
        <w:bottom w:val="none" w:sz="0" w:space="0" w:color="auto"/>
        <w:right w:val="none" w:sz="0" w:space="0" w:color="auto"/>
      </w:divBdr>
    </w:div>
    <w:div w:id="970474581">
      <w:bodyDiv w:val="1"/>
      <w:marLeft w:val="0"/>
      <w:marRight w:val="0"/>
      <w:marTop w:val="0"/>
      <w:marBottom w:val="0"/>
      <w:divBdr>
        <w:top w:val="none" w:sz="0" w:space="0" w:color="auto"/>
        <w:left w:val="none" w:sz="0" w:space="0" w:color="auto"/>
        <w:bottom w:val="none" w:sz="0" w:space="0" w:color="auto"/>
        <w:right w:val="none" w:sz="0" w:space="0" w:color="auto"/>
      </w:divBdr>
    </w:div>
    <w:div w:id="1021512066">
      <w:bodyDiv w:val="1"/>
      <w:marLeft w:val="0"/>
      <w:marRight w:val="0"/>
      <w:marTop w:val="0"/>
      <w:marBottom w:val="0"/>
      <w:divBdr>
        <w:top w:val="none" w:sz="0" w:space="0" w:color="auto"/>
        <w:left w:val="none" w:sz="0" w:space="0" w:color="auto"/>
        <w:bottom w:val="none" w:sz="0" w:space="0" w:color="auto"/>
        <w:right w:val="none" w:sz="0" w:space="0" w:color="auto"/>
      </w:divBdr>
    </w:div>
    <w:div w:id="1034497715">
      <w:bodyDiv w:val="1"/>
      <w:marLeft w:val="0"/>
      <w:marRight w:val="0"/>
      <w:marTop w:val="0"/>
      <w:marBottom w:val="0"/>
      <w:divBdr>
        <w:top w:val="none" w:sz="0" w:space="0" w:color="auto"/>
        <w:left w:val="none" w:sz="0" w:space="0" w:color="auto"/>
        <w:bottom w:val="none" w:sz="0" w:space="0" w:color="auto"/>
        <w:right w:val="none" w:sz="0" w:space="0" w:color="auto"/>
      </w:divBdr>
    </w:div>
    <w:div w:id="1049457757">
      <w:bodyDiv w:val="1"/>
      <w:marLeft w:val="0"/>
      <w:marRight w:val="0"/>
      <w:marTop w:val="0"/>
      <w:marBottom w:val="0"/>
      <w:divBdr>
        <w:top w:val="none" w:sz="0" w:space="0" w:color="auto"/>
        <w:left w:val="none" w:sz="0" w:space="0" w:color="auto"/>
        <w:bottom w:val="none" w:sz="0" w:space="0" w:color="auto"/>
        <w:right w:val="none" w:sz="0" w:space="0" w:color="auto"/>
      </w:divBdr>
    </w:div>
    <w:div w:id="1072390822">
      <w:bodyDiv w:val="1"/>
      <w:marLeft w:val="0"/>
      <w:marRight w:val="0"/>
      <w:marTop w:val="0"/>
      <w:marBottom w:val="0"/>
      <w:divBdr>
        <w:top w:val="none" w:sz="0" w:space="0" w:color="auto"/>
        <w:left w:val="none" w:sz="0" w:space="0" w:color="auto"/>
        <w:bottom w:val="none" w:sz="0" w:space="0" w:color="auto"/>
        <w:right w:val="none" w:sz="0" w:space="0" w:color="auto"/>
      </w:divBdr>
    </w:div>
    <w:div w:id="1083722693">
      <w:bodyDiv w:val="1"/>
      <w:marLeft w:val="0"/>
      <w:marRight w:val="0"/>
      <w:marTop w:val="0"/>
      <w:marBottom w:val="0"/>
      <w:divBdr>
        <w:top w:val="none" w:sz="0" w:space="0" w:color="auto"/>
        <w:left w:val="none" w:sz="0" w:space="0" w:color="auto"/>
        <w:bottom w:val="none" w:sz="0" w:space="0" w:color="auto"/>
        <w:right w:val="none" w:sz="0" w:space="0" w:color="auto"/>
      </w:divBdr>
    </w:div>
    <w:div w:id="1085300139">
      <w:bodyDiv w:val="1"/>
      <w:marLeft w:val="0"/>
      <w:marRight w:val="0"/>
      <w:marTop w:val="0"/>
      <w:marBottom w:val="0"/>
      <w:divBdr>
        <w:top w:val="none" w:sz="0" w:space="0" w:color="auto"/>
        <w:left w:val="none" w:sz="0" w:space="0" w:color="auto"/>
        <w:bottom w:val="none" w:sz="0" w:space="0" w:color="auto"/>
        <w:right w:val="none" w:sz="0" w:space="0" w:color="auto"/>
      </w:divBdr>
    </w:div>
    <w:div w:id="1090931065">
      <w:bodyDiv w:val="1"/>
      <w:marLeft w:val="0"/>
      <w:marRight w:val="0"/>
      <w:marTop w:val="0"/>
      <w:marBottom w:val="0"/>
      <w:divBdr>
        <w:top w:val="none" w:sz="0" w:space="0" w:color="auto"/>
        <w:left w:val="none" w:sz="0" w:space="0" w:color="auto"/>
        <w:bottom w:val="none" w:sz="0" w:space="0" w:color="auto"/>
        <w:right w:val="none" w:sz="0" w:space="0" w:color="auto"/>
      </w:divBdr>
    </w:div>
    <w:div w:id="1100904892">
      <w:bodyDiv w:val="1"/>
      <w:marLeft w:val="0"/>
      <w:marRight w:val="0"/>
      <w:marTop w:val="0"/>
      <w:marBottom w:val="0"/>
      <w:divBdr>
        <w:top w:val="none" w:sz="0" w:space="0" w:color="auto"/>
        <w:left w:val="none" w:sz="0" w:space="0" w:color="auto"/>
        <w:bottom w:val="none" w:sz="0" w:space="0" w:color="auto"/>
        <w:right w:val="none" w:sz="0" w:space="0" w:color="auto"/>
      </w:divBdr>
    </w:div>
    <w:div w:id="1141071990">
      <w:bodyDiv w:val="1"/>
      <w:marLeft w:val="0"/>
      <w:marRight w:val="0"/>
      <w:marTop w:val="0"/>
      <w:marBottom w:val="0"/>
      <w:divBdr>
        <w:top w:val="none" w:sz="0" w:space="0" w:color="auto"/>
        <w:left w:val="none" w:sz="0" w:space="0" w:color="auto"/>
        <w:bottom w:val="none" w:sz="0" w:space="0" w:color="auto"/>
        <w:right w:val="none" w:sz="0" w:space="0" w:color="auto"/>
      </w:divBdr>
    </w:div>
    <w:div w:id="1142192460">
      <w:bodyDiv w:val="1"/>
      <w:marLeft w:val="0"/>
      <w:marRight w:val="0"/>
      <w:marTop w:val="0"/>
      <w:marBottom w:val="0"/>
      <w:divBdr>
        <w:top w:val="none" w:sz="0" w:space="0" w:color="auto"/>
        <w:left w:val="none" w:sz="0" w:space="0" w:color="auto"/>
        <w:bottom w:val="none" w:sz="0" w:space="0" w:color="auto"/>
        <w:right w:val="none" w:sz="0" w:space="0" w:color="auto"/>
      </w:divBdr>
    </w:div>
    <w:div w:id="1146509383">
      <w:bodyDiv w:val="1"/>
      <w:marLeft w:val="0"/>
      <w:marRight w:val="0"/>
      <w:marTop w:val="0"/>
      <w:marBottom w:val="0"/>
      <w:divBdr>
        <w:top w:val="none" w:sz="0" w:space="0" w:color="auto"/>
        <w:left w:val="none" w:sz="0" w:space="0" w:color="auto"/>
        <w:bottom w:val="none" w:sz="0" w:space="0" w:color="auto"/>
        <w:right w:val="none" w:sz="0" w:space="0" w:color="auto"/>
      </w:divBdr>
    </w:div>
    <w:div w:id="1148471512">
      <w:bodyDiv w:val="1"/>
      <w:marLeft w:val="0"/>
      <w:marRight w:val="0"/>
      <w:marTop w:val="0"/>
      <w:marBottom w:val="0"/>
      <w:divBdr>
        <w:top w:val="none" w:sz="0" w:space="0" w:color="auto"/>
        <w:left w:val="none" w:sz="0" w:space="0" w:color="auto"/>
        <w:bottom w:val="none" w:sz="0" w:space="0" w:color="auto"/>
        <w:right w:val="none" w:sz="0" w:space="0" w:color="auto"/>
      </w:divBdr>
    </w:div>
    <w:div w:id="1169174372">
      <w:bodyDiv w:val="1"/>
      <w:marLeft w:val="0"/>
      <w:marRight w:val="0"/>
      <w:marTop w:val="0"/>
      <w:marBottom w:val="0"/>
      <w:divBdr>
        <w:top w:val="none" w:sz="0" w:space="0" w:color="auto"/>
        <w:left w:val="none" w:sz="0" w:space="0" w:color="auto"/>
        <w:bottom w:val="none" w:sz="0" w:space="0" w:color="auto"/>
        <w:right w:val="none" w:sz="0" w:space="0" w:color="auto"/>
      </w:divBdr>
    </w:div>
    <w:div w:id="1188566392">
      <w:bodyDiv w:val="1"/>
      <w:marLeft w:val="0"/>
      <w:marRight w:val="0"/>
      <w:marTop w:val="0"/>
      <w:marBottom w:val="0"/>
      <w:divBdr>
        <w:top w:val="none" w:sz="0" w:space="0" w:color="auto"/>
        <w:left w:val="none" w:sz="0" w:space="0" w:color="auto"/>
        <w:bottom w:val="none" w:sz="0" w:space="0" w:color="auto"/>
        <w:right w:val="none" w:sz="0" w:space="0" w:color="auto"/>
      </w:divBdr>
    </w:div>
    <w:div w:id="1189179387">
      <w:bodyDiv w:val="1"/>
      <w:marLeft w:val="0"/>
      <w:marRight w:val="0"/>
      <w:marTop w:val="0"/>
      <w:marBottom w:val="0"/>
      <w:divBdr>
        <w:top w:val="none" w:sz="0" w:space="0" w:color="auto"/>
        <w:left w:val="none" w:sz="0" w:space="0" w:color="auto"/>
        <w:bottom w:val="none" w:sz="0" w:space="0" w:color="auto"/>
        <w:right w:val="none" w:sz="0" w:space="0" w:color="auto"/>
      </w:divBdr>
    </w:div>
    <w:div w:id="1198158304">
      <w:bodyDiv w:val="1"/>
      <w:marLeft w:val="0"/>
      <w:marRight w:val="0"/>
      <w:marTop w:val="0"/>
      <w:marBottom w:val="0"/>
      <w:divBdr>
        <w:top w:val="none" w:sz="0" w:space="0" w:color="auto"/>
        <w:left w:val="none" w:sz="0" w:space="0" w:color="auto"/>
        <w:bottom w:val="none" w:sz="0" w:space="0" w:color="auto"/>
        <w:right w:val="none" w:sz="0" w:space="0" w:color="auto"/>
      </w:divBdr>
    </w:div>
    <w:div w:id="1206141667">
      <w:bodyDiv w:val="1"/>
      <w:marLeft w:val="0"/>
      <w:marRight w:val="0"/>
      <w:marTop w:val="0"/>
      <w:marBottom w:val="0"/>
      <w:divBdr>
        <w:top w:val="none" w:sz="0" w:space="0" w:color="auto"/>
        <w:left w:val="none" w:sz="0" w:space="0" w:color="auto"/>
        <w:bottom w:val="none" w:sz="0" w:space="0" w:color="auto"/>
        <w:right w:val="none" w:sz="0" w:space="0" w:color="auto"/>
      </w:divBdr>
    </w:div>
    <w:div w:id="1218663997">
      <w:bodyDiv w:val="1"/>
      <w:marLeft w:val="0"/>
      <w:marRight w:val="0"/>
      <w:marTop w:val="0"/>
      <w:marBottom w:val="0"/>
      <w:divBdr>
        <w:top w:val="none" w:sz="0" w:space="0" w:color="auto"/>
        <w:left w:val="none" w:sz="0" w:space="0" w:color="auto"/>
        <w:bottom w:val="none" w:sz="0" w:space="0" w:color="auto"/>
        <w:right w:val="none" w:sz="0" w:space="0" w:color="auto"/>
      </w:divBdr>
    </w:div>
    <w:div w:id="1220163996">
      <w:bodyDiv w:val="1"/>
      <w:marLeft w:val="0"/>
      <w:marRight w:val="0"/>
      <w:marTop w:val="0"/>
      <w:marBottom w:val="0"/>
      <w:divBdr>
        <w:top w:val="none" w:sz="0" w:space="0" w:color="auto"/>
        <w:left w:val="none" w:sz="0" w:space="0" w:color="auto"/>
        <w:bottom w:val="none" w:sz="0" w:space="0" w:color="auto"/>
        <w:right w:val="none" w:sz="0" w:space="0" w:color="auto"/>
      </w:divBdr>
    </w:div>
    <w:div w:id="1237472092">
      <w:bodyDiv w:val="1"/>
      <w:marLeft w:val="0"/>
      <w:marRight w:val="0"/>
      <w:marTop w:val="0"/>
      <w:marBottom w:val="0"/>
      <w:divBdr>
        <w:top w:val="none" w:sz="0" w:space="0" w:color="auto"/>
        <w:left w:val="none" w:sz="0" w:space="0" w:color="auto"/>
        <w:bottom w:val="none" w:sz="0" w:space="0" w:color="auto"/>
        <w:right w:val="none" w:sz="0" w:space="0" w:color="auto"/>
      </w:divBdr>
    </w:div>
    <w:div w:id="1237744375">
      <w:bodyDiv w:val="1"/>
      <w:marLeft w:val="0"/>
      <w:marRight w:val="0"/>
      <w:marTop w:val="0"/>
      <w:marBottom w:val="0"/>
      <w:divBdr>
        <w:top w:val="none" w:sz="0" w:space="0" w:color="auto"/>
        <w:left w:val="none" w:sz="0" w:space="0" w:color="auto"/>
        <w:bottom w:val="none" w:sz="0" w:space="0" w:color="auto"/>
        <w:right w:val="none" w:sz="0" w:space="0" w:color="auto"/>
      </w:divBdr>
    </w:div>
    <w:div w:id="1265769758">
      <w:bodyDiv w:val="1"/>
      <w:marLeft w:val="0"/>
      <w:marRight w:val="0"/>
      <w:marTop w:val="0"/>
      <w:marBottom w:val="0"/>
      <w:divBdr>
        <w:top w:val="none" w:sz="0" w:space="0" w:color="auto"/>
        <w:left w:val="none" w:sz="0" w:space="0" w:color="auto"/>
        <w:bottom w:val="none" w:sz="0" w:space="0" w:color="auto"/>
        <w:right w:val="none" w:sz="0" w:space="0" w:color="auto"/>
      </w:divBdr>
    </w:div>
    <w:div w:id="1267813475">
      <w:bodyDiv w:val="1"/>
      <w:marLeft w:val="0"/>
      <w:marRight w:val="0"/>
      <w:marTop w:val="0"/>
      <w:marBottom w:val="0"/>
      <w:divBdr>
        <w:top w:val="none" w:sz="0" w:space="0" w:color="auto"/>
        <w:left w:val="none" w:sz="0" w:space="0" w:color="auto"/>
        <w:bottom w:val="none" w:sz="0" w:space="0" w:color="auto"/>
        <w:right w:val="none" w:sz="0" w:space="0" w:color="auto"/>
      </w:divBdr>
      <w:divsChild>
        <w:div w:id="63068268">
          <w:marLeft w:val="0"/>
          <w:marRight w:val="0"/>
          <w:marTop w:val="0"/>
          <w:marBottom w:val="0"/>
          <w:divBdr>
            <w:top w:val="none" w:sz="0" w:space="0" w:color="auto"/>
            <w:left w:val="none" w:sz="0" w:space="0" w:color="auto"/>
            <w:bottom w:val="none" w:sz="0" w:space="0" w:color="auto"/>
            <w:right w:val="none" w:sz="0" w:space="0" w:color="auto"/>
          </w:divBdr>
        </w:div>
      </w:divsChild>
    </w:div>
    <w:div w:id="1300376947">
      <w:bodyDiv w:val="1"/>
      <w:marLeft w:val="0"/>
      <w:marRight w:val="0"/>
      <w:marTop w:val="0"/>
      <w:marBottom w:val="0"/>
      <w:divBdr>
        <w:top w:val="none" w:sz="0" w:space="0" w:color="auto"/>
        <w:left w:val="none" w:sz="0" w:space="0" w:color="auto"/>
        <w:bottom w:val="none" w:sz="0" w:space="0" w:color="auto"/>
        <w:right w:val="none" w:sz="0" w:space="0" w:color="auto"/>
      </w:divBdr>
    </w:div>
    <w:div w:id="1306622117">
      <w:bodyDiv w:val="1"/>
      <w:marLeft w:val="0"/>
      <w:marRight w:val="0"/>
      <w:marTop w:val="0"/>
      <w:marBottom w:val="0"/>
      <w:divBdr>
        <w:top w:val="none" w:sz="0" w:space="0" w:color="auto"/>
        <w:left w:val="none" w:sz="0" w:space="0" w:color="auto"/>
        <w:bottom w:val="none" w:sz="0" w:space="0" w:color="auto"/>
        <w:right w:val="none" w:sz="0" w:space="0" w:color="auto"/>
      </w:divBdr>
    </w:div>
    <w:div w:id="1328940508">
      <w:bodyDiv w:val="1"/>
      <w:marLeft w:val="0"/>
      <w:marRight w:val="0"/>
      <w:marTop w:val="0"/>
      <w:marBottom w:val="0"/>
      <w:divBdr>
        <w:top w:val="none" w:sz="0" w:space="0" w:color="auto"/>
        <w:left w:val="none" w:sz="0" w:space="0" w:color="auto"/>
        <w:bottom w:val="none" w:sz="0" w:space="0" w:color="auto"/>
        <w:right w:val="none" w:sz="0" w:space="0" w:color="auto"/>
      </w:divBdr>
    </w:div>
    <w:div w:id="1330135090">
      <w:bodyDiv w:val="1"/>
      <w:marLeft w:val="0"/>
      <w:marRight w:val="0"/>
      <w:marTop w:val="0"/>
      <w:marBottom w:val="0"/>
      <w:divBdr>
        <w:top w:val="none" w:sz="0" w:space="0" w:color="auto"/>
        <w:left w:val="none" w:sz="0" w:space="0" w:color="auto"/>
        <w:bottom w:val="none" w:sz="0" w:space="0" w:color="auto"/>
        <w:right w:val="none" w:sz="0" w:space="0" w:color="auto"/>
      </w:divBdr>
    </w:div>
    <w:div w:id="1364479528">
      <w:bodyDiv w:val="1"/>
      <w:marLeft w:val="0"/>
      <w:marRight w:val="0"/>
      <w:marTop w:val="0"/>
      <w:marBottom w:val="0"/>
      <w:divBdr>
        <w:top w:val="none" w:sz="0" w:space="0" w:color="auto"/>
        <w:left w:val="none" w:sz="0" w:space="0" w:color="auto"/>
        <w:bottom w:val="none" w:sz="0" w:space="0" w:color="auto"/>
        <w:right w:val="none" w:sz="0" w:space="0" w:color="auto"/>
      </w:divBdr>
    </w:div>
    <w:div w:id="1378891580">
      <w:bodyDiv w:val="1"/>
      <w:marLeft w:val="0"/>
      <w:marRight w:val="0"/>
      <w:marTop w:val="0"/>
      <w:marBottom w:val="0"/>
      <w:divBdr>
        <w:top w:val="none" w:sz="0" w:space="0" w:color="auto"/>
        <w:left w:val="none" w:sz="0" w:space="0" w:color="auto"/>
        <w:bottom w:val="none" w:sz="0" w:space="0" w:color="auto"/>
        <w:right w:val="none" w:sz="0" w:space="0" w:color="auto"/>
      </w:divBdr>
    </w:div>
    <w:div w:id="1378896452">
      <w:bodyDiv w:val="1"/>
      <w:marLeft w:val="0"/>
      <w:marRight w:val="0"/>
      <w:marTop w:val="0"/>
      <w:marBottom w:val="0"/>
      <w:divBdr>
        <w:top w:val="none" w:sz="0" w:space="0" w:color="auto"/>
        <w:left w:val="none" w:sz="0" w:space="0" w:color="auto"/>
        <w:bottom w:val="none" w:sz="0" w:space="0" w:color="auto"/>
        <w:right w:val="none" w:sz="0" w:space="0" w:color="auto"/>
      </w:divBdr>
    </w:div>
    <w:div w:id="1381322909">
      <w:bodyDiv w:val="1"/>
      <w:marLeft w:val="0"/>
      <w:marRight w:val="0"/>
      <w:marTop w:val="0"/>
      <w:marBottom w:val="0"/>
      <w:divBdr>
        <w:top w:val="none" w:sz="0" w:space="0" w:color="auto"/>
        <w:left w:val="none" w:sz="0" w:space="0" w:color="auto"/>
        <w:bottom w:val="none" w:sz="0" w:space="0" w:color="auto"/>
        <w:right w:val="none" w:sz="0" w:space="0" w:color="auto"/>
      </w:divBdr>
    </w:div>
    <w:div w:id="1401516399">
      <w:bodyDiv w:val="1"/>
      <w:marLeft w:val="0"/>
      <w:marRight w:val="0"/>
      <w:marTop w:val="0"/>
      <w:marBottom w:val="0"/>
      <w:divBdr>
        <w:top w:val="none" w:sz="0" w:space="0" w:color="auto"/>
        <w:left w:val="none" w:sz="0" w:space="0" w:color="auto"/>
        <w:bottom w:val="none" w:sz="0" w:space="0" w:color="auto"/>
        <w:right w:val="none" w:sz="0" w:space="0" w:color="auto"/>
      </w:divBdr>
    </w:div>
    <w:div w:id="1403916897">
      <w:bodyDiv w:val="1"/>
      <w:marLeft w:val="0"/>
      <w:marRight w:val="0"/>
      <w:marTop w:val="0"/>
      <w:marBottom w:val="0"/>
      <w:divBdr>
        <w:top w:val="none" w:sz="0" w:space="0" w:color="auto"/>
        <w:left w:val="none" w:sz="0" w:space="0" w:color="auto"/>
        <w:bottom w:val="none" w:sz="0" w:space="0" w:color="auto"/>
        <w:right w:val="none" w:sz="0" w:space="0" w:color="auto"/>
      </w:divBdr>
    </w:div>
    <w:div w:id="1418866556">
      <w:bodyDiv w:val="1"/>
      <w:marLeft w:val="0"/>
      <w:marRight w:val="0"/>
      <w:marTop w:val="0"/>
      <w:marBottom w:val="0"/>
      <w:divBdr>
        <w:top w:val="none" w:sz="0" w:space="0" w:color="auto"/>
        <w:left w:val="none" w:sz="0" w:space="0" w:color="auto"/>
        <w:bottom w:val="none" w:sz="0" w:space="0" w:color="auto"/>
        <w:right w:val="none" w:sz="0" w:space="0" w:color="auto"/>
      </w:divBdr>
    </w:div>
    <w:div w:id="1427842739">
      <w:bodyDiv w:val="1"/>
      <w:marLeft w:val="0"/>
      <w:marRight w:val="0"/>
      <w:marTop w:val="0"/>
      <w:marBottom w:val="0"/>
      <w:divBdr>
        <w:top w:val="none" w:sz="0" w:space="0" w:color="auto"/>
        <w:left w:val="none" w:sz="0" w:space="0" w:color="auto"/>
        <w:bottom w:val="none" w:sz="0" w:space="0" w:color="auto"/>
        <w:right w:val="none" w:sz="0" w:space="0" w:color="auto"/>
      </w:divBdr>
    </w:div>
    <w:div w:id="1428649981">
      <w:bodyDiv w:val="1"/>
      <w:marLeft w:val="0"/>
      <w:marRight w:val="0"/>
      <w:marTop w:val="0"/>
      <w:marBottom w:val="0"/>
      <w:divBdr>
        <w:top w:val="none" w:sz="0" w:space="0" w:color="auto"/>
        <w:left w:val="none" w:sz="0" w:space="0" w:color="auto"/>
        <w:bottom w:val="none" w:sz="0" w:space="0" w:color="auto"/>
        <w:right w:val="none" w:sz="0" w:space="0" w:color="auto"/>
      </w:divBdr>
    </w:div>
    <w:div w:id="1436360960">
      <w:bodyDiv w:val="1"/>
      <w:marLeft w:val="0"/>
      <w:marRight w:val="0"/>
      <w:marTop w:val="0"/>
      <w:marBottom w:val="0"/>
      <w:divBdr>
        <w:top w:val="none" w:sz="0" w:space="0" w:color="auto"/>
        <w:left w:val="none" w:sz="0" w:space="0" w:color="auto"/>
        <w:bottom w:val="none" w:sz="0" w:space="0" w:color="auto"/>
        <w:right w:val="none" w:sz="0" w:space="0" w:color="auto"/>
      </w:divBdr>
    </w:div>
    <w:div w:id="1445685460">
      <w:bodyDiv w:val="1"/>
      <w:marLeft w:val="0"/>
      <w:marRight w:val="0"/>
      <w:marTop w:val="0"/>
      <w:marBottom w:val="0"/>
      <w:divBdr>
        <w:top w:val="none" w:sz="0" w:space="0" w:color="auto"/>
        <w:left w:val="none" w:sz="0" w:space="0" w:color="auto"/>
        <w:bottom w:val="none" w:sz="0" w:space="0" w:color="auto"/>
        <w:right w:val="none" w:sz="0" w:space="0" w:color="auto"/>
      </w:divBdr>
    </w:div>
    <w:div w:id="1459228111">
      <w:bodyDiv w:val="1"/>
      <w:marLeft w:val="0"/>
      <w:marRight w:val="0"/>
      <w:marTop w:val="0"/>
      <w:marBottom w:val="0"/>
      <w:divBdr>
        <w:top w:val="none" w:sz="0" w:space="0" w:color="auto"/>
        <w:left w:val="none" w:sz="0" w:space="0" w:color="auto"/>
        <w:bottom w:val="none" w:sz="0" w:space="0" w:color="auto"/>
        <w:right w:val="none" w:sz="0" w:space="0" w:color="auto"/>
      </w:divBdr>
    </w:div>
    <w:div w:id="1466462107">
      <w:bodyDiv w:val="1"/>
      <w:marLeft w:val="0"/>
      <w:marRight w:val="0"/>
      <w:marTop w:val="0"/>
      <w:marBottom w:val="0"/>
      <w:divBdr>
        <w:top w:val="none" w:sz="0" w:space="0" w:color="auto"/>
        <w:left w:val="none" w:sz="0" w:space="0" w:color="auto"/>
        <w:bottom w:val="none" w:sz="0" w:space="0" w:color="auto"/>
        <w:right w:val="none" w:sz="0" w:space="0" w:color="auto"/>
      </w:divBdr>
    </w:div>
    <w:div w:id="1473983784">
      <w:bodyDiv w:val="1"/>
      <w:marLeft w:val="0"/>
      <w:marRight w:val="0"/>
      <w:marTop w:val="0"/>
      <w:marBottom w:val="0"/>
      <w:divBdr>
        <w:top w:val="none" w:sz="0" w:space="0" w:color="auto"/>
        <w:left w:val="none" w:sz="0" w:space="0" w:color="auto"/>
        <w:bottom w:val="none" w:sz="0" w:space="0" w:color="auto"/>
        <w:right w:val="none" w:sz="0" w:space="0" w:color="auto"/>
      </w:divBdr>
    </w:div>
    <w:div w:id="1474525064">
      <w:bodyDiv w:val="1"/>
      <w:marLeft w:val="0"/>
      <w:marRight w:val="0"/>
      <w:marTop w:val="0"/>
      <w:marBottom w:val="0"/>
      <w:divBdr>
        <w:top w:val="none" w:sz="0" w:space="0" w:color="auto"/>
        <w:left w:val="none" w:sz="0" w:space="0" w:color="auto"/>
        <w:bottom w:val="none" w:sz="0" w:space="0" w:color="auto"/>
        <w:right w:val="none" w:sz="0" w:space="0" w:color="auto"/>
      </w:divBdr>
    </w:div>
    <w:div w:id="1488134486">
      <w:bodyDiv w:val="1"/>
      <w:marLeft w:val="0"/>
      <w:marRight w:val="0"/>
      <w:marTop w:val="0"/>
      <w:marBottom w:val="0"/>
      <w:divBdr>
        <w:top w:val="none" w:sz="0" w:space="0" w:color="auto"/>
        <w:left w:val="none" w:sz="0" w:space="0" w:color="auto"/>
        <w:bottom w:val="none" w:sz="0" w:space="0" w:color="auto"/>
        <w:right w:val="none" w:sz="0" w:space="0" w:color="auto"/>
      </w:divBdr>
    </w:div>
    <w:div w:id="1501237990">
      <w:bodyDiv w:val="1"/>
      <w:marLeft w:val="0"/>
      <w:marRight w:val="0"/>
      <w:marTop w:val="0"/>
      <w:marBottom w:val="0"/>
      <w:divBdr>
        <w:top w:val="none" w:sz="0" w:space="0" w:color="auto"/>
        <w:left w:val="none" w:sz="0" w:space="0" w:color="auto"/>
        <w:bottom w:val="none" w:sz="0" w:space="0" w:color="auto"/>
        <w:right w:val="none" w:sz="0" w:space="0" w:color="auto"/>
      </w:divBdr>
    </w:div>
    <w:div w:id="1519654945">
      <w:bodyDiv w:val="1"/>
      <w:marLeft w:val="0"/>
      <w:marRight w:val="0"/>
      <w:marTop w:val="0"/>
      <w:marBottom w:val="0"/>
      <w:divBdr>
        <w:top w:val="none" w:sz="0" w:space="0" w:color="auto"/>
        <w:left w:val="none" w:sz="0" w:space="0" w:color="auto"/>
        <w:bottom w:val="none" w:sz="0" w:space="0" w:color="auto"/>
        <w:right w:val="none" w:sz="0" w:space="0" w:color="auto"/>
      </w:divBdr>
    </w:div>
    <w:div w:id="1521503672">
      <w:bodyDiv w:val="1"/>
      <w:marLeft w:val="0"/>
      <w:marRight w:val="0"/>
      <w:marTop w:val="0"/>
      <w:marBottom w:val="0"/>
      <w:divBdr>
        <w:top w:val="none" w:sz="0" w:space="0" w:color="auto"/>
        <w:left w:val="none" w:sz="0" w:space="0" w:color="auto"/>
        <w:bottom w:val="none" w:sz="0" w:space="0" w:color="auto"/>
        <w:right w:val="none" w:sz="0" w:space="0" w:color="auto"/>
      </w:divBdr>
    </w:div>
    <w:div w:id="1530558765">
      <w:bodyDiv w:val="1"/>
      <w:marLeft w:val="0"/>
      <w:marRight w:val="0"/>
      <w:marTop w:val="0"/>
      <w:marBottom w:val="0"/>
      <w:divBdr>
        <w:top w:val="none" w:sz="0" w:space="0" w:color="auto"/>
        <w:left w:val="none" w:sz="0" w:space="0" w:color="auto"/>
        <w:bottom w:val="none" w:sz="0" w:space="0" w:color="auto"/>
        <w:right w:val="none" w:sz="0" w:space="0" w:color="auto"/>
      </w:divBdr>
    </w:div>
    <w:div w:id="1534996352">
      <w:bodyDiv w:val="1"/>
      <w:marLeft w:val="0"/>
      <w:marRight w:val="0"/>
      <w:marTop w:val="0"/>
      <w:marBottom w:val="0"/>
      <w:divBdr>
        <w:top w:val="none" w:sz="0" w:space="0" w:color="auto"/>
        <w:left w:val="none" w:sz="0" w:space="0" w:color="auto"/>
        <w:bottom w:val="none" w:sz="0" w:space="0" w:color="auto"/>
        <w:right w:val="none" w:sz="0" w:space="0" w:color="auto"/>
      </w:divBdr>
    </w:div>
    <w:div w:id="1555891812">
      <w:bodyDiv w:val="1"/>
      <w:marLeft w:val="0"/>
      <w:marRight w:val="0"/>
      <w:marTop w:val="0"/>
      <w:marBottom w:val="0"/>
      <w:divBdr>
        <w:top w:val="none" w:sz="0" w:space="0" w:color="auto"/>
        <w:left w:val="none" w:sz="0" w:space="0" w:color="auto"/>
        <w:bottom w:val="none" w:sz="0" w:space="0" w:color="auto"/>
        <w:right w:val="none" w:sz="0" w:space="0" w:color="auto"/>
      </w:divBdr>
    </w:div>
    <w:div w:id="1557429578">
      <w:bodyDiv w:val="1"/>
      <w:marLeft w:val="0"/>
      <w:marRight w:val="0"/>
      <w:marTop w:val="0"/>
      <w:marBottom w:val="0"/>
      <w:divBdr>
        <w:top w:val="none" w:sz="0" w:space="0" w:color="auto"/>
        <w:left w:val="none" w:sz="0" w:space="0" w:color="auto"/>
        <w:bottom w:val="none" w:sz="0" w:space="0" w:color="auto"/>
        <w:right w:val="none" w:sz="0" w:space="0" w:color="auto"/>
      </w:divBdr>
    </w:div>
    <w:div w:id="1565679682">
      <w:bodyDiv w:val="1"/>
      <w:marLeft w:val="0"/>
      <w:marRight w:val="0"/>
      <w:marTop w:val="0"/>
      <w:marBottom w:val="0"/>
      <w:divBdr>
        <w:top w:val="none" w:sz="0" w:space="0" w:color="auto"/>
        <w:left w:val="none" w:sz="0" w:space="0" w:color="auto"/>
        <w:bottom w:val="none" w:sz="0" w:space="0" w:color="auto"/>
        <w:right w:val="none" w:sz="0" w:space="0" w:color="auto"/>
      </w:divBdr>
    </w:div>
    <w:div w:id="1568418603">
      <w:bodyDiv w:val="1"/>
      <w:marLeft w:val="0"/>
      <w:marRight w:val="0"/>
      <w:marTop w:val="0"/>
      <w:marBottom w:val="0"/>
      <w:divBdr>
        <w:top w:val="none" w:sz="0" w:space="0" w:color="auto"/>
        <w:left w:val="none" w:sz="0" w:space="0" w:color="auto"/>
        <w:bottom w:val="none" w:sz="0" w:space="0" w:color="auto"/>
        <w:right w:val="none" w:sz="0" w:space="0" w:color="auto"/>
      </w:divBdr>
    </w:div>
    <w:div w:id="1574241725">
      <w:bodyDiv w:val="1"/>
      <w:marLeft w:val="0"/>
      <w:marRight w:val="0"/>
      <w:marTop w:val="0"/>
      <w:marBottom w:val="0"/>
      <w:divBdr>
        <w:top w:val="none" w:sz="0" w:space="0" w:color="auto"/>
        <w:left w:val="none" w:sz="0" w:space="0" w:color="auto"/>
        <w:bottom w:val="none" w:sz="0" w:space="0" w:color="auto"/>
        <w:right w:val="none" w:sz="0" w:space="0" w:color="auto"/>
      </w:divBdr>
    </w:div>
    <w:div w:id="1576554476">
      <w:bodyDiv w:val="1"/>
      <w:marLeft w:val="0"/>
      <w:marRight w:val="0"/>
      <w:marTop w:val="0"/>
      <w:marBottom w:val="0"/>
      <w:divBdr>
        <w:top w:val="none" w:sz="0" w:space="0" w:color="auto"/>
        <w:left w:val="none" w:sz="0" w:space="0" w:color="auto"/>
        <w:bottom w:val="none" w:sz="0" w:space="0" w:color="auto"/>
        <w:right w:val="none" w:sz="0" w:space="0" w:color="auto"/>
      </w:divBdr>
    </w:div>
    <w:div w:id="1590388345">
      <w:bodyDiv w:val="1"/>
      <w:marLeft w:val="0"/>
      <w:marRight w:val="0"/>
      <w:marTop w:val="0"/>
      <w:marBottom w:val="0"/>
      <w:divBdr>
        <w:top w:val="none" w:sz="0" w:space="0" w:color="auto"/>
        <w:left w:val="none" w:sz="0" w:space="0" w:color="auto"/>
        <w:bottom w:val="none" w:sz="0" w:space="0" w:color="auto"/>
        <w:right w:val="none" w:sz="0" w:space="0" w:color="auto"/>
      </w:divBdr>
    </w:div>
    <w:div w:id="1591045663">
      <w:bodyDiv w:val="1"/>
      <w:marLeft w:val="0"/>
      <w:marRight w:val="0"/>
      <w:marTop w:val="0"/>
      <w:marBottom w:val="0"/>
      <w:divBdr>
        <w:top w:val="none" w:sz="0" w:space="0" w:color="auto"/>
        <w:left w:val="none" w:sz="0" w:space="0" w:color="auto"/>
        <w:bottom w:val="none" w:sz="0" w:space="0" w:color="auto"/>
        <w:right w:val="none" w:sz="0" w:space="0" w:color="auto"/>
      </w:divBdr>
    </w:div>
    <w:div w:id="1611275524">
      <w:bodyDiv w:val="1"/>
      <w:marLeft w:val="0"/>
      <w:marRight w:val="0"/>
      <w:marTop w:val="0"/>
      <w:marBottom w:val="0"/>
      <w:divBdr>
        <w:top w:val="none" w:sz="0" w:space="0" w:color="auto"/>
        <w:left w:val="none" w:sz="0" w:space="0" w:color="auto"/>
        <w:bottom w:val="none" w:sz="0" w:space="0" w:color="auto"/>
        <w:right w:val="none" w:sz="0" w:space="0" w:color="auto"/>
      </w:divBdr>
    </w:div>
    <w:div w:id="1615167185">
      <w:bodyDiv w:val="1"/>
      <w:marLeft w:val="0"/>
      <w:marRight w:val="0"/>
      <w:marTop w:val="0"/>
      <w:marBottom w:val="0"/>
      <w:divBdr>
        <w:top w:val="none" w:sz="0" w:space="0" w:color="auto"/>
        <w:left w:val="none" w:sz="0" w:space="0" w:color="auto"/>
        <w:bottom w:val="none" w:sz="0" w:space="0" w:color="auto"/>
        <w:right w:val="none" w:sz="0" w:space="0" w:color="auto"/>
      </w:divBdr>
    </w:div>
    <w:div w:id="1629436496">
      <w:bodyDiv w:val="1"/>
      <w:marLeft w:val="0"/>
      <w:marRight w:val="0"/>
      <w:marTop w:val="0"/>
      <w:marBottom w:val="0"/>
      <w:divBdr>
        <w:top w:val="none" w:sz="0" w:space="0" w:color="auto"/>
        <w:left w:val="none" w:sz="0" w:space="0" w:color="auto"/>
        <w:bottom w:val="none" w:sz="0" w:space="0" w:color="auto"/>
        <w:right w:val="none" w:sz="0" w:space="0" w:color="auto"/>
      </w:divBdr>
    </w:div>
    <w:div w:id="1634675343">
      <w:bodyDiv w:val="1"/>
      <w:marLeft w:val="0"/>
      <w:marRight w:val="0"/>
      <w:marTop w:val="0"/>
      <w:marBottom w:val="0"/>
      <w:divBdr>
        <w:top w:val="none" w:sz="0" w:space="0" w:color="auto"/>
        <w:left w:val="none" w:sz="0" w:space="0" w:color="auto"/>
        <w:bottom w:val="none" w:sz="0" w:space="0" w:color="auto"/>
        <w:right w:val="none" w:sz="0" w:space="0" w:color="auto"/>
      </w:divBdr>
    </w:div>
    <w:div w:id="1658147286">
      <w:bodyDiv w:val="1"/>
      <w:marLeft w:val="0"/>
      <w:marRight w:val="0"/>
      <w:marTop w:val="0"/>
      <w:marBottom w:val="0"/>
      <w:divBdr>
        <w:top w:val="none" w:sz="0" w:space="0" w:color="auto"/>
        <w:left w:val="none" w:sz="0" w:space="0" w:color="auto"/>
        <w:bottom w:val="none" w:sz="0" w:space="0" w:color="auto"/>
        <w:right w:val="none" w:sz="0" w:space="0" w:color="auto"/>
      </w:divBdr>
    </w:div>
    <w:div w:id="1662387946">
      <w:bodyDiv w:val="1"/>
      <w:marLeft w:val="0"/>
      <w:marRight w:val="0"/>
      <w:marTop w:val="0"/>
      <w:marBottom w:val="0"/>
      <w:divBdr>
        <w:top w:val="none" w:sz="0" w:space="0" w:color="auto"/>
        <w:left w:val="none" w:sz="0" w:space="0" w:color="auto"/>
        <w:bottom w:val="none" w:sz="0" w:space="0" w:color="auto"/>
        <w:right w:val="none" w:sz="0" w:space="0" w:color="auto"/>
      </w:divBdr>
    </w:div>
    <w:div w:id="1662848477">
      <w:bodyDiv w:val="1"/>
      <w:marLeft w:val="0"/>
      <w:marRight w:val="0"/>
      <w:marTop w:val="0"/>
      <w:marBottom w:val="0"/>
      <w:divBdr>
        <w:top w:val="none" w:sz="0" w:space="0" w:color="auto"/>
        <w:left w:val="none" w:sz="0" w:space="0" w:color="auto"/>
        <w:bottom w:val="none" w:sz="0" w:space="0" w:color="auto"/>
        <w:right w:val="none" w:sz="0" w:space="0" w:color="auto"/>
      </w:divBdr>
    </w:div>
    <w:div w:id="1697733846">
      <w:bodyDiv w:val="1"/>
      <w:marLeft w:val="0"/>
      <w:marRight w:val="0"/>
      <w:marTop w:val="0"/>
      <w:marBottom w:val="0"/>
      <w:divBdr>
        <w:top w:val="none" w:sz="0" w:space="0" w:color="auto"/>
        <w:left w:val="none" w:sz="0" w:space="0" w:color="auto"/>
        <w:bottom w:val="none" w:sz="0" w:space="0" w:color="auto"/>
        <w:right w:val="none" w:sz="0" w:space="0" w:color="auto"/>
      </w:divBdr>
    </w:div>
    <w:div w:id="1699618617">
      <w:bodyDiv w:val="1"/>
      <w:marLeft w:val="0"/>
      <w:marRight w:val="0"/>
      <w:marTop w:val="0"/>
      <w:marBottom w:val="0"/>
      <w:divBdr>
        <w:top w:val="none" w:sz="0" w:space="0" w:color="auto"/>
        <w:left w:val="none" w:sz="0" w:space="0" w:color="auto"/>
        <w:bottom w:val="none" w:sz="0" w:space="0" w:color="auto"/>
        <w:right w:val="none" w:sz="0" w:space="0" w:color="auto"/>
      </w:divBdr>
    </w:div>
    <w:div w:id="1713143157">
      <w:bodyDiv w:val="1"/>
      <w:marLeft w:val="0"/>
      <w:marRight w:val="0"/>
      <w:marTop w:val="0"/>
      <w:marBottom w:val="0"/>
      <w:divBdr>
        <w:top w:val="none" w:sz="0" w:space="0" w:color="auto"/>
        <w:left w:val="none" w:sz="0" w:space="0" w:color="auto"/>
        <w:bottom w:val="none" w:sz="0" w:space="0" w:color="auto"/>
        <w:right w:val="none" w:sz="0" w:space="0" w:color="auto"/>
      </w:divBdr>
    </w:div>
    <w:div w:id="1717045981">
      <w:bodyDiv w:val="1"/>
      <w:marLeft w:val="0"/>
      <w:marRight w:val="0"/>
      <w:marTop w:val="0"/>
      <w:marBottom w:val="0"/>
      <w:divBdr>
        <w:top w:val="none" w:sz="0" w:space="0" w:color="auto"/>
        <w:left w:val="none" w:sz="0" w:space="0" w:color="auto"/>
        <w:bottom w:val="none" w:sz="0" w:space="0" w:color="auto"/>
        <w:right w:val="none" w:sz="0" w:space="0" w:color="auto"/>
      </w:divBdr>
    </w:div>
    <w:div w:id="1717047077">
      <w:bodyDiv w:val="1"/>
      <w:marLeft w:val="0"/>
      <w:marRight w:val="0"/>
      <w:marTop w:val="0"/>
      <w:marBottom w:val="0"/>
      <w:divBdr>
        <w:top w:val="none" w:sz="0" w:space="0" w:color="auto"/>
        <w:left w:val="none" w:sz="0" w:space="0" w:color="auto"/>
        <w:bottom w:val="none" w:sz="0" w:space="0" w:color="auto"/>
        <w:right w:val="none" w:sz="0" w:space="0" w:color="auto"/>
      </w:divBdr>
    </w:div>
    <w:div w:id="1717661339">
      <w:bodyDiv w:val="1"/>
      <w:marLeft w:val="0"/>
      <w:marRight w:val="0"/>
      <w:marTop w:val="0"/>
      <w:marBottom w:val="0"/>
      <w:divBdr>
        <w:top w:val="none" w:sz="0" w:space="0" w:color="auto"/>
        <w:left w:val="none" w:sz="0" w:space="0" w:color="auto"/>
        <w:bottom w:val="none" w:sz="0" w:space="0" w:color="auto"/>
        <w:right w:val="none" w:sz="0" w:space="0" w:color="auto"/>
      </w:divBdr>
    </w:div>
    <w:div w:id="1724593822">
      <w:bodyDiv w:val="1"/>
      <w:marLeft w:val="0"/>
      <w:marRight w:val="0"/>
      <w:marTop w:val="0"/>
      <w:marBottom w:val="0"/>
      <w:divBdr>
        <w:top w:val="none" w:sz="0" w:space="0" w:color="auto"/>
        <w:left w:val="none" w:sz="0" w:space="0" w:color="auto"/>
        <w:bottom w:val="none" w:sz="0" w:space="0" w:color="auto"/>
        <w:right w:val="none" w:sz="0" w:space="0" w:color="auto"/>
      </w:divBdr>
    </w:div>
    <w:div w:id="1735619657">
      <w:bodyDiv w:val="1"/>
      <w:marLeft w:val="0"/>
      <w:marRight w:val="0"/>
      <w:marTop w:val="0"/>
      <w:marBottom w:val="0"/>
      <w:divBdr>
        <w:top w:val="none" w:sz="0" w:space="0" w:color="auto"/>
        <w:left w:val="none" w:sz="0" w:space="0" w:color="auto"/>
        <w:bottom w:val="none" w:sz="0" w:space="0" w:color="auto"/>
        <w:right w:val="none" w:sz="0" w:space="0" w:color="auto"/>
      </w:divBdr>
    </w:div>
    <w:div w:id="1739791032">
      <w:bodyDiv w:val="1"/>
      <w:marLeft w:val="0"/>
      <w:marRight w:val="0"/>
      <w:marTop w:val="0"/>
      <w:marBottom w:val="0"/>
      <w:divBdr>
        <w:top w:val="none" w:sz="0" w:space="0" w:color="auto"/>
        <w:left w:val="none" w:sz="0" w:space="0" w:color="auto"/>
        <w:bottom w:val="none" w:sz="0" w:space="0" w:color="auto"/>
        <w:right w:val="none" w:sz="0" w:space="0" w:color="auto"/>
      </w:divBdr>
    </w:div>
    <w:div w:id="1751921688">
      <w:bodyDiv w:val="1"/>
      <w:marLeft w:val="0"/>
      <w:marRight w:val="0"/>
      <w:marTop w:val="0"/>
      <w:marBottom w:val="0"/>
      <w:divBdr>
        <w:top w:val="none" w:sz="0" w:space="0" w:color="auto"/>
        <w:left w:val="none" w:sz="0" w:space="0" w:color="auto"/>
        <w:bottom w:val="none" w:sz="0" w:space="0" w:color="auto"/>
        <w:right w:val="none" w:sz="0" w:space="0" w:color="auto"/>
      </w:divBdr>
    </w:div>
    <w:div w:id="1757903286">
      <w:bodyDiv w:val="1"/>
      <w:marLeft w:val="0"/>
      <w:marRight w:val="0"/>
      <w:marTop w:val="0"/>
      <w:marBottom w:val="0"/>
      <w:divBdr>
        <w:top w:val="none" w:sz="0" w:space="0" w:color="auto"/>
        <w:left w:val="none" w:sz="0" w:space="0" w:color="auto"/>
        <w:bottom w:val="none" w:sz="0" w:space="0" w:color="auto"/>
        <w:right w:val="none" w:sz="0" w:space="0" w:color="auto"/>
      </w:divBdr>
    </w:div>
    <w:div w:id="1770156254">
      <w:bodyDiv w:val="1"/>
      <w:marLeft w:val="0"/>
      <w:marRight w:val="0"/>
      <w:marTop w:val="0"/>
      <w:marBottom w:val="0"/>
      <w:divBdr>
        <w:top w:val="none" w:sz="0" w:space="0" w:color="auto"/>
        <w:left w:val="none" w:sz="0" w:space="0" w:color="auto"/>
        <w:bottom w:val="none" w:sz="0" w:space="0" w:color="auto"/>
        <w:right w:val="none" w:sz="0" w:space="0" w:color="auto"/>
      </w:divBdr>
    </w:div>
    <w:div w:id="1802766286">
      <w:bodyDiv w:val="1"/>
      <w:marLeft w:val="0"/>
      <w:marRight w:val="0"/>
      <w:marTop w:val="0"/>
      <w:marBottom w:val="0"/>
      <w:divBdr>
        <w:top w:val="none" w:sz="0" w:space="0" w:color="auto"/>
        <w:left w:val="none" w:sz="0" w:space="0" w:color="auto"/>
        <w:bottom w:val="none" w:sz="0" w:space="0" w:color="auto"/>
        <w:right w:val="none" w:sz="0" w:space="0" w:color="auto"/>
      </w:divBdr>
    </w:div>
    <w:div w:id="1803500789">
      <w:bodyDiv w:val="1"/>
      <w:marLeft w:val="0"/>
      <w:marRight w:val="0"/>
      <w:marTop w:val="0"/>
      <w:marBottom w:val="0"/>
      <w:divBdr>
        <w:top w:val="none" w:sz="0" w:space="0" w:color="auto"/>
        <w:left w:val="none" w:sz="0" w:space="0" w:color="auto"/>
        <w:bottom w:val="none" w:sz="0" w:space="0" w:color="auto"/>
        <w:right w:val="none" w:sz="0" w:space="0" w:color="auto"/>
      </w:divBdr>
    </w:div>
    <w:div w:id="1823085890">
      <w:bodyDiv w:val="1"/>
      <w:marLeft w:val="0"/>
      <w:marRight w:val="0"/>
      <w:marTop w:val="0"/>
      <w:marBottom w:val="0"/>
      <w:divBdr>
        <w:top w:val="none" w:sz="0" w:space="0" w:color="auto"/>
        <w:left w:val="none" w:sz="0" w:space="0" w:color="auto"/>
        <w:bottom w:val="none" w:sz="0" w:space="0" w:color="auto"/>
        <w:right w:val="none" w:sz="0" w:space="0" w:color="auto"/>
      </w:divBdr>
    </w:div>
    <w:div w:id="1836607431">
      <w:bodyDiv w:val="1"/>
      <w:marLeft w:val="0"/>
      <w:marRight w:val="0"/>
      <w:marTop w:val="0"/>
      <w:marBottom w:val="0"/>
      <w:divBdr>
        <w:top w:val="none" w:sz="0" w:space="0" w:color="auto"/>
        <w:left w:val="none" w:sz="0" w:space="0" w:color="auto"/>
        <w:bottom w:val="none" w:sz="0" w:space="0" w:color="auto"/>
        <w:right w:val="none" w:sz="0" w:space="0" w:color="auto"/>
      </w:divBdr>
    </w:div>
    <w:div w:id="1838879638">
      <w:bodyDiv w:val="1"/>
      <w:marLeft w:val="0"/>
      <w:marRight w:val="0"/>
      <w:marTop w:val="0"/>
      <w:marBottom w:val="0"/>
      <w:divBdr>
        <w:top w:val="none" w:sz="0" w:space="0" w:color="auto"/>
        <w:left w:val="none" w:sz="0" w:space="0" w:color="auto"/>
        <w:bottom w:val="none" w:sz="0" w:space="0" w:color="auto"/>
        <w:right w:val="none" w:sz="0" w:space="0" w:color="auto"/>
      </w:divBdr>
    </w:div>
    <w:div w:id="1839809298">
      <w:bodyDiv w:val="1"/>
      <w:marLeft w:val="0"/>
      <w:marRight w:val="0"/>
      <w:marTop w:val="0"/>
      <w:marBottom w:val="0"/>
      <w:divBdr>
        <w:top w:val="none" w:sz="0" w:space="0" w:color="auto"/>
        <w:left w:val="none" w:sz="0" w:space="0" w:color="auto"/>
        <w:bottom w:val="none" w:sz="0" w:space="0" w:color="auto"/>
        <w:right w:val="none" w:sz="0" w:space="0" w:color="auto"/>
      </w:divBdr>
    </w:div>
    <w:div w:id="1842701595">
      <w:bodyDiv w:val="1"/>
      <w:marLeft w:val="0"/>
      <w:marRight w:val="0"/>
      <w:marTop w:val="0"/>
      <w:marBottom w:val="0"/>
      <w:divBdr>
        <w:top w:val="none" w:sz="0" w:space="0" w:color="auto"/>
        <w:left w:val="none" w:sz="0" w:space="0" w:color="auto"/>
        <w:bottom w:val="none" w:sz="0" w:space="0" w:color="auto"/>
        <w:right w:val="none" w:sz="0" w:space="0" w:color="auto"/>
      </w:divBdr>
    </w:div>
    <w:div w:id="1848792175">
      <w:bodyDiv w:val="1"/>
      <w:marLeft w:val="0"/>
      <w:marRight w:val="0"/>
      <w:marTop w:val="0"/>
      <w:marBottom w:val="0"/>
      <w:divBdr>
        <w:top w:val="none" w:sz="0" w:space="0" w:color="auto"/>
        <w:left w:val="none" w:sz="0" w:space="0" w:color="auto"/>
        <w:bottom w:val="none" w:sz="0" w:space="0" w:color="auto"/>
        <w:right w:val="none" w:sz="0" w:space="0" w:color="auto"/>
      </w:divBdr>
    </w:div>
    <w:div w:id="1851875399">
      <w:bodyDiv w:val="1"/>
      <w:marLeft w:val="0"/>
      <w:marRight w:val="0"/>
      <w:marTop w:val="0"/>
      <w:marBottom w:val="0"/>
      <w:divBdr>
        <w:top w:val="none" w:sz="0" w:space="0" w:color="auto"/>
        <w:left w:val="none" w:sz="0" w:space="0" w:color="auto"/>
        <w:bottom w:val="none" w:sz="0" w:space="0" w:color="auto"/>
        <w:right w:val="none" w:sz="0" w:space="0" w:color="auto"/>
      </w:divBdr>
    </w:div>
    <w:div w:id="1856839836">
      <w:bodyDiv w:val="1"/>
      <w:marLeft w:val="0"/>
      <w:marRight w:val="0"/>
      <w:marTop w:val="0"/>
      <w:marBottom w:val="0"/>
      <w:divBdr>
        <w:top w:val="none" w:sz="0" w:space="0" w:color="auto"/>
        <w:left w:val="none" w:sz="0" w:space="0" w:color="auto"/>
        <w:bottom w:val="none" w:sz="0" w:space="0" w:color="auto"/>
        <w:right w:val="none" w:sz="0" w:space="0" w:color="auto"/>
      </w:divBdr>
    </w:div>
    <w:div w:id="1871454542">
      <w:bodyDiv w:val="1"/>
      <w:marLeft w:val="0"/>
      <w:marRight w:val="0"/>
      <w:marTop w:val="0"/>
      <w:marBottom w:val="0"/>
      <w:divBdr>
        <w:top w:val="none" w:sz="0" w:space="0" w:color="auto"/>
        <w:left w:val="none" w:sz="0" w:space="0" w:color="auto"/>
        <w:bottom w:val="none" w:sz="0" w:space="0" w:color="auto"/>
        <w:right w:val="none" w:sz="0" w:space="0" w:color="auto"/>
      </w:divBdr>
    </w:div>
    <w:div w:id="1878735944">
      <w:bodyDiv w:val="1"/>
      <w:marLeft w:val="0"/>
      <w:marRight w:val="0"/>
      <w:marTop w:val="0"/>
      <w:marBottom w:val="0"/>
      <w:divBdr>
        <w:top w:val="none" w:sz="0" w:space="0" w:color="auto"/>
        <w:left w:val="none" w:sz="0" w:space="0" w:color="auto"/>
        <w:bottom w:val="none" w:sz="0" w:space="0" w:color="auto"/>
        <w:right w:val="none" w:sz="0" w:space="0" w:color="auto"/>
      </w:divBdr>
    </w:div>
    <w:div w:id="1880360190">
      <w:bodyDiv w:val="1"/>
      <w:marLeft w:val="0"/>
      <w:marRight w:val="0"/>
      <w:marTop w:val="0"/>
      <w:marBottom w:val="0"/>
      <w:divBdr>
        <w:top w:val="none" w:sz="0" w:space="0" w:color="auto"/>
        <w:left w:val="none" w:sz="0" w:space="0" w:color="auto"/>
        <w:bottom w:val="none" w:sz="0" w:space="0" w:color="auto"/>
        <w:right w:val="none" w:sz="0" w:space="0" w:color="auto"/>
      </w:divBdr>
    </w:div>
    <w:div w:id="1887989664">
      <w:bodyDiv w:val="1"/>
      <w:marLeft w:val="0"/>
      <w:marRight w:val="0"/>
      <w:marTop w:val="0"/>
      <w:marBottom w:val="0"/>
      <w:divBdr>
        <w:top w:val="none" w:sz="0" w:space="0" w:color="auto"/>
        <w:left w:val="none" w:sz="0" w:space="0" w:color="auto"/>
        <w:bottom w:val="none" w:sz="0" w:space="0" w:color="auto"/>
        <w:right w:val="none" w:sz="0" w:space="0" w:color="auto"/>
      </w:divBdr>
    </w:div>
    <w:div w:id="1888495359">
      <w:bodyDiv w:val="1"/>
      <w:marLeft w:val="0"/>
      <w:marRight w:val="0"/>
      <w:marTop w:val="0"/>
      <w:marBottom w:val="0"/>
      <w:divBdr>
        <w:top w:val="none" w:sz="0" w:space="0" w:color="auto"/>
        <w:left w:val="none" w:sz="0" w:space="0" w:color="auto"/>
        <w:bottom w:val="none" w:sz="0" w:space="0" w:color="auto"/>
        <w:right w:val="none" w:sz="0" w:space="0" w:color="auto"/>
      </w:divBdr>
    </w:div>
    <w:div w:id="1889100455">
      <w:bodyDiv w:val="1"/>
      <w:marLeft w:val="0"/>
      <w:marRight w:val="0"/>
      <w:marTop w:val="0"/>
      <w:marBottom w:val="0"/>
      <w:divBdr>
        <w:top w:val="none" w:sz="0" w:space="0" w:color="auto"/>
        <w:left w:val="none" w:sz="0" w:space="0" w:color="auto"/>
        <w:bottom w:val="none" w:sz="0" w:space="0" w:color="auto"/>
        <w:right w:val="none" w:sz="0" w:space="0" w:color="auto"/>
      </w:divBdr>
    </w:div>
    <w:div w:id="1893036642">
      <w:bodyDiv w:val="1"/>
      <w:marLeft w:val="0"/>
      <w:marRight w:val="0"/>
      <w:marTop w:val="0"/>
      <w:marBottom w:val="0"/>
      <w:divBdr>
        <w:top w:val="none" w:sz="0" w:space="0" w:color="auto"/>
        <w:left w:val="none" w:sz="0" w:space="0" w:color="auto"/>
        <w:bottom w:val="none" w:sz="0" w:space="0" w:color="auto"/>
        <w:right w:val="none" w:sz="0" w:space="0" w:color="auto"/>
      </w:divBdr>
    </w:div>
    <w:div w:id="1902789556">
      <w:bodyDiv w:val="1"/>
      <w:marLeft w:val="0"/>
      <w:marRight w:val="0"/>
      <w:marTop w:val="0"/>
      <w:marBottom w:val="0"/>
      <w:divBdr>
        <w:top w:val="none" w:sz="0" w:space="0" w:color="auto"/>
        <w:left w:val="none" w:sz="0" w:space="0" w:color="auto"/>
        <w:bottom w:val="none" w:sz="0" w:space="0" w:color="auto"/>
        <w:right w:val="none" w:sz="0" w:space="0" w:color="auto"/>
      </w:divBdr>
    </w:div>
    <w:div w:id="1940943834">
      <w:bodyDiv w:val="1"/>
      <w:marLeft w:val="0"/>
      <w:marRight w:val="0"/>
      <w:marTop w:val="0"/>
      <w:marBottom w:val="0"/>
      <w:divBdr>
        <w:top w:val="none" w:sz="0" w:space="0" w:color="auto"/>
        <w:left w:val="none" w:sz="0" w:space="0" w:color="auto"/>
        <w:bottom w:val="none" w:sz="0" w:space="0" w:color="auto"/>
        <w:right w:val="none" w:sz="0" w:space="0" w:color="auto"/>
      </w:divBdr>
    </w:div>
    <w:div w:id="1944875082">
      <w:bodyDiv w:val="1"/>
      <w:marLeft w:val="0"/>
      <w:marRight w:val="0"/>
      <w:marTop w:val="0"/>
      <w:marBottom w:val="0"/>
      <w:divBdr>
        <w:top w:val="none" w:sz="0" w:space="0" w:color="auto"/>
        <w:left w:val="none" w:sz="0" w:space="0" w:color="auto"/>
        <w:bottom w:val="none" w:sz="0" w:space="0" w:color="auto"/>
        <w:right w:val="none" w:sz="0" w:space="0" w:color="auto"/>
      </w:divBdr>
    </w:div>
    <w:div w:id="1946880509">
      <w:bodyDiv w:val="1"/>
      <w:marLeft w:val="0"/>
      <w:marRight w:val="0"/>
      <w:marTop w:val="0"/>
      <w:marBottom w:val="0"/>
      <w:divBdr>
        <w:top w:val="none" w:sz="0" w:space="0" w:color="auto"/>
        <w:left w:val="none" w:sz="0" w:space="0" w:color="auto"/>
        <w:bottom w:val="none" w:sz="0" w:space="0" w:color="auto"/>
        <w:right w:val="none" w:sz="0" w:space="0" w:color="auto"/>
      </w:divBdr>
    </w:div>
    <w:div w:id="1975598201">
      <w:bodyDiv w:val="1"/>
      <w:marLeft w:val="0"/>
      <w:marRight w:val="0"/>
      <w:marTop w:val="0"/>
      <w:marBottom w:val="0"/>
      <w:divBdr>
        <w:top w:val="none" w:sz="0" w:space="0" w:color="auto"/>
        <w:left w:val="none" w:sz="0" w:space="0" w:color="auto"/>
        <w:bottom w:val="none" w:sz="0" w:space="0" w:color="auto"/>
        <w:right w:val="none" w:sz="0" w:space="0" w:color="auto"/>
      </w:divBdr>
    </w:div>
    <w:div w:id="1977752984">
      <w:bodyDiv w:val="1"/>
      <w:marLeft w:val="0"/>
      <w:marRight w:val="0"/>
      <w:marTop w:val="0"/>
      <w:marBottom w:val="0"/>
      <w:divBdr>
        <w:top w:val="none" w:sz="0" w:space="0" w:color="auto"/>
        <w:left w:val="none" w:sz="0" w:space="0" w:color="auto"/>
        <w:bottom w:val="none" w:sz="0" w:space="0" w:color="auto"/>
        <w:right w:val="none" w:sz="0" w:space="0" w:color="auto"/>
      </w:divBdr>
    </w:div>
    <w:div w:id="1981692334">
      <w:bodyDiv w:val="1"/>
      <w:marLeft w:val="0"/>
      <w:marRight w:val="0"/>
      <w:marTop w:val="0"/>
      <w:marBottom w:val="0"/>
      <w:divBdr>
        <w:top w:val="none" w:sz="0" w:space="0" w:color="auto"/>
        <w:left w:val="none" w:sz="0" w:space="0" w:color="auto"/>
        <w:bottom w:val="none" w:sz="0" w:space="0" w:color="auto"/>
        <w:right w:val="none" w:sz="0" w:space="0" w:color="auto"/>
      </w:divBdr>
    </w:div>
    <w:div w:id="1984386101">
      <w:bodyDiv w:val="1"/>
      <w:marLeft w:val="0"/>
      <w:marRight w:val="0"/>
      <w:marTop w:val="0"/>
      <w:marBottom w:val="0"/>
      <w:divBdr>
        <w:top w:val="none" w:sz="0" w:space="0" w:color="auto"/>
        <w:left w:val="none" w:sz="0" w:space="0" w:color="auto"/>
        <w:bottom w:val="none" w:sz="0" w:space="0" w:color="auto"/>
        <w:right w:val="none" w:sz="0" w:space="0" w:color="auto"/>
      </w:divBdr>
    </w:div>
    <w:div w:id="1990862836">
      <w:bodyDiv w:val="1"/>
      <w:marLeft w:val="0"/>
      <w:marRight w:val="0"/>
      <w:marTop w:val="0"/>
      <w:marBottom w:val="0"/>
      <w:divBdr>
        <w:top w:val="none" w:sz="0" w:space="0" w:color="auto"/>
        <w:left w:val="none" w:sz="0" w:space="0" w:color="auto"/>
        <w:bottom w:val="none" w:sz="0" w:space="0" w:color="auto"/>
        <w:right w:val="none" w:sz="0" w:space="0" w:color="auto"/>
      </w:divBdr>
    </w:div>
    <w:div w:id="1991866373">
      <w:bodyDiv w:val="1"/>
      <w:marLeft w:val="0"/>
      <w:marRight w:val="0"/>
      <w:marTop w:val="0"/>
      <w:marBottom w:val="0"/>
      <w:divBdr>
        <w:top w:val="none" w:sz="0" w:space="0" w:color="auto"/>
        <w:left w:val="none" w:sz="0" w:space="0" w:color="auto"/>
        <w:bottom w:val="none" w:sz="0" w:space="0" w:color="auto"/>
        <w:right w:val="none" w:sz="0" w:space="0" w:color="auto"/>
      </w:divBdr>
    </w:div>
    <w:div w:id="1999992326">
      <w:bodyDiv w:val="1"/>
      <w:marLeft w:val="0"/>
      <w:marRight w:val="0"/>
      <w:marTop w:val="0"/>
      <w:marBottom w:val="0"/>
      <w:divBdr>
        <w:top w:val="none" w:sz="0" w:space="0" w:color="auto"/>
        <w:left w:val="none" w:sz="0" w:space="0" w:color="auto"/>
        <w:bottom w:val="none" w:sz="0" w:space="0" w:color="auto"/>
        <w:right w:val="none" w:sz="0" w:space="0" w:color="auto"/>
      </w:divBdr>
    </w:div>
    <w:div w:id="2023167100">
      <w:bodyDiv w:val="1"/>
      <w:marLeft w:val="0"/>
      <w:marRight w:val="0"/>
      <w:marTop w:val="0"/>
      <w:marBottom w:val="0"/>
      <w:divBdr>
        <w:top w:val="none" w:sz="0" w:space="0" w:color="auto"/>
        <w:left w:val="none" w:sz="0" w:space="0" w:color="auto"/>
        <w:bottom w:val="none" w:sz="0" w:space="0" w:color="auto"/>
        <w:right w:val="none" w:sz="0" w:space="0" w:color="auto"/>
      </w:divBdr>
    </w:div>
    <w:div w:id="2024437040">
      <w:bodyDiv w:val="1"/>
      <w:marLeft w:val="0"/>
      <w:marRight w:val="0"/>
      <w:marTop w:val="0"/>
      <w:marBottom w:val="0"/>
      <w:divBdr>
        <w:top w:val="none" w:sz="0" w:space="0" w:color="auto"/>
        <w:left w:val="none" w:sz="0" w:space="0" w:color="auto"/>
        <w:bottom w:val="none" w:sz="0" w:space="0" w:color="auto"/>
        <w:right w:val="none" w:sz="0" w:space="0" w:color="auto"/>
      </w:divBdr>
    </w:div>
    <w:div w:id="2029330519">
      <w:bodyDiv w:val="1"/>
      <w:marLeft w:val="0"/>
      <w:marRight w:val="0"/>
      <w:marTop w:val="0"/>
      <w:marBottom w:val="0"/>
      <w:divBdr>
        <w:top w:val="none" w:sz="0" w:space="0" w:color="auto"/>
        <w:left w:val="none" w:sz="0" w:space="0" w:color="auto"/>
        <w:bottom w:val="none" w:sz="0" w:space="0" w:color="auto"/>
        <w:right w:val="none" w:sz="0" w:space="0" w:color="auto"/>
      </w:divBdr>
    </w:div>
    <w:div w:id="2039237640">
      <w:bodyDiv w:val="1"/>
      <w:marLeft w:val="0"/>
      <w:marRight w:val="0"/>
      <w:marTop w:val="0"/>
      <w:marBottom w:val="0"/>
      <w:divBdr>
        <w:top w:val="none" w:sz="0" w:space="0" w:color="auto"/>
        <w:left w:val="none" w:sz="0" w:space="0" w:color="auto"/>
        <w:bottom w:val="none" w:sz="0" w:space="0" w:color="auto"/>
        <w:right w:val="none" w:sz="0" w:space="0" w:color="auto"/>
      </w:divBdr>
    </w:div>
    <w:div w:id="2049066516">
      <w:bodyDiv w:val="1"/>
      <w:marLeft w:val="0"/>
      <w:marRight w:val="0"/>
      <w:marTop w:val="0"/>
      <w:marBottom w:val="0"/>
      <w:divBdr>
        <w:top w:val="none" w:sz="0" w:space="0" w:color="auto"/>
        <w:left w:val="none" w:sz="0" w:space="0" w:color="auto"/>
        <w:bottom w:val="none" w:sz="0" w:space="0" w:color="auto"/>
        <w:right w:val="none" w:sz="0" w:space="0" w:color="auto"/>
      </w:divBdr>
    </w:div>
    <w:div w:id="2056418764">
      <w:bodyDiv w:val="1"/>
      <w:marLeft w:val="0"/>
      <w:marRight w:val="0"/>
      <w:marTop w:val="0"/>
      <w:marBottom w:val="0"/>
      <w:divBdr>
        <w:top w:val="none" w:sz="0" w:space="0" w:color="auto"/>
        <w:left w:val="none" w:sz="0" w:space="0" w:color="auto"/>
        <w:bottom w:val="none" w:sz="0" w:space="0" w:color="auto"/>
        <w:right w:val="none" w:sz="0" w:space="0" w:color="auto"/>
      </w:divBdr>
    </w:div>
    <w:div w:id="2065132998">
      <w:bodyDiv w:val="1"/>
      <w:marLeft w:val="0"/>
      <w:marRight w:val="0"/>
      <w:marTop w:val="0"/>
      <w:marBottom w:val="0"/>
      <w:divBdr>
        <w:top w:val="none" w:sz="0" w:space="0" w:color="auto"/>
        <w:left w:val="none" w:sz="0" w:space="0" w:color="auto"/>
        <w:bottom w:val="none" w:sz="0" w:space="0" w:color="auto"/>
        <w:right w:val="none" w:sz="0" w:space="0" w:color="auto"/>
      </w:divBdr>
    </w:div>
    <w:div w:id="2066366997">
      <w:bodyDiv w:val="1"/>
      <w:marLeft w:val="0"/>
      <w:marRight w:val="0"/>
      <w:marTop w:val="0"/>
      <w:marBottom w:val="0"/>
      <w:divBdr>
        <w:top w:val="none" w:sz="0" w:space="0" w:color="auto"/>
        <w:left w:val="none" w:sz="0" w:space="0" w:color="auto"/>
        <w:bottom w:val="none" w:sz="0" w:space="0" w:color="auto"/>
        <w:right w:val="none" w:sz="0" w:space="0" w:color="auto"/>
      </w:divBdr>
    </w:div>
    <w:div w:id="2077431677">
      <w:bodyDiv w:val="1"/>
      <w:marLeft w:val="0"/>
      <w:marRight w:val="0"/>
      <w:marTop w:val="0"/>
      <w:marBottom w:val="0"/>
      <w:divBdr>
        <w:top w:val="none" w:sz="0" w:space="0" w:color="auto"/>
        <w:left w:val="none" w:sz="0" w:space="0" w:color="auto"/>
        <w:bottom w:val="none" w:sz="0" w:space="0" w:color="auto"/>
        <w:right w:val="none" w:sz="0" w:space="0" w:color="auto"/>
      </w:divBdr>
    </w:div>
    <w:div w:id="2080445324">
      <w:bodyDiv w:val="1"/>
      <w:marLeft w:val="0"/>
      <w:marRight w:val="0"/>
      <w:marTop w:val="0"/>
      <w:marBottom w:val="0"/>
      <w:divBdr>
        <w:top w:val="none" w:sz="0" w:space="0" w:color="auto"/>
        <w:left w:val="none" w:sz="0" w:space="0" w:color="auto"/>
        <w:bottom w:val="none" w:sz="0" w:space="0" w:color="auto"/>
        <w:right w:val="none" w:sz="0" w:space="0" w:color="auto"/>
      </w:divBdr>
    </w:div>
    <w:div w:id="2091274394">
      <w:bodyDiv w:val="1"/>
      <w:marLeft w:val="0"/>
      <w:marRight w:val="0"/>
      <w:marTop w:val="0"/>
      <w:marBottom w:val="0"/>
      <w:divBdr>
        <w:top w:val="none" w:sz="0" w:space="0" w:color="auto"/>
        <w:left w:val="none" w:sz="0" w:space="0" w:color="auto"/>
        <w:bottom w:val="none" w:sz="0" w:space="0" w:color="auto"/>
        <w:right w:val="none" w:sz="0" w:space="0" w:color="auto"/>
      </w:divBdr>
    </w:div>
    <w:div w:id="2095087203">
      <w:bodyDiv w:val="1"/>
      <w:marLeft w:val="0"/>
      <w:marRight w:val="0"/>
      <w:marTop w:val="0"/>
      <w:marBottom w:val="0"/>
      <w:divBdr>
        <w:top w:val="none" w:sz="0" w:space="0" w:color="auto"/>
        <w:left w:val="none" w:sz="0" w:space="0" w:color="auto"/>
        <w:bottom w:val="none" w:sz="0" w:space="0" w:color="auto"/>
        <w:right w:val="none" w:sz="0" w:space="0" w:color="auto"/>
      </w:divBdr>
    </w:div>
    <w:div w:id="2106338330">
      <w:bodyDiv w:val="1"/>
      <w:marLeft w:val="0"/>
      <w:marRight w:val="0"/>
      <w:marTop w:val="0"/>
      <w:marBottom w:val="0"/>
      <w:divBdr>
        <w:top w:val="none" w:sz="0" w:space="0" w:color="auto"/>
        <w:left w:val="none" w:sz="0" w:space="0" w:color="auto"/>
        <w:bottom w:val="none" w:sz="0" w:space="0" w:color="auto"/>
        <w:right w:val="none" w:sz="0" w:space="0" w:color="auto"/>
      </w:divBdr>
    </w:div>
    <w:div w:id="2132043322">
      <w:bodyDiv w:val="1"/>
      <w:marLeft w:val="0"/>
      <w:marRight w:val="0"/>
      <w:marTop w:val="0"/>
      <w:marBottom w:val="0"/>
      <w:divBdr>
        <w:top w:val="none" w:sz="0" w:space="0" w:color="auto"/>
        <w:left w:val="none" w:sz="0" w:space="0" w:color="auto"/>
        <w:bottom w:val="none" w:sz="0" w:space="0" w:color="auto"/>
        <w:right w:val="none" w:sz="0" w:space="0" w:color="auto"/>
      </w:divBdr>
    </w:div>
    <w:div w:id="2135587826">
      <w:bodyDiv w:val="1"/>
      <w:marLeft w:val="0"/>
      <w:marRight w:val="0"/>
      <w:marTop w:val="0"/>
      <w:marBottom w:val="0"/>
      <w:divBdr>
        <w:top w:val="none" w:sz="0" w:space="0" w:color="auto"/>
        <w:left w:val="none" w:sz="0" w:space="0" w:color="auto"/>
        <w:bottom w:val="none" w:sz="0" w:space="0" w:color="auto"/>
        <w:right w:val="none" w:sz="0" w:space="0" w:color="auto"/>
      </w:divBdr>
    </w:div>
    <w:div w:id="2136100926">
      <w:bodyDiv w:val="1"/>
      <w:marLeft w:val="0"/>
      <w:marRight w:val="0"/>
      <w:marTop w:val="0"/>
      <w:marBottom w:val="0"/>
      <w:divBdr>
        <w:top w:val="none" w:sz="0" w:space="0" w:color="auto"/>
        <w:left w:val="none" w:sz="0" w:space="0" w:color="auto"/>
        <w:bottom w:val="none" w:sz="0" w:space="0" w:color="auto"/>
        <w:right w:val="none" w:sz="0" w:space="0" w:color="auto"/>
      </w:divBdr>
    </w:div>
    <w:div w:id="2136174001">
      <w:bodyDiv w:val="1"/>
      <w:marLeft w:val="0"/>
      <w:marRight w:val="0"/>
      <w:marTop w:val="0"/>
      <w:marBottom w:val="0"/>
      <w:divBdr>
        <w:top w:val="none" w:sz="0" w:space="0" w:color="auto"/>
        <w:left w:val="none" w:sz="0" w:space="0" w:color="auto"/>
        <w:bottom w:val="none" w:sz="0" w:space="0" w:color="auto"/>
        <w:right w:val="none" w:sz="0" w:space="0" w:color="auto"/>
      </w:divBdr>
    </w:div>
    <w:div w:id="2145079357">
      <w:bodyDiv w:val="1"/>
      <w:marLeft w:val="0"/>
      <w:marRight w:val="0"/>
      <w:marTop w:val="0"/>
      <w:marBottom w:val="0"/>
      <w:divBdr>
        <w:top w:val="none" w:sz="0" w:space="0" w:color="auto"/>
        <w:left w:val="none" w:sz="0" w:space="0" w:color="auto"/>
        <w:bottom w:val="none" w:sz="0" w:space="0" w:color="auto"/>
        <w:right w:val="none" w:sz="0" w:space="0" w:color="auto"/>
      </w:divBdr>
    </w:div>
    <w:div w:id="2145345456">
      <w:bodyDiv w:val="1"/>
      <w:marLeft w:val="0"/>
      <w:marRight w:val="0"/>
      <w:marTop w:val="0"/>
      <w:marBottom w:val="0"/>
      <w:divBdr>
        <w:top w:val="none" w:sz="0" w:space="0" w:color="auto"/>
        <w:left w:val="none" w:sz="0" w:space="0" w:color="auto"/>
        <w:bottom w:val="none" w:sz="0" w:space="0" w:color="auto"/>
        <w:right w:val="none" w:sz="0" w:space="0" w:color="auto"/>
      </w:divBdr>
    </w:div>
    <w:div w:id="2146778517">
      <w:bodyDiv w:val="1"/>
      <w:marLeft w:val="0"/>
      <w:marRight w:val="0"/>
      <w:marTop w:val="0"/>
      <w:marBottom w:val="0"/>
      <w:divBdr>
        <w:top w:val="none" w:sz="0" w:space="0" w:color="auto"/>
        <w:left w:val="none" w:sz="0" w:space="0" w:color="auto"/>
        <w:bottom w:val="none" w:sz="0" w:space="0" w:color="auto"/>
        <w:right w:val="none" w:sz="0" w:space="0" w:color="auto"/>
      </w:divBdr>
    </w:div>
    <w:div w:id="214704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package" Target="embeddings/Microsoft_Visio____2.vsdx"/><Relationship Id="rId21" Type="http://schemas.openxmlformats.org/officeDocument/2006/relationships/header" Target="header7.xml"/><Relationship Id="rId34" Type="http://schemas.openxmlformats.org/officeDocument/2006/relationships/image" Target="media/image10.png"/><Relationship Id="rId42" Type="http://schemas.openxmlformats.org/officeDocument/2006/relationships/image" Target="media/image15.emf"/><Relationship Id="rId47" Type="http://schemas.openxmlformats.org/officeDocument/2006/relationships/package" Target="embeddings/Microsoft_Visio____6.vsdx"/><Relationship Id="rId50" Type="http://schemas.openxmlformats.org/officeDocument/2006/relationships/hyperlink" Target="http://www.iala&#8208;aism.org/wiki/dictionary" TargetMode="Externa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6.emf"/><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image" Target="media/image8.png"/><Relationship Id="rId37" Type="http://schemas.openxmlformats.org/officeDocument/2006/relationships/package" Target="embeddings/Microsoft_Visio____1.vsdx"/><Relationship Id="rId40" Type="http://schemas.openxmlformats.org/officeDocument/2006/relationships/image" Target="media/image14.emf"/><Relationship Id="rId45" Type="http://schemas.openxmlformats.org/officeDocument/2006/relationships/package" Target="embeddings/Microsoft_Visio____5.vsdx"/><Relationship Id="rId53" Type="http://schemas.openxmlformats.org/officeDocument/2006/relationships/footer" Target="footer6.xml"/><Relationship Id="rId58" Type="http://schemas.microsoft.com/office/2016/09/relationships/commentsIds" Target="commentsIds.xml"/><Relationship Id="rId5" Type="http://schemas.openxmlformats.org/officeDocument/2006/relationships/numbering" Target="numbering.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4.png"/><Relationship Id="rId30" Type="http://schemas.openxmlformats.org/officeDocument/2006/relationships/package" Target="embeddings/Microsoft_Visio____.vsdx"/><Relationship Id="rId35" Type="http://schemas.openxmlformats.org/officeDocument/2006/relationships/image" Target="media/image11.png"/><Relationship Id="rId43" Type="http://schemas.openxmlformats.org/officeDocument/2006/relationships/package" Target="embeddings/Microsoft_Visio____4.vsdx"/><Relationship Id="rId48" Type="http://schemas.openxmlformats.org/officeDocument/2006/relationships/image" Target="media/image18.emf"/><Relationship Id="rId56" Type="http://schemas.microsoft.com/office/2011/relationships/people" Target="people.xml"/><Relationship Id="rId8" Type="http://schemas.openxmlformats.org/officeDocument/2006/relationships/webSettings" Target="webSettings.xml"/><Relationship Id="rId51" Type="http://schemas.openxmlformats.org/officeDocument/2006/relationships/header" Target="header10.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image" Target="media/image9.png"/><Relationship Id="rId38" Type="http://schemas.openxmlformats.org/officeDocument/2006/relationships/image" Target="media/image13.emf"/><Relationship Id="rId46" Type="http://schemas.openxmlformats.org/officeDocument/2006/relationships/image" Target="media/image17.emf"/><Relationship Id="rId20" Type="http://schemas.openxmlformats.org/officeDocument/2006/relationships/header" Target="header6.xml"/><Relationship Id="rId41" Type="http://schemas.openxmlformats.org/officeDocument/2006/relationships/package" Target="embeddings/Microsoft_Visio____3.vsdx"/><Relationship Id="rId54" Type="http://schemas.openxmlformats.org/officeDocument/2006/relationships/header" Target="header1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5.png"/><Relationship Id="rId36" Type="http://schemas.openxmlformats.org/officeDocument/2006/relationships/image" Target="media/image12.emf"/><Relationship Id="rId49" Type="http://schemas.openxmlformats.org/officeDocument/2006/relationships/package" Target="embeddings/Microsoft_Visio____7.vsdx"/><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image" Target="media/image7.emf"/><Relationship Id="rId44" Type="http://schemas.openxmlformats.org/officeDocument/2006/relationships/image" Target="media/image16.emf"/><Relationship Id="rId52" Type="http://schemas.openxmlformats.org/officeDocument/2006/relationships/header" Target="header1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02164\Desktop\IALA%20ENG5\Templates\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Version="2006">
  <b:Source>
    <b:Tag>G1158</b:Tag>
    <b:SourceType>Report</b:SourceType>
    <b:Guid>{1ADE29FB-F2A0-4FE2-987C-19AE434A58C7}</b:Guid>
    <b:Title>IALA Guideline G1158 VDES R-Mode</b:Title>
    <b:Year>December 2020</b:Year>
    <b:LCID>en-GB</b:LCID>
    <b:Author>
      <b:Author>
        <b:NameList>
          <b:Person>
            <b:Last>IALA</b:Last>
          </b:Person>
        </b:NameList>
      </b:Author>
    </b:Author>
    <b:Publisher>Edition 1.0</b:Publisher>
    <b:RefOrder>4</b:RefOrder>
  </b:Source>
  <b:Source>
    <b:Tag>RTC13</b:Tag>
    <b:SourceType>Report</b:SourceType>
    <b:Guid>{D1A5CCCC-0A12-43F6-867B-68F313C1F497}</b:Guid>
    <b:Author>
      <b:Author>
        <b:NameList>
          <b:Person>
            <b:Last>RTCM</b:Last>
          </b:Person>
        </b:NameList>
      </b:Author>
    </b:Author>
    <b:Title>RTCM Standard 10403.2 Differential GNSS services - version 3</b:Title>
    <b:Year>July 2013</b:Year>
    <b:LCID>en-GB</b:LCID>
    <b:RefOrder>7</b:RefOrder>
  </b:Source>
  <b:Source>
    <b:Tag>Eur10</b:Tag>
    <b:SourceType>Report</b:SourceType>
    <b:Guid>{358F547C-FB7C-46A2-8DA8-553A6DA7B343}</b:Guid>
    <b:LCID>en-GB</b:LCID>
    <b:Author>
      <b:Author>
        <b:Corporate>European Union</b:Corporate>
      </b:Author>
    </b:Author>
    <b:Title>European GNSS Galileo Open Service Signal In Space Interface Control Document</b:Title>
    <b:Year>OD SIS ICD, Issue 1.1, September 2010</b:Year>
    <b:RefOrder>8</b:RefOrder>
  </b:Source>
  <b:Source>
    <b:Tag>ITU06</b:Tag>
    <b:SourceType>Report</b:SourceType>
    <b:Guid>{7D5CED55-FFCC-44A3-94B7-927F23465A73}</b:Guid>
    <b:LCID>en-GB</b:LCID>
    <b:Author>
      <b:Author>
        <b:NameList>
          <b:Person>
            <b:Last>ITU-R</b:Last>
          </b:Person>
        </b:NameList>
      </b:Author>
    </b:Author>
    <b:Title>Recommendation ITU-R M.823-3 - Technical characteristics of differential transmissions for global navigation</b:Title>
    <b:Year>2006</b:Year>
    <b:RefOrder>6</b:RefOrder>
  </b:Source>
  <b:Source>
    <b:Tag>IAL15</b:Tag>
    <b:SourceType>Report</b:SourceType>
    <b:Guid>{2408B513-C9BF-4B6D-A0B8-818866C87006}</b:Guid>
    <b:LCID>en-GB</b:LCID>
    <b:Author>
      <b:Author>
        <b:Corporate>IALA </b:Corporate>
      </b:Author>
    </b:Author>
    <b:Title>IALA Guideline No. 1112 on Performance and Monitoring of DGNSS Services in the Frequency Band 283.5 – 325 kHz</b:Title>
    <b:Year>Edition 1, May 2015</b:Year>
    <b:RefOrder>5</b:RefOrder>
  </b:Source>
  <b:Source>
    <b:Tag>Lar21</b:Tag>
    <b:SourceType>ArticleInAPeriodical</b:SourceType>
    <b:Guid>{45FF1102-F8C2-45DC-8581-B0EF9A3FA977}</b:Guid>
    <b:Title>Positioning with medium frequency R-Mode</b:Title>
    <b:Year>2021</b:Year>
    <b:Author>
      <b:Author>
        <b:NameList>
          <b:Person>
            <b:Last>Grundhöfer</b:Last>
            <b:First>Lars</b:First>
          </b:Person>
          <b:Person>
            <b:Last>Rizzi</b:Last>
            <b:First>Filippo</b:First>
            <b:Middle>Giacomo</b:Middle>
          </b:Person>
          <b:Person>
            <b:Last>Gewies</b:Last>
            <b:First>Stefan</b:First>
          </b:Person>
          <b:Person>
            <b:Last>Hoppe</b:Last>
            <b:First>Michael</b:First>
          </b:Person>
          <b:Person>
            <b:Last>Bäckstedt</b:Last>
            <b:First>Jesper</b:First>
          </b:Person>
          <b:Person>
            <b:Last>Dziewicki</b:Last>
            <b:First>Marek</b:First>
          </b:Person>
          <b:Person>
            <b:Last>Galdo</b:Last>
            <b:First>Giovanni</b:First>
            <b:Middle>Del</b:Middle>
          </b:Person>
        </b:NameList>
      </b:Author>
    </b:Author>
    <b:PeriodicalTitle>Navigation, Journal of the Institute of Navigation</b:PeriodicalTitle>
    <b:LCID>en-GB</b:LCID>
    <b:Publisher>Wiley</b:Publisher>
    <b:DOI>10.1002/navi.450</b:DOI>
    <b:RefOrder>2</b:RefOrder>
  </b:Source>
  <b:Source>
    <b:Tag>Gre17</b:Tag>
    <b:SourceType>ConferenceProceedings</b:SourceType>
    <b:Guid>{71EB9F03-73EF-4490-B09C-81B2F833F6B6}</b:Guid>
    <b:Author>
      <b:Author>
        <b:NameList>
          <b:Person>
            <b:Last>Johnson</b:Last>
            <b:First>Gregory</b:First>
            <b:Middle>W.</b:Middle>
          </b:Person>
          <b:Person>
            <b:Last>Swaszek</b:Last>
            <b:First>Peter</b:First>
            <b:Middle>F.</b:Middle>
          </b:Person>
          <b:Person>
            <b:Last>Hoppe</b:Last>
            <b:First>Michael</b:First>
          </b:Person>
          <b:Person>
            <b:Last>Grant</b:Last>
            <b:First>Alan</b:First>
          </b:Person>
          <b:Person>
            <b:Last>Safar</b:Last>
            <b:First>Jan</b:First>
          </b:Person>
        </b:NameList>
      </b:Author>
    </b:Author>
    <b:Title>Initial Results of MF-DGNSS R-Mode as an Alternative Position Navigation and Timing Service</b:Title>
    <b:Year>January 2017</b:Year>
    <b:City>Monterey, California</b:City>
    <b:ConferenceName>Proceedings of the 2017 International Technical Meeting of The Institute of Navigation</b:ConferenceName>
    <b:Pages>pp. 1206-1226</b:Pages>
    <b:RefOrder>1</b:RefOrder>
  </b:Source>
  <b:Source>
    <b:Tag>Son23</b:Tag>
    <b:SourceType>ArticleInAPeriodical</b:SourceType>
    <b:Guid>{A23C5F6D-28DD-4032-B5E6-C98C0B869472}</b:Guid>
    <b:LCID>en-GB</b:LCID>
    <b:Author>
      <b:Author>
        <b:NameList>
          <b:Person>
            <b:Last>Son</b:Last>
            <b:First>Pyo-Woong</b:First>
          </b:Person>
          <b:Person>
            <b:Last>Park</b:Last>
            <b:First>Jongmin</b:First>
          </b:Person>
          <b:Person>
            <b:Last>Yu</b:Last>
            <b:First>Jaewon</b:First>
          </b:Person>
          <b:Person>
            <b:Last>Jeong</b:Last>
            <b:First>Suhui</b:First>
          </b:Person>
          <b:Person>
            <b:Last>Han</b:Last>
            <b:First>Younghoon</b:First>
          </b:Person>
          <b:Person>
            <b:Last>Fang</b:Last>
            <b:First>Tae</b:First>
            <b:Middle>Hyun</b:Middle>
          </b:Person>
        </b:NameList>
      </b:Author>
    </b:Author>
    <b:Title>Skywave Detection and Mitigation for the MF R-Mode Continuously Operating Reference Station</b:Title>
    <b:PeriodicalTitle>Sensors</b:PeriodicalTitle>
    <b:Year>2023</b:Year>
    <b:Pages>5046</b:Pages>
    <b:Publisher>MDPI</b:Publisher>
    <b:Volume>23</b:Volume>
    <b:DOI>https://doi.org/10.3390/s23115046</b:DOI>
    <b:RefOrder>3</b:RefOrder>
  </b:Source>
</b:Sources>
</file>

<file path=customXml/itemProps1.xml><?xml version="1.0" encoding="utf-8"?>
<ds:datastoreItem xmlns:ds="http://schemas.openxmlformats.org/officeDocument/2006/customXml" ds:itemID="{8A452858-1CE2-4382-AC40-C9BFE0B64981}">
  <ds:schemaRefs>
    <ds:schemaRef ds:uri="http://schemas.microsoft.com/sharepoint/v3/contenttype/forms"/>
  </ds:schemaRefs>
</ds:datastoreItem>
</file>

<file path=customXml/itemProps2.xml><?xml version="1.0" encoding="utf-8"?>
<ds:datastoreItem xmlns:ds="http://schemas.openxmlformats.org/officeDocument/2006/customXml" ds:itemID="{5BF14C14-C22E-47C3-A284-F62C7A46677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701C25D-E6B9-48FD-BE99-0126EC15B7CB}"/>
</file>

<file path=customXml/itemProps4.xml><?xml version="1.0" encoding="utf-8"?>
<ds:datastoreItem xmlns:ds="http://schemas.openxmlformats.org/officeDocument/2006/customXml" ds:itemID="{64199861-BCCC-4C35-8869-9C547DBFE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6</TotalTime>
  <Pages>27</Pages>
  <Words>6882</Words>
  <Characters>39233</Characters>
  <Application>Microsoft Office Word</Application>
  <DocSecurity>0</DocSecurity>
  <Lines>326</Lines>
  <Paragraphs>92</Paragraphs>
  <ScaleCrop>false</ScaleCrop>
  <HeadingPairs>
    <vt:vector size="2" baseType="variant">
      <vt:variant>
        <vt:lpstr>Titel</vt:lpstr>
      </vt:variant>
      <vt:variant>
        <vt:i4>1</vt:i4>
      </vt:variant>
    </vt:vector>
  </HeadingPairs>
  <TitlesOfParts>
    <vt:vector size="1" baseType="lpstr">
      <vt:lpstr>IALA Guideline 1115</vt:lpstr>
    </vt:vector>
  </TitlesOfParts>
  <Manager>IALA</Manager>
  <Company>IALA</Company>
  <LinksUpToDate>false</LinksUpToDate>
  <CharactersWithSpaces>46023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Jørgen Steen Royal Petersen</dc:creator>
  <cp:lastModifiedBy>HAN</cp:lastModifiedBy>
  <cp:revision>36</cp:revision>
  <cp:lastPrinted>2021-10-12T14:56:00Z</cp:lastPrinted>
  <dcterms:created xsi:type="dcterms:W3CDTF">2023-09-04T10:32:00Z</dcterms:created>
  <dcterms:modified xsi:type="dcterms:W3CDTF">2023-09-22T02:18:00Z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